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DBB898" w14:textId="5FD6EFD2" w:rsidR="001208F9" w:rsidRDefault="001208F9" w:rsidP="006D7B31">
      <w:pPr>
        <w:jc w:val="center"/>
      </w:pPr>
    </w:p>
    <w:p w14:paraId="53BB4559" w14:textId="77777777" w:rsidR="006D7B31" w:rsidRDefault="006D7B31" w:rsidP="006D7B31">
      <w:pPr>
        <w:jc w:val="center"/>
      </w:pPr>
    </w:p>
    <w:p w14:paraId="30E98EFB" w14:textId="54FB7F1F" w:rsidR="006D7B31" w:rsidRDefault="006D7B31" w:rsidP="006D7B31">
      <w:pPr>
        <w:jc w:val="center"/>
      </w:pPr>
    </w:p>
    <w:p w14:paraId="4F48B608" w14:textId="337C2EB8" w:rsidR="006D7B31" w:rsidRDefault="006D7B31" w:rsidP="006D7B31">
      <w:pPr>
        <w:jc w:val="center"/>
      </w:pPr>
    </w:p>
    <w:p w14:paraId="3E190C34" w14:textId="77777777" w:rsidR="006D7B31" w:rsidRPr="002168E3" w:rsidRDefault="006D7B31" w:rsidP="006D7B31">
      <w:pPr>
        <w:jc w:val="center"/>
      </w:pPr>
    </w:p>
    <w:p w14:paraId="624555C4" w14:textId="039D46AF" w:rsidR="00C5463A" w:rsidRPr="006D7B31" w:rsidRDefault="007F656F" w:rsidP="006D7B31">
      <w:pPr>
        <w:jc w:val="center"/>
        <w:rPr>
          <w:b/>
        </w:rPr>
      </w:pPr>
      <w:r w:rsidRPr="006D7B31">
        <w:rPr>
          <w:b/>
        </w:rPr>
        <w:t>NARODOWE CENTRUM BADAŃ I ROZ</w:t>
      </w:r>
      <w:r w:rsidR="00C5463A" w:rsidRPr="006D7B31">
        <w:rPr>
          <w:b/>
        </w:rPr>
        <w:t>W</w:t>
      </w:r>
      <w:r w:rsidRPr="006D7B31">
        <w:rPr>
          <w:b/>
        </w:rPr>
        <w:t>O</w:t>
      </w:r>
      <w:r w:rsidR="00C5463A" w:rsidRPr="006D7B31">
        <w:rPr>
          <w:b/>
        </w:rPr>
        <w:t>JU</w:t>
      </w:r>
    </w:p>
    <w:p w14:paraId="18F82309" w14:textId="6AFCE6BF" w:rsidR="00C5463A" w:rsidRPr="006D7B31" w:rsidRDefault="00B772AD" w:rsidP="006D7B31">
      <w:pPr>
        <w:jc w:val="center"/>
        <w:rPr>
          <w:b/>
        </w:rPr>
      </w:pPr>
      <w:bookmarkStart w:id="0" w:name="_Hlk52651051"/>
      <w:r w:rsidRPr="006D7B31">
        <w:rPr>
          <w:b/>
        </w:rPr>
        <w:t>R</w:t>
      </w:r>
      <w:r w:rsidR="00C5463A" w:rsidRPr="006D7B31">
        <w:rPr>
          <w:b/>
        </w:rPr>
        <w:t>egulamin przeprowadz</w:t>
      </w:r>
      <w:r w:rsidRPr="006D7B31">
        <w:rPr>
          <w:b/>
        </w:rPr>
        <w:t>e</w:t>
      </w:r>
      <w:r w:rsidR="00C5463A" w:rsidRPr="006D7B31">
        <w:rPr>
          <w:b/>
        </w:rPr>
        <w:t>nia postępowania</w:t>
      </w:r>
      <w:r w:rsidRPr="006D7B31">
        <w:rPr>
          <w:b/>
        </w:rPr>
        <w:t xml:space="preserve"> </w:t>
      </w:r>
      <w:r w:rsidR="00E96A25" w:rsidRPr="006D7B31">
        <w:rPr>
          <w:b/>
        </w:rPr>
        <w:t xml:space="preserve">nr </w:t>
      </w:r>
      <w:r w:rsidR="20BAE61B" w:rsidRPr="006D7B31">
        <w:rPr>
          <w:b/>
        </w:rPr>
        <w:t xml:space="preserve">94/21/PU/P37 </w:t>
      </w:r>
      <w:r w:rsidRPr="006D7B31">
        <w:rPr>
          <w:b/>
        </w:rPr>
        <w:t xml:space="preserve">o udzielenie zamówienia </w:t>
      </w:r>
      <w:r w:rsidRPr="006D7B31">
        <w:rPr>
          <w:b/>
        </w:rPr>
        <w:br/>
      </w:r>
      <w:r w:rsidR="00B97289" w:rsidRPr="006D7B31">
        <w:rPr>
          <w:b/>
        </w:rPr>
        <w:t>na usługi badawczo-rozwojowe</w:t>
      </w:r>
      <w:r w:rsidRPr="006D7B31">
        <w:rPr>
          <w:b/>
        </w:rPr>
        <w:t xml:space="preserve"> </w:t>
      </w:r>
      <w:r w:rsidR="00EC4DFE" w:rsidRPr="006D7B31">
        <w:rPr>
          <w:b/>
        </w:rPr>
        <w:t xml:space="preserve">w ramach </w:t>
      </w:r>
      <w:r w:rsidR="00390FB3" w:rsidRPr="006D7B31">
        <w:rPr>
          <w:b/>
        </w:rPr>
        <w:t>Przedsięwzięcia</w:t>
      </w:r>
      <w:r w:rsidR="00C5463A" w:rsidRPr="006D7B31">
        <w:rPr>
          <w:b/>
        </w:rPr>
        <w:t>:</w:t>
      </w:r>
    </w:p>
    <w:p w14:paraId="496E90B9" w14:textId="122EBC4B" w:rsidR="00E01162" w:rsidRPr="006D7B31" w:rsidRDefault="00C5463A" w:rsidP="006D7B31">
      <w:pPr>
        <w:jc w:val="center"/>
        <w:rPr>
          <w:color w:val="C00000"/>
          <w:sz w:val="32"/>
          <w:szCs w:val="32"/>
        </w:rPr>
      </w:pPr>
      <w:r w:rsidRPr="006D7B31">
        <w:rPr>
          <w:color w:val="C00000"/>
          <w:sz w:val="32"/>
          <w:szCs w:val="32"/>
        </w:rPr>
        <w:t>„</w:t>
      </w:r>
      <w:r w:rsidR="00BE5B0E" w:rsidRPr="006D7B31">
        <w:rPr>
          <w:color w:val="C00000"/>
          <w:sz w:val="32"/>
          <w:szCs w:val="32"/>
        </w:rPr>
        <w:t>Wentylacja dla szkół i domów</w:t>
      </w:r>
      <w:r w:rsidR="00280A7F" w:rsidRPr="006D7B31">
        <w:rPr>
          <w:color w:val="C00000"/>
          <w:sz w:val="32"/>
          <w:szCs w:val="32"/>
        </w:rPr>
        <w:t>”</w:t>
      </w:r>
    </w:p>
    <w:bookmarkEnd w:id="0"/>
    <w:p w14:paraId="7211C163" w14:textId="77777777" w:rsidR="00C5463A" w:rsidRPr="00C36A98" w:rsidRDefault="00C5463A" w:rsidP="006D7B31">
      <w:pPr>
        <w:jc w:val="center"/>
      </w:pPr>
    </w:p>
    <w:p w14:paraId="2E34EE27" w14:textId="66D48835" w:rsidR="00C5463A" w:rsidRDefault="00C5463A" w:rsidP="006D7B31">
      <w:pPr>
        <w:jc w:val="center"/>
      </w:pPr>
    </w:p>
    <w:p w14:paraId="027A423C" w14:textId="5858E37F" w:rsidR="006D7B31" w:rsidRDefault="006D7B31" w:rsidP="006D7B31">
      <w:pPr>
        <w:jc w:val="center"/>
      </w:pPr>
    </w:p>
    <w:p w14:paraId="651C7658" w14:textId="628A44CD" w:rsidR="006D7B31" w:rsidRDefault="006D7B31" w:rsidP="006D7B31">
      <w:pPr>
        <w:jc w:val="center"/>
      </w:pPr>
    </w:p>
    <w:p w14:paraId="6D7E5A04" w14:textId="77777777" w:rsidR="006D7B31" w:rsidRPr="00C36A98" w:rsidRDefault="006D7B31" w:rsidP="006D7B31">
      <w:pPr>
        <w:jc w:val="center"/>
      </w:pPr>
    </w:p>
    <w:p w14:paraId="3FA10A09" w14:textId="77777777" w:rsidR="00C5463A" w:rsidRPr="00C36A98" w:rsidRDefault="00C5463A" w:rsidP="006D7B31">
      <w:pPr>
        <w:jc w:val="center"/>
      </w:pPr>
    </w:p>
    <w:p w14:paraId="200ADA22" w14:textId="77777777" w:rsidR="00C5463A" w:rsidRPr="006D7B31" w:rsidRDefault="00C5463A" w:rsidP="006D7B31">
      <w:pPr>
        <w:jc w:val="center"/>
        <w:rPr>
          <w:b/>
        </w:rPr>
      </w:pPr>
      <w:r w:rsidRPr="006D7B31">
        <w:rPr>
          <w:b/>
        </w:rPr>
        <w:t>ZATWIERDZAM</w:t>
      </w:r>
    </w:p>
    <w:p w14:paraId="5B5EFC2D" w14:textId="43225E5F" w:rsidR="00C5463A" w:rsidRPr="00C36A98" w:rsidRDefault="004A4EFF" w:rsidP="006D7B31">
      <w:pPr>
        <w:jc w:val="center"/>
      </w:pPr>
      <w:r w:rsidRPr="00C36A98">
        <w:t xml:space="preserve">Z upoważnienia </w:t>
      </w:r>
      <w:r w:rsidR="00C5463A" w:rsidRPr="00C36A98">
        <w:t>Dyrektor</w:t>
      </w:r>
      <w:r w:rsidRPr="00C36A98">
        <w:t>a NCBR</w:t>
      </w:r>
    </w:p>
    <w:p w14:paraId="63AF52A8" w14:textId="15E1D6B7" w:rsidR="00C5463A" w:rsidRPr="00C36A98" w:rsidRDefault="004A4EFF" w:rsidP="006D7B31">
      <w:pPr>
        <w:jc w:val="center"/>
      </w:pPr>
      <w:r w:rsidRPr="00C36A98">
        <w:t xml:space="preserve">- </w:t>
      </w:r>
      <w:r w:rsidR="00033928" w:rsidRPr="00C36A98">
        <w:t xml:space="preserve">Wojciech </w:t>
      </w:r>
      <w:r w:rsidRPr="00C36A98">
        <w:t>Racięcki</w:t>
      </w:r>
    </w:p>
    <w:p w14:paraId="024DD1A7" w14:textId="30847EBE" w:rsidR="004A4EFF" w:rsidRPr="00C36A98" w:rsidRDefault="004A4EFF" w:rsidP="006D7B31">
      <w:pPr>
        <w:jc w:val="center"/>
      </w:pPr>
      <w:r w:rsidRPr="00C36A98">
        <w:t>Dyrektor Działu Rozwoju Innowacyjnych Metod Zarządzania Programami</w:t>
      </w:r>
    </w:p>
    <w:p w14:paraId="5802E254" w14:textId="01864B03" w:rsidR="00C5463A" w:rsidRPr="00C36A98" w:rsidRDefault="00AD183C" w:rsidP="006D7B31">
      <w:pPr>
        <w:jc w:val="center"/>
      </w:pPr>
      <w:r w:rsidRPr="00C36A98">
        <w:t>/podpisano elektronicznie/</w:t>
      </w:r>
    </w:p>
    <w:p w14:paraId="17F8698A" w14:textId="77777777" w:rsidR="00AD183C" w:rsidRPr="00C36A98" w:rsidRDefault="00AD183C" w:rsidP="006D7B31">
      <w:pPr>
        <w:jc w:val="center"/>
      </w:pPr>
    </w:p>
    <w:p w14:paraId="06073CFE" w14:textId="72365B53" w:rsidR="004D1D4F" w:rsidRDefault="001208F9" w:rsidP="006D7B31">
      <w:pPr>
        <w:jc w:val="center"/>
      </w:pPr>
      <w:r w:rsidRPr="00C36A98">
        <w:t xml:space="preserve">Warszawa, </w:t>
      </w:r>
      <w:r w:rsidR="235C4BEE" w:rsidRPr="00C36A98">
        <w:t>02.06.</w:t>
      </w:r>
      <w:r w:rsidR="13DB48FA" w:rsidRPr="00C36A98">
        <w:t>2021</w:t>
      </w:r>
      <w:r w:rsidR="5687E964" w:rsidRPr="00C36A98">
        <w:t xml:space="preserve"> r.</w:t>
      </w:r>
      <w:r w:rsidR="00125F3D">
        <w:br/>
        <w:t xml:space="preserve">zmiana nr 2 z dnia 28.06.2021 r. </w:t>
      </w:r>
      <w:r w:rsidR="004D1D4F">
        <w:br/>
        <w:t xml:space="preserve">Zmiana nr 5 z dnia 16.07.2021 r. </w:t>
      </w:r>
    </w:p>
    <w:p w14:paraId="2C54842F" w14:textId="77777777" w:rsidR="00125F3D" w:rsidRPr="00C36A98" w:rsidRDefault="00125F3D" w:rsidP="006D7B31">
      <w:pPr>
        <w:jc w:val="center"/>
      </w:pPr>
    </w:p>
    <w:p w14:paraId="186EA9BD" w14:textId="77777777" w:rsidR="0000670F" w:rsidRPr="00C36A98" w:rsidRDefault="0000670F" w:rsidP="00D41B4A"/>
    <w:p w14:paraId="687274F3" w14:textId="77777777" w:rsidR="0000670F" w:rsidRPr="00C36A98" w:rsidRDefault="0000670F" w:rsidP="00D41B4A"/>
    <w:p w14:paraId="7458C4D3" w14:textId="77777777" w:rsidR="00A67D69" w:rsidRPr="00C36A98" w:rsidRDefault="00A67D69" w:rsidP="00D41B4A">
      <w:pPr>
        <w:sectPr w:rsidR="00A67D69" w:rsidRPr="00C36A98" w:rsidSect="00C36A9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2211" w:right="1418" w:bottom="1418" w:left="1418" w:header="709" w:footer="414" w:gutter="0"/>
          <w:cols w:space="708"/>
          <w:titlePg/>
          <w:docGrid w:linePitch="360"/>
        </w:sectPr>
      </w:pPr>
    </w:p>
    <w:sdt>
      <w:sdtPr>
        <w:rPr>
          <w:rFonts w:eastAsiaTheme="minorHAnsi" w:cstheme="minorBidi"/>
          <w:b w:val="0"/>
          <w:color w:val="auto"/>
          <w:sz w:val="22"/>
          <w:szCs w:val="22"/>
          <w:lang w:eastAsia="en-US"/>
        </w:rPr>
        <w:id w:val="582882373"/>
        <w:docPartObj>
          <w:docPartGallery w:val="Table of Contents"/>
          <w:docPartUnique/>
        </w:docPartObj>
      </w:sdtPr>
      <w:sdtEndPr>
        <w:rPr>
          <w:rFonts w:cstheme="minorHAnsi"/>
          <w:bCs/>
          <w:color w:val="000000" w:themeColor="text1"/>
        </w:rPr>
      </w:sdtEndPr>
      <w:sdtContent>
        <w:p w14:paraId="2980E42B" w14:textId="5C97911F" w:rsidR="003B4BF2" w:rsidRPr="00C36A98" w:rsidRDefault="003B4BF2" w:rsidP="00C36A98">
          <w:pPr>
            <w:pStyle w:val="Nagwekspisutreci"/>
            <w:numPr>
              <w:ilvl w:val="0"/>
              <w:numId w:val="0"/>
            </w:numPr>
            <w:ind w:left="432"/>
          </w:pPr>
        </w:p>
        <w:p w14:paraId="64C6910C" w14:textId="2D941EEB" w:rsidR="005F716B" w:rsidRPr="00C36A98" w:rsidRDefault="003B4BF2">
          <w:pPr>
            <w:pStyle w:val="Spistreci1"/>
            <w:rPr>
              <w:rFonts w:eastAsiaTheme="minorEastAsia"/>
              <w:noProof/>
              <w:lang w:eastAsia="pl-PL"/>
            </w:rPr>
          </w:pPr>
          <w:r w:rsidRPr="00C36A98">
            <w:rPr>
              <w:rFonts w:cstheme="minorHAnsi"/>
              <w:color w:val="000000" w:themeColor="text1"/>
            </w:rPr>
            <w:fldChar w:fldCharType="begin"/>
          </w:r>
          <w:r w:rsidRPr="00C36A98">
            <w:rPr>
              <w:rFonts w:cstheme="minorHAnsi"/>
              <w:color w:val="000000" w:themeColor="text1"/>
            </w:rPr>
            <w:instrText xml:space="preserve"> TOC \o "1-3" \h \z \u </w:instrText>
          </w:r>
          <w:r w:rsidRPr="00C36A98">
            <w:rPr>
              <w:rFonts w:cstheme="minorHAnsi"/>
              <w:color w:val="000000" w:themeColor="text1"/>
            </w:rPr>
            <w:fldChar w:fldCharType="separate"/>
          </w:r>
          <w:hyperlink w:anchor="_Toc72093625" w:history="1">
            <w:r w:rsidR="005F716B" w:rsidRPr="00C36A98">
              <w:rPr>
                <w:rStyle w:val="Hipercze"/>
                <w:rFonts w:eastAsia="Arial Unicode MS" w:cstheme="minorHAnsi"/>
                <w:b/>
                <w:noProof/>
              </w:rPr>
              <w:t>I.</w:t>
            </w:r>
            <w:r w:rsidR="005F716B" w:rsidRPr="00C36A98">
              <w:rPr>
                <w:rFonts w:eastAsiaTheme="minorEastAsia"/>
                <w:noProof/>
                <w:lang w:eastAsia="pl-PL"/>
              </w:rPr>
              <w:tab/>
            </w:r>
            <w:r w:rsidR="005F716B" w:rsidRPr="00C36A98">
              <w:rPr>
                <w:rStyle w:val="Hipercze"/>
                <w:rFonts w:eastAsia="Arial Unicode MS"/>
                <w:b/>
                <w:noProof/>
              </w:rPr>
              <w:t>Opis Przedsięwzięcia i Postępowania – uwagi ogólne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_Toc72093625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3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30B7675C" w14:textId="11AEEF64" w:rsidR="005F716B" w:rsidRPr="00C36A98" w:rsidRDefault="00AF0E7E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093626" w:history="1">
            <w:r w:rsidR="005F716B" w:rsidRPr="00C36A98">
              <w:rPr>
                <w:rStyle w:val="Hipercze"/>
                <w:b/>
                <w:bCs/>
                <w:noProof/>
              </w:rPr>
              <w:t>1.1.</w:t>
            </w:r>
            <w:r w:rsidR="005F716B" w:rsidRPr="00C36A98">
              <w:rPr>
                <w:rFonts w:cstheme="minorBidi"/>
                <w:noProof/>
              </w:rPr>
              <w:tab/>
            </w:r>
            <w:r w:rsidR="005F716B" w:rsidRPr="00C36A98">
              <w:rPr>
                <w:rStyle w:val="Hipercze"/>
                <w:b/>
                <w:bCs/>
                <w:noProof/>
              </w:rPr>
              <w:t>Cele i uzasadnienie Przedsięwzięcia „Wentylacja dla szkół i domów”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_Toc72093626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3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0704F16B" w14:textId="7CF9A945" w:rsidR="005F716B" w:rsidRPr="00C36A98" w:rsidRDefault="00AF0E7E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093627" w:history="1">
            <w:r w:rsidR="005F716B" w:rsidRPr="00C36A98">
              <w:rPr>
                <w:rStyle w:val="Hipercze"/>
                <w:rFonts w:cstheme="majorHAnsi"/>
                <w:b/>
                <w:noProof/>
              </w:rPr>
              <w:t>1.2.</w:t>
            </w:r>
            <w:r w:rsidR="005F716B" w:rsidRPr="00C36A98">
              <w:rPr>
                <w:rFonts w:cstheme="minorBidi"/>
                <w:noProof/>
              </w:rPr>
              <w:tab/>
            </w:r>
            <w:r w:rsidR="005F716B" w:rsidRPr="00C36A98">
              <w:rPr>
                <w:rStyle w:val="Hipercze"/>
                <w:rFonts w:cstheme="majorHAnsi"/>
                <w:b/>
                <w:noProof/>
              </w:rPr>
              <w:t>Podstawy prawne prowadzenia Przedsięwzięcia i Postępowania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_Toc72093627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5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63AE43CD" w14:textId="704AC97C" w:rsidR="005F716B" w:rsidRPr="00C36A98" w:rsidRDefault="00AF0E7E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093628" w:history="1">
            <w:r w:rsidR="005F716B" w:rsidRPr="00C36A98">
              <w:rPr>
                <w:rStyle w:val="Hipercze"/>
                <w:rFonts w:cstheme="majorHAnsi"/>
                <w:b/>
                <w:noProof/>
              </w:rPr>
              <w:t>1.3.</w:t>
            </w:r>
            <w:r w:rsidR="005F716B" w:rsidRPr="00C36A98">
              <w:rPr>
                <w:rFonts w:cstheme="minorBidi"/>
                <w:noProof/>
              </w:rPr>
              <w:tab/>
            </w:r>
            <w:r w:rsidR="005F716B" w:rsidRPr="00C36A98">
              <w:rPr>
                <w:rStyle w:val="Hipercze"/>
                <w:rFonts w:cstheme="majorHAnsi"/>
                <w:b/>
                <w:noProof/>
              </w:rPr>
              <w:t>Omówienie formuły PCP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_Toc72093628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6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2F6BF693" w14:textId="7E90F78D" w:rsidR="005F716B" w:rsidRPr="00C36A98" w:rsidRDefault="00AF0E7E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093629" w:history="1">
            <w:r w:rsidR="005F716B" w:rsidRPr="00C36A98">
              <w:rPr>
                <w:rStyle w:val="Hipercze"/>
                <w:rFonts w:cstheme="majorHAnsi"/>
                <w:b/>
                <w:noProof/>
              </w:rPr>
              <w:t>1.4.</w:t>
            </w:r>
            <w:r w:rsidR="005F716B" w:rsidRPr="00C36A98">
              <w:rPr>
                <w:rFonts w:cstheme="minorBidi"/>
                <w:noProof/>
              </w:rPr>
              <w:tab/>
            </w:r>
            <w:r w:rsidR="005F716B" w:rsidRPr="00C36A98">
              <w:rPr>
                <w:rStyle w:val="Hipercze"/>
                <w:rFonts w:cstheme="majorHAnsi"/>
                <w:b/>
                <w:noProof/>
              </w:rPr>
              <w:t>Pomoc publiczna i finansowanie ze środków Europejskiego Funduszu Rozwoju Regionalnego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_Toc72093629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7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5BDF3CD8" w14:textId="47CD361D" w:rsidR="005F716B" w:rsidRPr="00C36A98" w:rsidRDefault="00AF0E7E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093630" w:history="1">
            <w:r w:rsidR="005F716B" w:rsidRPr="00C36A98">
              <w:rPr>
                <w:rStyle w:val="Hipercze"/>
                <w:rFonts w:cstheme="majorHAnsi"/>
                <w:b/>
                <w:noProof/>
              </w:rPr>
              <w:t>1.5.</w:t>
            </w:r>
            <w:r w:rsidR="005F716B" w:rsidRPr="00C36A98">
              <w:rPr>
                <w:rFonts w:cstheme="minorBidi"/>
                <w:noProof/>
              </w:rPr>
              <w:tab/>
            </w:r>
            <w:r w:rsidR="005F716B" w:rsidRPr="00C36A98">
              <w:rPr>
                <w:rStyle w:val="Hipercze"/>
                <w:rFonts w:cstheme="majorHAnsi"/>
                <w:b/>
                <w:noProof/>
              </w:rPr>
              <w:t>Wyjaśnienie kluczowych założeń Przedsięwzięcia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_Toc72093630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7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1E2E0356" w14:textId="4D8E9D22" w:rsidR="005F716B" w:rsidRPr="00C36A98" w:rsidRDefault="00AF0E7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093631" w:history="1">
            <w:r w:rsidR="005F716B" w:rsidRPr="00C36A98">
              <w:rPr>
                <w:rStyle w:val="Hipercze"/>
                <w:rFonts w:eastAsia="Arial Unicode MS" w:cstheme="minorHAnsi"/>
                <w:b/>
                <w:noProof/>
              </w:rPr>
              <w:t>II.</w:t>
            </w:r>
            <w:r w:rsidR="005F716B" w:rsidRPr="00C36A98">
              <w:rPr>
                <w:rFonts w:eastAsiaTheme="minorEastAsia"/>
                <w:noProof/>
                <w:lang w:eastAsia="pl-PL"/>
              </w:rPr>
              <w:tab/>
            </w:r>
            <w:r w:rsidR="005F716B" w:rsidRPr="00C36A98">
              <w:rPr>
                <w:rStyle w:val="Hipercze"/>
                <w:rFonts w:eastAsia="Arial Unicode MS" w:cstheme="majorHAnsi"/>
                <w:b/>
                <w:noProof/>
              </w:rPr>
              <w:t>Wnioskodawcy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_Toc72093631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14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6642BE0D" w14:textId="1A812EC1" w:rsidR="005F716B" w:rsidRPr="00C36A98" w:rsidRDefault="00AF0E7E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093632" w:history="1">
            <w:r w:rsidR="005F716B" w:rsidRPr="00C36A98">
              <w:rPr>
                <w:rStyle w:val="Hipercze"/>
                <w:rFonts w:eastAsia="Arial Unicode MS" w:cstheme="majorHAnsi"/>
                <w:b/>
                <w:noProof/>
              </w:rPr>
              <w:t>2.1.</w:t>
            </w:r>
            <w:r w:rsidR="005F716B" w:rsidRPr="00C36A98">
              <w:rPr>
                <w:rFonts w:cstheme="minorBidi"/>
                <w:noProof/>
              </w:rPr>
              <w:tab/>
            </w:r>
            <w:r w:rsidR="005F716B" w:rsidRPr="00C36A98">
              <w:rPr>
                <w:rStyle w:val="Hipercze"/>
                <w:rFonts w:cstheme="majorHAnsi"/>
                <w:b/>
                <w:noProof/>
              </w:rPr>
              <w:t>Informacje</w:t>
            </w:r>
            <w:r w:rsidR="005F716B" w:rsidRPr="00C36A98">
              <w:rPr>
                <w:rStyle w:val="Hipercze"/>
                <w:rFonts w:eastAsia="Arial Unicode MS" w:cstheme="majorHAnsi"/>
                <w:b/>
                <w:noProof/>
              </w:rPr>
              <w:t xml:space="preserve"> ogólne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_Toc72093632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14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2981E153" w14:textId="5E9128C1" w:rsidR="005F716B" w:rsidRPr="00C36A98" w:rsidRDefault="00AF0E7E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093633" w:history="1">
            <w:r w:rsidR="005F716B" w:rsidRPr="00C36A98">
              <w:rPr>
                <w:rStyle w:val="Hipercze"/>
                <w:rFonts w:cstheme="majorHAnsi"/>
                <w:b/>
                <w:noProof/>
              </w:rPr>
              <w:t>2.2.</w:t>
            </w:r>
            <w:r w:rsidR="005F716B" w:rsidRPr="00C36A98">
              <w:rPr>
                <w:rFonts w:cstheme="minorBidi"/>
                <w:noProof/>
              </w:rPr>
              <w:tab/>
            </w:r>
            <w:r w:rsidR="005F716B" w:rsidRPr="00C36A98">
              <w:rPr>
                <w:rStyle w:val="Hipercze"/>
                <w:rFonts w:cstheme="majorHAnsi"/>
                <w:b/>
                <w:noProof/>
              </w:rPr>
              <w:t>Podstawy wykluczenia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_Toc72093633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16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76ADF681" w14:textId="572EDAF8" w:rsidR="005F716B" w:rsidRPr="00C36A98" w:rsidRDefault="00AF0E7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093634" w:history="1">
            <w:r w:rsidR="005F716B" w:rsidRPr="00C36A98">
              <w:rPr>
                <w:rStyle w:val="Hipercze"/>
                <w:rFonts w:eastAsia="Arial Unicode MS" w:cstheme="minorHAnsi"/>
                <w:b/>
                <w:noProof/>
              </w:rPr>
              <w:t>III.</w:t>
            </w:r>
            <w:r w:rsidR="005F716B" w:rsidRPr="00C36A98">
              <w:rPr>
                <w:rFonts w:eastAsiaTheme="minorEastAsia"/>
                <w:noProof/>
                <w:lang w:eastAsia="pl-PL"/>
              </w:rPr>
              <w:tab/>
            </w:r>
            <w:r w:rsidR="005F716B" w:rsidRPr="00C36A98">
              <w:rPr>
                <w:rStyle w:val="Hipercze"/>
                <w:rFonts w:eastAsia="Arial Unicode MS" w:cstheme="majorHAnsi"/>
                <w:b/>
                <w:noProof/>
              </w:rPr>
              <w:t>Harmonogram Przedsięwzięcia i spotkanie z potencjalnymi Wnioskodawcami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_Toc72093634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18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0AD6AC67" w14:textId="6A046D62" w:rsidR="005F716B" w:rsidRPr="00C36A98" w:rsidRDefault="00AF0E7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093635" w:history="1">
            <w:r w:rsidR="005F716B" w:rsidRPr="00C36A98">
              <w:rPr>
                <w:rStyle w:val="Hipercze"/>
                <w:rFonts w:eastAsia="Arial Unicode MS" w:cstheme="minorHAnsi"/>
                <w:b/>
                <w:noProof/>
              </w:rPr>
              <w:t>IV.</w:t>
            </w:r>
            <w:r w:rsidR="005F716B" w:rsidRPr="00C36A98">
              <w:rPr>
                <w:rFonts w:eastAsiaTheme="minorEastAsia"/>
                <w:noProof/>
                <w:lang w:eastAsia="pl-PL"/>
              </w:rPr>
              <w:tab/>
            </w:r>
            <w:r w:rsidR="005F716B" w:rsidRPr="00C36A98">
              <w:rPr>
                <w:rStyle w:val="Hipercze"/>
                <w:rFonts w:eastAsia="Arial Unicode MS" w:cstheme="majorHAnsi"/>
                <w:b/>
                <w:noProof/>
              </w:rPr>
              <w:t>Ogłoszenie Postępowania i Wnioski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_Toc72093635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19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68A09081" w14:textId="36B3F7C6" w:rsidR="005F716B" w:rsidRPr="00C36A98" w:rsidRDefault="00AF0E7E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093636" w:history="1">
            <w:r w:rsidR="005F716B" w:rsidRPr="00C36A98">
              <w:rPr>
                <w:rStyle w:val="Hipercze"/>
                <w:rFonts w:eastAsia="Arial Unicode MS"/>
                <w:b/>
                <w:noProof/>
              </w:rPr>
              <w:t>4.1.</w:t>
            </w:r>
            <w:r w:rsidR="005F716B" w:rsidRPr="00C36A98">
              <w:rPr>
                <w:rFonts w:cstheme="minorBidi"/>
                <w:noProof/>
              </w:rPr>
              <w:tab/>
            </w:r>
            <w:r w:rsidR="005F716B" w:rsidRPr="00C36A98">
              <w:rPr>
                <w:rStyle w:val="Hipercze"/>
                <w:rFonts w:eastAsia="Arial Unicode MS"/>
                <w:b/>
                <w:noProof/>
              </w:rPr>
              <w:t>Ogłoszenie Postępowania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_Toc72093636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19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72D4A1B1" w14:textId="5E21B35B" w:rsidR="005F716B" w:rsidRPr="00C36A98" w:rsidRDefault="00AF0E7E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093637" w:history="1">
            <w:r w:rsidR="005F716B" w:rsidRPr="00C36A98">
              <w:rPr>
                <w:rStyle w:val="Hipercze"/>
                <w:b/>
                <w:noProof/>
              </w:rPr>
              <w:t>4.2.</w:t>
            </w:r>
            <w:r w:rsidR="005F716B" w:rsidRPr="00C36A98">
              <w:rPr>
                <w:rFonts w:cstheme="minorBidi"/>
                <w:noProof/>
              </w:rPr>
              <w:tab/>
            </w:r>
            <w:r w:rsidR="005F716B" w:rsidRPr="00C36A98">
              <w:rPr>
                <w:rStyle w:val="Hipercze"/>
                <w:rFonts w:eastAsia="Arial Unicode MS"/>
                <w:b/>
                <w:noProof/>
              </w:rPr>
              <w:t>Sposób przygotowania i złożenia w NCBR Wniosków o przystąpienie do Postępowania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_Toc72093637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19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624BF4AA" w14:textId="6D6AA379" w:rsidR="005F716B" w:rsidRPr="00C36A98" w:rsidRDefault="00AF0E7E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093638" w:history="1">
            <w:r w:rsidR="005F716B" w:rsidRPr="00C36A98">
              <w:rPr>
                <w:rStyle w:val="Hipercze"/>
                <w:b/>
                <w:noProof/>
              </w:rPr>
              <w:t>4.3.</w:t>
            </w:r>
            <w:r w:rsidR="005F716B" w:rsidRPr="00C36A98">
              <w:rPr>
                <w:rFonts w:cstheme="minorBidi"/>
                <w:noProof/>
              </w:rPr>
              <w:tab/>
            </w:r>
            <w:r w:rsidR="005F716B" w:rsidRPr="00C36A98">
              <w:rPr>
                <w:rStyle w:val="Hipercze"/>
                <w:b/>
                <w:noProof/>
              </w:rPr>
              <w:t>Sposób, miejsce i termin składania Wniosków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_Toc72093638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22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16F61738" w14:textId="504432F6" w:rsidR="005F716B" w:rsidRPr="00C36A98" w:rsidRDefault="00AF0E7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093639" w:history="1">
            <w:r w:rsidR="005F716B" w:rsidRPr="00C36A98">
              <w:rPr>
                <w:rStyle w:val="Hipercze"/>
                <w:rFonts w:eastAsia="Arial Unicode MS" w:cstheme="minorHAnsi"/>
                <w:b/>
                <w:noProof/>
              </w:rPr>
              <w:t>V.</w:t>
            </w:r>
            <w:r w:rsidR="005F716B" w:rsidRPr="00C36A98">
              <w:rPr>
                <w:rFonts w:eastAsiaTheme="minorEastAsia"/>
                <w:noProof/>
                <w:lang w:eastAsia="pl-PL"/>
              </w:rPr>
              <w:tab/>
            </w:r>
            <w:r w:rsidR="005F716B" w:rsidRPr="00C36A98">
              <w:rPr>
                <w:rStyle w:val="Hipercze"/>
                <w:rFonts w:eastAsia="Arial Unicode MS" w:cstheme="majorHAnsi"/>
                <w:b/>
                <w:noProof/>
              </w:rPr>
              <w:t>Komunikacja Centrum z Wnioskodawcami/Wykonawcami, doręczenia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_Toc72093639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22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79E583AD" w14:textId="64ACB39F" w:rsidR="005F716B" w:rsidRPr="00C36A98" w:rsidRDefault="00AF0E7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093640" w:history="1">
            <w:r w:rsidR="005F716B" w:rsidRPr="00C36A98">
              <w:rPr>
                <w:rStyle w:val="Hipercze"/>
                <w:rFonts w:eastAsia="Arial Unicode MS" w:cstheme="minorHAnsi"/>
                <w:b/>
                <w:noProof/>
              </w:rPr>
              <w:t>VI.</w:t>
            </w:r>
            <w:r w:rsidR="005F716B" w:rsidRPr="00C36A98">
              <w:rPr>
                <w:rFonts w:eastAsiaTheme="minorEastAsia"/>
                <w:noProof/>
                <w:lang w:eastAsia="pl-PL"/>
              </w:rPr>
              <w:tab/>
            </w:r>
            <w:r w:rsidR="005F716B" w:rsidRPr="00C36A98">
              <w:rPr>
                <w:rStyle w:val="Hipercze"/>
                <w:rFonts w:eastAsia="Arial Unicode MS" w:cstheme="majorHAnsi"/>
                <w:b/>
                <w:noProof/>
              </w:rPr>
              <w:t>Ocena Wniosków i Lista Rankingowa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_Toc72093640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23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74F976DC" w14:textId="6AB15E5E" w:rsidR="005F716B" w:rsidRPr="00C36A98" w:rsidRDefault="00AF0E7E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093641" w:history="1">
            <w:r w:rsidR="005F716B" w:rsidRPr="00C36A98">
              <w:rPr>
                <w:rStyle w:val="Hipercze"/>
                <w:rFonts w:cstheme="majorHAnsi"/>
                <w:b/>
                <w:noProof/>
              </w:rPr>
              <w:t>6.1.</w:t>
            </w:r>
            <w:r w:rsidR="005F716B" w:rsidRPr="00C36A98">
              <w:rPr>
                <w:rFonts w:cstheme="minorBidi"/>
                <w:noProof/>
              </w:rPr>
              <w:tab/>
            </w:r>
            <w:r w:rsidR="005F716B" w:rsidRPr="00C36A98">
              <w:rPr>
                <w:rStyle w:val="Hipercze"/>
                <w:rFonts w:cstheme="majorHAnsi"/>
                <w:b/>
                <w:noProof/>
              </w:rPr>
              <w:t>Postanowienia ogólne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_Toc72093641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23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2151CF3C" w14:textId="0C1A1963" w:rsidR="005F716B" w:rsidRPr="00C36A98" w:rsidRDefault="00AF0E7E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093642" w:history="1">
            <w:r w:rsidR="005F716B" w:rsidRPr="00C36A98">
              <w:rPr>
                <w:rStyle w:val="Hipercze"/>
                <w:b/>
                <w:bCs/>
                <w:noProof/>
              </w:rPr>
              <w:t>6.2.</w:t>
            </w:r>
            <w:r w:rsidR="005F716B" w:rsidRPr="00C36A98">
              <w:rPr>
                <w:rFonts w:cstheme="minorBidi"/>
                <w:noProof/>
              </w:rPr>
              <w:tab/>
            </w:r>
            <w:r w:rsidR="005F716B" w:rsidRPr="00C36A98">
              <w:rPr>
                <w:rStyle w:val="Hipercze"/>
                <w:b/>
                <w:bCs/>
                <w:noProof/>
              </w:rPr>
              <w:t>Ocena formalna Wniosków i zasady ogólne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_Toc72093642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23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5A87E745" w14:textId="01E5DAC6" w:rsidR="005F716B" w:rsidRPr="00C36A98" w:rsidRDefault="00AF0E7E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093643" w:history="1">
            <w:r w:rsidR="005F716B" w:rsidRPr="00C36A98">
              <w:rPr>
                <w:rStyle w:val="Hipercze"/>
                <w:b/>
                <w:bCs/>
                <w:noProof/>
              </w:rPr>
              <w:t>6.3.</w:t>
            </w:r>
            <w:r w:rsidR="005F716B" w:rsidRPr="00C36A98">
              <w:rPr>
                <w:rFonts w:cstheme="minorBidi"/>
                <w:noProof/>
              </w:rPr>
              <w:tab/>
            </w:r>
            <w:r w:rsidR="005F716B" w:rsidRPr="00C36A98">
              <w:rPr>
                <w:rStyle w:val="Hipercze"/>
                <w:b/>
                <w:bCs/>
                <w:noProof/>
              </w:rPr>
              <w:t>Ocena Wymagań Obligatoryjnych i ewentualna ocena Planu Komercjalizacji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_Toc72093643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26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2AC01DEE" w14:textId="106EDC59" w:rsidR="005F716B" w:rsidRPr="00C36A98" w:rsidRDefault="00AF0E7E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093644" w:history="1">
            <w:r w:rsidR="005F716B" w:rsidRPr="00C36A98">
              <w:rPr>
                <w:rStyle w:val="Hipercze"/>
                <w:b/>
                <w:bCs/>
                <w:noProof/>
              </w:rPr>
              <w:t>6.4.</w:t>
            </w:r>
            <w:r w:rsidR="005F716B" w:rsidRPr="00C36A98">
              <w:rPr>
                <w:rFonts w:cstheme="minorBidi"/>
                <w:noProof/>
              </w:rPr>
              <w:tab/>
            </w:r>
            <w:r w:rsidR="005F716B" w:rsidRPr="00C36A98">
              <w:rPr>
                <w:rStyle w:val="Hipercze"/>
                <w:b/>
                <w:bCs/>
                <w:noProof/>
              </w:rPr>
              <w:t>Ocena merytoryczna Wniosków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_Toc72093644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26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27490177" w14:textId="316A5AAA" w:rsidR="005F716B" w:rsidRPr="00C36A98" w:rsidRDefault="00AF0E7E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093645" w:history="1">
            <w:r w:rsidR="005F716B" w:rsidRPr="00C36A98">
              <w:rPr>
                <w:rStyle w:val="Hipercze"/>
                <w:b/>
                <w:bCs/>
                <w:noProof/>
              </w:rPr>
              <w:t>6.5.</w:t>
            </w:r>
            <w:r w:rsidR="005F716B" w:rsidRPr="00C36A98">
              <w:rPr>
                <w:rFonts w:cstheme="minorBidi"/>
                <w:noProof/>
              </w:rPr>
              <w:tab/>
            </w:r>
            <w:r w:rsidR="005F716B" w:rsidRPr="00C36A98">
              <w:rPr>
                <w:rStyle w:val="Hipercze"/>
                <w:b/>
                <w:bCs/>
                <w:noProof/>
              </w:rPr>
              <w:t>Lista Rankingowa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_Toc72093645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27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36C9E914" w14:textId="4D285A34" w:rsidR="005F716B" w:rsidRPr="00C36A98" w:rsidRDefault="00AF0E7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093646" w:history="1">
            <w:r w:rsidR="005F716B" w:rsidRPr="00C36A98">
              <w:rPr>
                <w:rStyle w:val="Hipercze"/>
                <w:rFonts w:eastAsia="Arial Unicode MS" w:cstheme="minorHAnsi"/>
                <w:b/>
                <w:bCs/>
                <w:noProof/>
              </w:rPr>
              <w:t>VII.</w:t>
            </w:r>
            <w:r w:rsidR="005F716B" w:rsidRPr="00C36A98">
              <w:rPr>
                <w:rFonts w:eastAsiaTheme="minorEastAsia"/>
                <w:noProof/>
                <w:lang w:eastAsia="pl-PL"/>
              </w:rPr>
              <w:tab/>
            </w:r>
            <w:r w:rsidR="005F716B" w:rsidRPr="00C36A98">
              <w:rPr>
                <w:rStyle w:val="Hipercze"/>
                <w:rFonts w:eastAsia="Arial Unicode MS"/>
                <w:b/>
                <w:bCs/>
                <w:noProof/>
              </w:rPr>
              <w:t>Zawarcie Umów z Wnioskodawcami i informacja o Selekcji w ramach realizacji Umowy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_Toc72093646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28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7AFF7C9A" w14:textId="32579FAE" w:rsidR="005F716B" w:rsidRPr="00C36A98" w:rsidRDefault="00AF0E7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093647" w:history="1">
            <w:r w:rsidR="005F716B" w:rsidRPr="00C36A98">
              <w:rPr>
                <w:rStyle w:val="Hipercze"/>
                <w:rFonts w:eastAsia="Arial Unicode MS" w:cstheme="minorHAnsi"/>
                <w:b/>
                <w:noProof/>
              </w:rPr>
              <w:t>VIII.</w:t>
            </w:r>
            <w:r w:rsidR="005F716B" w:rsidRPr="00C36A98">
              <w:rPr>
                <w:rFonts w:eastAsiaTheme="minorEastAsia"/>
                <w:noProof/>
                <w:lang w:eastAsia="pl-PL"/>
              </w:rPr>
              <w:tab/>
            </w:r>
            <w:r w:rsidR="005F716B" w:rsidRPr="00C36A98">
              <w:rPr>
                <w:rStyle w:val="Hipercze"/>
                <w:rFonts w:eastAsia="Arial Unicode MS" w:cstheme="majorHAnsi"/>
                <w:b/>
                <w:noProof/>
              </w:rPr>
              <w:t>Uwagi do oceny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_Toc72093647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28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365C2611" w14:textId="073F81E0" w:rsidR="005F716B" w:rsidRPr="00C36A98" w:rsidRDefault="00AF0E7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093648" w:history="1">
            <w:r w:rsidR="005F716B" w:rsidRPr="00C36A98">
              <w:rPr>
                <w:rStyle w:val="Hipercze"/>
                <w:rFonts w:eastAsia="Arial Unicode MS" w:cstheme="minorHAnsi"/>
                <w:b/>
                <w:noProof/>
              </w:rPr>
              <w:t>IX.</w:t>
            </w:r>
            <w:r w:rsidR="005F716B" w:rsidRPr="00C36A98">
              <w:rPr>
                <w:rFonts w:eastAsiaTheme="minorEastAsia"/>
                <w:noProof/>
                <w:lang w:eastAsia="pl-PL"/>
              </w:rPr>
              <w:tab/>
            </w:r>
            <w:r w:rsidR="005F716B" w:rsidRPr="00C36A98">
              <w:rPr>
                <w:rStyle w:val="Hipercze"/>
                <w:rFonts w:eastAsia="Arial Unicode MS" w:cstheme="majorHAnsi"/>
                <w:b/>
                <w:noProof/>
              </w:rPr>
              <w:t>Zasady dotyczące wykorzystania i podziału praw własności intelektualnej do rezultatów Przedsięwzięcia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_Toc72093648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29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082D396A" w14:textId="08C22EFA" w:rsidR="005F716B" w:rsidRPr="00C36A98" w:rsidRDefault="00AF0E7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093649" w:history="1">
            <w:r w:rsidR="005F716B" w:rsidRPr="00C36A98">
              <w:rPr>
                <w:rStyle w:val="Hipercze"/>
                <w:rFonts w:eastAsia="Arial Unicode MS" w:cstheme="minorHAnsi"/>
                <w:b/>
                <w:bCs/>
                <w:noProof/>
              </w:rPr>
              <w:t>X.</w:t>
            </w:r>
            <w:r w:rsidR="005F716B" w:rsidRPr="00C36A98">
              <w:rPr>
                <w:rFonts w:eastAsiaTheme="minorEastAsia"/>
                <w:noProof/>
                <w:lang w:eastAsia="pl-PL"/>
              </w:rPr>
              <w:tab/>
            </w:r>
            <w:r w:rsidR="005F716B" w:rsidRPr="00C36A98">
              <w:rPr>
                <w:rStyle w:val="Hipercze"/>
                <w:rFonts w:eastAsia="Arial Unicode MS"/>
                <w:b/>
                <w:bCs/>
                <w:noProof/>
              </w:rPr>
              <w:t>Budżet Przedsięwzięcia i zasady zapłaty wynagrodzenia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_Toc72093649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29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4A0045D0" w14:textId="4C8FFB31" w:rsidR="005F716B" w:rsidRPr="00C36A98" w:rsidRDefault="00AF0E7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093650" w:history="1">
            <w:r w:rsidR="005F716B" w:rsidRPr="00C36A98">
              <w:rPr>
                <w:rStyle w:val="Hipercze"/>
                <w:rFonts w:eastAsia="Arial Unicode MS" w:cstheme="minorHAnsi"/>
                <w:b/>
                <w:noProof/>
              </w:rPr>
              <w:t>XI.</w:t>
            </w:r>
            <w:r w:rsidR="005F716B" w:rsidRPr="00C36A98">
              <w:rPr>
                <w:rFonts w:eastAsiaTheme="minorEastAsia"/>
                <w:noProof/>
                <w:lang w:eastAsia="pl-PL"/>
              </w:rPr>
              <w:tab/>
            </w:r>
            <w:r w:rsidR="005F716B" w:rsidRPr="00C36A98">
              <w:rPr>
                <w:rStyle w:val="Hipercze"/>
                <w:rFonts w:eastAsia="Arial Unicode MS" w:cstheme="majorHAnsi"/>
                <w:b/>
                <w:noProof/>
              </w:rPr>
              <w:t>Postanowienia Umowy z Uczestnikami Przedsięwzięcia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_Toc72093650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30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07832025" w14:textId="5F1C8195" w:rsidR="005F716B" w:rsidRPr="00C36A98" w:rsidRDefault="00AF0E7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093651" w:history="1">
            <w:r w:rsidR="005F716B" w:rsidRPr="00C36A98">
              <w:rPr>
                <w:rStyle w:val="Hipercze"/>
                <w:rFonts w:eastAsia="Arial Unicode MS" w:cstheme="minorHAnsi"/>
                <w:b/>
                <w:noProof/>
              </w:rPr>
              <w:t>XII.</w:t>
            </w:r>
            <w:r w:rsidR="005F716B" w:rsidRPr="00C36A98">
              <w:rPr>
                <w:rFonts w:eastAsiaTheme="minorEastAsia"/>
                <w:noProof/>
                <w:lang w:eastAsia="pl-PL"/>
              </w:rPr>
              <w:tab/>
            </w:r>
            <w:r w:rsidR="005F716B" w:rsidRPr="00C36A98">
              <w:rPr>
                <w:rStyle w:val="Hipercze"/>
                <w:rFonts w:eastAsia="Arial Unicode MS" w:cstheme="majorHAnsi"/>
                <w:b/>
                <w:noProof/>
              </w:rPr>
              <w:t>Przesłanki przedłużenia i zakończenia Postępowania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_Toc72093651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30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4C74EE47" w14:textId="39DB5C40" w:rsidR="005F716B" w:rsidRPr="00C36A98" w:rsidRDefault="00AF0E7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093652" w:history="1">
            <w:r w:rsidR="005F716B" w:rsidRPr="00C36A98">
              <w:rPr>
                <w:rStyle w:val="Hipercze"/>
                <w:rFonts w:eastAsia="Arial Unicode MS" w:cstheme="minorHAnsi"/>
                <w:b/>
                <w:noProof/>
              </w:rPr>
              <w:t>XIII.</w:t>
            </w:r>
            <w:r w:rsidR="005F716B" w:rsidRPr="00C36A98">
              <w:rPr>
                <w:rFonts w:eastAsiaTheme="minorEastAsia"/>
                <w:noProof/>
                <w:lang w:eastAsia="pl-PL"/>
              </w:rPr>
              <w:tab/>
            </w:r>
            <w:r w:rsidR="005F716B" w:rsidRPr="00C36A98">
              <w:rPr>
                <w:rStyle w:val="Hipercze"/>
                <w:rFonts w:eastAsia="Arial Unicode MS" w:cstheme="majorHAnsi"/>
                <w:b/>
                <w:noProof/>
              </w:rPr>
              <w:t>Dodatkowy Nabór Wniosków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_Toc72093652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31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3CE5F488" w14:textId="75CF6716" w:rsidR="005F716B" w:rsidRPr="00C36A98" w:rsidRDefault="00AF0E7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093653" w:history="1">
            <w:r w:rsidR="005F716B" w:rsidRPr="00C36A98">
              <w:rPr>
                <w:rStyle w:val="Hipercze"/>
                <w:rFonts w:eastAsia="Arial Unicode MS" w:cstheme="minorHAnsi"/>
                <w:b/>
                <w:noProof/>
              </w:rPr>
              <w:t>XIV.</w:t>
            </w:r>
            <w:r w:rsidR="005F716B" w:rsidRPr="00C36A98">
              <w:rPr>
                <w:rFonts w:eastAsiaTheme="minorEastAsia"/>
                <w:noProof/>
                <w:lang w:eastAsia="pl-PL"/>
              </w:rPr>
              <w:tab/>
            </w:r>
            <w:r w:rsidR="005F716B" w:rsidRPr="00C36A98">
              <w:rPr>
                <w:rStyle w:val="Hipercze"/>
                <w:rFonts w:eastAsia="Arial Unicode MS" w:cstheme="majorHAnsi"/>
                <w:b/>
                <w:noProof/>
              </w:rPr>
              <w:t>Postanowienia końcowe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_Toc72093653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31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5CE2DDF8" w14:textId="0ED55899" w:rsidR="005F716B" w:rsidRPr="00C36A98" w:rsidRDefault="00AF0E7E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093654" w:history="1">
            <w:r w:rsidR="005F716B" w:rsidRPr="00C36A98">
              <w:rPr>
                <w:rStyle w:val="Hipercze"/>
                <w:rFonts w:eastAsia="Arial Unicode MS" w:cstheme="minorHAnsi"/>
                <w:b/>
                <w:bCs/>
                <w:noProof/>
              </w:rPr>
              <w:t>XV.</w:t>
            </w:r>
            <w:r w:rsidR="005F716B" w:rsidRPr="00C36A98">
              <w:rPr>
                <w:rFonts w:eastAsiaTheme="minorEastAsia"/>
                <w:noProof/>
                <w:lang w:eastAsia="pl-PL"/>
              </w:rPr>
              <w:tab/>
            </w:r>
            <w:r w:rsidR="005F716B" w:rsidRPr="00C36A98">
              <w:rPr>
                <w:rStyle w:val="Hipercze"/>
                <w:rFonts w:eastAsia="Arial Unicode MS"/>
                <w:b/>
                <w:bCs/>
                <w:noProof/>
              </w:rPr>
              <w:t>Załączniki do Regulaminu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_Toc72093654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32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526DF34F" w14:textId="066A67C3" w:rsidR="003B4BF2" w:rsidRPr="00C36A98" w:rsidRDefault="003B4BF2" w:rsidP="00917BAD">
          <w:pPr>
            <w:spacing w:before="60" w:after="60" w:line="276" w:lineRule="auto"/>
            <w:rPr>
              <w:rFonts w:cstheme="minorHAnsi"/>
              <w:color w:val="000000" w:themeColor="text1"/>
            </w:rPr>
          </w:pPr>
          <w:r w:rsidRPr="00C36A98">
            <w:rPr>
              <w:rFonts w:cstheme="minorHAnsi"/>
              <w:b/>
              <w:bCs/>
              <w:color w:val="000000" w:themeColor="text1"/>
            </w:rPr>
            <w:fldChar w:fldCharType="end"/>
          </w:r>
        </w:p>
      </w:sdtContent>
    </w:sdt>
    <w:p w14:paraId="608E8B2C" w14:textId="77777777" w:rsidR="00C36A98" w:rsidRPr="00C36A98" w:rsidRDefault="00C36A98" w:rsidP="00C36A98">
      <w:pPr>
        <w:pStyle w:val="Nagwek1"/>
        <w:numPr>
          <w:ilvl w:val="0"/>
          <w:numId w:val="12"/>
        </w:numPr>
      </w:pPr>
      <w:bookmarkStart w:id="1" w:name="_Toc496261285"/>
      <w:bookmarkStart w:id="2" w:name="_Toc503862993"/>
      <w:bookmarkStart w:id="3" w:name="_Ref509201274"/>
      <w:bookmarkStart w:id="4" w:name="_Ref52630528"/>
      <w:bookmarkStart w:id="5" w:name="_Toc53762088"/>
      <w:bookmarkStart w:id="6" w:name="_Toc69201419"/>
      <w:bookmarkStart w:id="7" w:name="_Toc70262444"/>
      <w:bookmarkStart w:id="8" w:name="_Toc72093625"/>
      <w:bookmarkStart w:id="9" w:name="_Toc494180633"/>
      <w:r w:rsidRPr="00C36A98">
        <w:br w:type="page"/>
      </w:r>
    </w:p>
    <w:p w14:paraId="1107109D" w14:textId="28FBD7B2" w:rsidR="00141A81" w:rsidRPr="00C36A98" w:rsidRDefault="008C0349" w:rsidP="00C36A98">
      <w:pPr>
        <w:pStyle w:val="Nagwek1"/>
      </w:pPr>
      <w:r w:rsidRPr="00C36A98">
        <w:lastRenderedPageBreak/>
        <w:t xml:space="preserve">Opis </w:t>
      </w:r>
      <w:r w:rsidR="00390FB3" w:rsidRPr="00C36A98">
        <w:t>Przedsięwzięcia</w:t>
      </w:r>
      <w:r w:rsidRPr="00C36A98">
        <w:t xml:space="preserve"> i Postępowania – uwagi ogólne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5ED942E5" w14:textId="53751AC7" w:rsidR="007342C9" w:rsidRPr="00C36A98" w:rsidRDefault="007342C9" w:rsidP="007342C9">
      <w:pPr>
        <w:jc w:val="both"/>
        <w:rPr>
          <w:b/>
          <w:u w:val="single"/>
          <w:lang w:eastAsia="pl-PL"/>
        </w:rPr>
      </w:pPr>
      <w:r w:rsidRPr="00C36A98">
        <w:rPr>
          <w:b/>
          <w:u w:val="single"/>
          <w:lang w:eastAsia="pl-PL"/>
        </w:rPr>
        <w:t xml:space="preserve">Wszelkie sformułowania zapisane wielką literą zostały zdefiniowane w </w:t>
      </w:r>
      <w:r w:rsidR="00B97289" w:rsidRPr="00C36A98">
        <w:rPr>
          <w:b/>
          <w:u w:val="single"/>
          <w:lang w:eastAsia="pl-PL"/>
        </w:rPr>
        <w:t xml:space="preserve">słowniczku pojęć stanowiącym </w:t>
      </w:r>
      <w:r w:rsidR="00A65A55" w:rsidRPr="00C36A98">
        <w:rPr>
          <w:b/>
          <w:u w:val="single"/>
          <w:lang w:eastAsia="pl-PL"/>
        </w:rPr>
        <w:t>Załączni</w:t>
      </w:r>
      <w:r w:rsidRPr="00C36A98">
        <w:rPr>
          <w:b/>
          <w:u w:val="single"/>
          <w:lang w:eastAsia="pl-PL"/>
        </w:rPr>
        <w:t xml:space="preserve">k nr </w:t>
      </w:r>
      <w:r w:rsidR="006902CC" w:rsidRPr="00C36A98">
        <w:rPr>
          <w:b/>
          <w:u w:val="single"/>
          <w:lang w:eastAsia="pl-PL"/>
        </w:rPr>
        <w:t>7</w:t>
      </w:r>
      <w:r w:rsidR="00187306" w:rsidRPr="00C36A98">
        <w:rPr>
          <w:b/>
          <w:u w:val="single"/>
          <w:lang w:eastAsia="pl-PL"/>
        </w:rPr>
        <w:t xml:space="preserve"> </w:t>
      </w:r>
      <w:r w:rsidRPr="00C36A98">
        <w:rPr>
          <w:b/>
          <w:u w:val="single"/>
          <w:lang w:eastAsia="pl-PL"/>
        </w:rPr>
        <w:t>do Regulaminu.</w:t>
      </w:r>
    </w:p>
    <w:p w14:paraId="1C1A44F4" w14:textId="56F43E4C" w:rsidR="00A20D4B" w:rsidRPr="00C36A98" w:rsidRDefault="001E0B0E" w:rsidP="00C36A98">
      <w:pPr>
        <w:pStyle w:val="Nagwek2"/>
      </w:pPr>
      <w:bookmarkStart w:id="10" w:name="_Ref52631855"/>
      <w:bookmarkStart w:id="11" w:name="_Toc53762089"/>
      <w:bookmarkStart w:id="12" w:name="_Toc69201420"/>
      <w:bookmarkStart w:id="13" w:name="_Toc70262445"/>
      <w:bookmarkStart w:id="14" w:name="_Toc72093626"/>
      <w:bookmarkStart w:id="15" w:name="_Hlk494966698"/>
      <w:bookmarkEnd w:id="9"/>
      <w:r w:rsidRPr="00C36A98">
        <w:t>Cel</w:t>
      </w:r>
      <w:r w:rsidR="00345633" w:rsidRPr="00C36A98">
        <w:t>e</w:t>
      </w:r>
      <w:r w:rsidRPr="00C36A98">
        <w:t xml:space="preserve"> i uzasadnienie </w:t>
      </w:r>
      <w:r w:rsidR="00390FB3" w:rsidRPr="00C36A98">
        <w:t>Przedsięwzięcia</w:t>
      </w:r>
      <w:r w:rsidRPr="00C36A98">
        <w:t xml:space="preserve"> </w:t>
      </w:r>
      <w:r w:rsidR="00033928" w:rsidRPr="00C36A98">
        <w:t>„</w:t>
      </w:r>
      <w:r w:rsidR="00BE5B0E" w:rsidRPr="00C36A98">
        <w:t>Wentylacja dla szkół i domów</w:t>
      </w:r>
      <w:r w:rsidR="00033928" w:rsidRPr="00C36A98">
        <w:t>”</w:t>
      </w:r>
      <w:bookmarkEnd w:id="10"/>
      <w:bookmarkEnd w:id="11"/>
      <w:bookmarkEnd w:id="12"/>
      <w:bookmarkEnd w:id="13"/>
      <w:bookmarkEnd w:id="14"/>
    </w:p>
    <w:p w14:paraId="36D40F0C" w14:textId="4BA515C1" w:rsidR="00796CF0" w:rsidRPr="00C36A98" w:rsidRDefault="008C0349" w:rsidP="7C42CF2C">
      <w:pPr>
        <w:pStyle w:val="Akapitzlist"/>
        <w:numPr>
          <w:ilvl w:val="0"/>
          <w:numId w:val="13"/>
        </w:numPr>
        <w:spacing w:after="0" w:line="240" w:lineRule="auto"/>
        <w:ind w:left="567" w:hanging="425"/>
        <w:jc w:val="both"/>
        <w:rPr>
          <w:rFonts w:asciiTheme="majorBidi" w:eastAsiaTheme="majorBidi" w:hAnsiTheme="majorBidi" w:cstheme="majorBidi"/>
          <w:i/>
          <w:iCs/>
        </w:rPr>
      </w:pPr>
      <w:r w:rsidRPr="00C36A98">
        <w:t xml:space="preserve">Czynnikiem inicjującym </w:t>
      </w:r>
      <w:r w:rsidR="0077196B" w:rsidRPr="00C36A98">
        <w:t xml:space="preserve">pod względem operacyjnym </w:t>
      </w:r>
      <w:r w:rsidRPr="00C36A98">
        <w:t xml:space="preserve">przygotowanie </w:t>
      </w:r>
      <w:r w:rsidR="00390FB3" w:rsidRPr="00C36A98">
        <w:t>Przedsięwzięcia</w:t>
      </w:r>
      <w:r w:rsidR="0077196B" w:rsidRPr="00C36A98">
        <w:t xml:space="preserve"> </w:t>
      </w:r>
      <w:r w:rsidR="00033928" w:rsidRPr="00C36A98">
        <w:rPr>
          <w:b/>
          <w:bCs/>
          <w:color w:val="C00000"/>
        </w:rPr>
        <w:t>„</w:t>
      </w:r>
      <w:r w:rsidR="00BE5B0E" w:rsidRPr="00C36A98">
        <w:rPr>
          <w:rFonts w:cstheme="majorBidi"/>
          <w:b/>
          <w:bCs/>
          <w:color w:val="C00000"/>
        </w:rPr>
        <w:t>Wentylacja dla szkół i domów</w:t>
      </w:r>
      <w:r w:rsidR="00033928" w:rsidRPr="00C36A98">
        <w:rPr>
          <w:b/>
          <w:bCs/>
          <w:color w:val="C00000"/>
        </w:rPr>
        <w:t>”</w:t>
      </w:r>
      <w:r w:rsidRPr="00C36A98">
        <w:rPr>
          <w:color w:val="C00000"/>
        </w:rPr>
        <w:t xml:space="preserve"> </w:t>
      </w:r>
      <w:r w:rsidR="00FC630B" w:rsidRPr="00C36A98">
        <w:rPr>
          <w:color w:val="C00000"/>
        </w:rPr>
        <w:t>(dalej: „</w:t>
      </w:r>
      <w:r w:rsidR="00390FB3" w:rsidRPr="00C36A98">
        <w:rPr>
          <w:b/>
          <w:bCs/>
          <w:color w:val="C00000"/>
        </w:rPr>
        <w:t xml:space="preserve">Przedsięwzięcie </w:t>
      </w:r>
      <w:r w:rsidR="00BE5B0E" w:rsidRPr="00C36A98">
        <w:rPr>
          <w:rFonts w:cstheme="majorBidi"/>
          <w:b/>
          <w:bCs/>
          <w:color w:val="C00000"/>
        </w:rPr>
        <w:t>Wentylacja dla szkół i domów</w:t>
      </w:r>
      <w:r w:rsidR="00FC630B" w:rsidRPr="00C36A98">
        <w:rPr>
          <w:color w:val="C00000"/>
        </w:rPr>
        <w:t>” lub „</w:t>
      </w:r>
      <w:r w:rsidR="00D8372A" w:rsidRPr="00C36A98">
        <w:rPr>
          <w:b/>
          <w:bCs/>
          <w:color w:val="C00000"/>
        </w:rPr>
        <w:t>Przedsięwzięcie</w:t>
      </w:r>
      <w:r w:rsidR="00FC630B" w:rsidRPr="00C36A98">
        <w:rPr>
          <w:color w:val="C00000"/>
        </w:rPr>
        <w:t>”)</w:t>
      </w:r>
      <w:r w:rsidR="00FC630B" w:rsidRPr="00C36A98">
        <w:rPr>
          <w:rFonts w:cstheme="majorBidi"/>
          <w:color w:val="C00000"/>
        </w:rPr>
        <w:t xml:space="preserve"> </w:t>
      </w:r>
      <w:r w:rsidR="00624315" w:rsidRPr="00C36A98">
        <w:rPr>
          <w:rFonts w:cstheme="majorBidi"/>
          <w:color w:val="000000" w:themeColor="text1"/>
        </w:rPr>
        <w:t>j</w:t>
      </w:r>
      <w:r w:rsidRPr="00C36A98">
        <w:rPr>
          <w:rFonts w:cstheme="majorBidi"/>
        </w:rPr>
        <w:t>est wdr</w:t>
      </w:r>
      <w:r w:rsidR="00357E3D" w:rsidRPr="00C36A98">
        <w:rPr>
          <w:rFonts w:cstheme="majorBidi"/>
        </w:rPr>
        <w:t>a</w:t>
      </w:r>
      <w:r w:rsidRPr="00C36A98">
        <w:rPr>
          <w:rFonts w:cstheme="majorBidi"/>
        </w:rPr>
        <w:t>ż</w:t>
      </w:r>
      <w:r w:rsidR="00357E3D" w:rsidRPr="00C36A98">
        <w:rPr>
          <w:rFonts w:cstheme="majorBidi"/>
        </w:rPr>
        <w:t>a</w:t>
      </w:r>
      <w:r w:rsidRPr="00C36A98">
        <w:rPr>
          <w:rFonts w:cstheme="majorBidi"/>
        </w:rPr>
        <w:t>ni</w:t>
      </w:r>
      <w:r w:rsidR="00357E3D" w:rsidRPr="00C36A98">
        <w:rPr>
          <w:rFonts w:cstheme="majorBidi"/>
        </w:rPr>
        <w:t>e</w:t>
      </w:r>
      <w:r w:rsidRPr="00C36A98">
        <w:rPr>
          <w:rFonts w:cstheme="majorBidi"/>
        </w:rPr>
        <w:t xml:space="preserve"> przez </w:t>
      </w:r>
      <w:r w:rsidR="251C58BD" w:rsidRPr="00C36A98">
        <w:rPr>
          <w:rFonts w:cstheme="majorBidi"/>
        </w:rPr>
        <w:t xml:space="preserve">Narodowe </w:t>
      </w:r>
      <w:r w:rsidRPr="00C36A98">
        <w:rPr>
          <w:rFonts w:cstheme="majorBidi"/>
        </w:rPr>
        <w:t xml:space="preserve">Centrum </w:t>
      </w:r>
      <w:r w:rsidR="0BCF83FA" w:rsidRPr="00C36A98">
        <w:rPr>
          <w:rFonts w:cstheme="majorBidi"/>
        </w:rPr>
        <w:t xml:space="preserve">Badań i Rozwoju (dalej: “NCBR”, “Zamawiający” lub “Centrum”) </w:t>
      </w:r>
      <w:r w:rsidR="00357E3D" w:rsidRPr="00C36A98">
        <w:rPr>
          <w:rFonts w:cstheme="majorBidi"/>
        </w:rPr>
        <w:t xml:space="preserve">nowych </w:t>
      </w:r>
      <w:r w:rsidR="00AC1342" w:rsidRPr="00C36A98">
        <w:rPr>
          <w:rFonts w:cstheme="majorBidi"/>
        </w:rPr>
        <w:t>sposob</w:t>
      </w:r>
      <w:r w:rsidR="00357E3D" w:rsidRPr="00C36A98">
        <w:rPr>
          <w:rFonts w:cstheme="majorBidi"/>
        </w:rPr>
        <w:t>ów</w:t>
      </w:r>
      <w:r w:rsidR="00AC1342" w:rsidRPr="00C36A98">
        <w:rPr>
          <w:rFonts w:cstheme="majorBidi"/>
        </w:rPr>
        <w:t xml:space="preserve"> finansowania</w:t>
      </w:r>
      <w:r w:rsidRPr="00C36A98">
        <w:rPr>
          <w:rFonts w:cstheme="majorBidi"/>
        </w:rPr>
        <w:t xml:space="preserve"> </w:t>
      </w:r>
      <w:r w:rsidR="00357E3D" w:rsidRPr="00C36A98">
        <w:rPr>
          <w:rFonts w:cstheme="majorBidi"/>
        </w:rPr>
        <w:t xml:space="preserve">prac badawczo-rozwojowych </w:t>
      </w:r>
      <w:r w:rsidRPr="00C36A98">
        <w:rPr>
          <w:rFonts w:cstheme="majorBidi"/>
        </w:rPr>
        <w:t>w</w:t>
      </w:r>
      <w:r w:rsidR="005068B7" w:rsidRPr="00C36A98">
        <w:rPr>
          <w:rFonts w:cstheme="majorBidi"/>
        </w:rPr>
        <w:t> </w:t>
      </w:r>
      <w:r w:rsidRPr="00C36A98">
        <w:rPr>
          <w:rFonts w:cstheme="majorBidi"/>
        </w:rPr>
        <w:t>oparciu o model</w:t>
      </w:r>
      <w:r w:rsidR="00B60EA4" w:rsidRPr="00C36A98">
        <w:rPr>
          <w:rFonts w:cstheme="majorBidi"/>
        </w:rPr>
        <w:t xml:space="preserve"> </w:t>
      </w:r>
      <w:r w:rsidR="56932796" w:rsidRPr="00C36A98">
        <w:rPr>
          <w:rFonts w:ascii="Calibri" w:eastAsia="Calibri" w:hAnsi="Calibri" w:cs="Calibri"/>
        </w:rPr>
        <w:t>prowadzenia prac badawczo</w:t>
      </w:r>
      <w:r w:rsidR="003B4BF2" w:rsidRPr="00C36A98">
        <w:rPr>
          <w:rFonts w:ascii="Calibri" w:eastAsia="Calibri" w:hAnsi="Calibri" w:cs="Calibri"/>
        </w:rPr>
        <w:t>-</w:t>
      </w:r>
      <w:r w:rsidR="56932796" w:rsidRPr="00C36A98">
        <w:rPr>
          <w:rFonts w:ascii="Calibri" w:eastAsia="Calibri" w:hAnsi="Calibri" w:cs="Calibri"/>
        </w:rPr>
        <w:t>rozwojowych przez stawianie określonych wyzwań badawczych. Formuła realizacji działań zgodnie z tym modelem</w:t>
      </w:r>
      <w:r w:rsidR="00B916C6" w:rsidRPr="00C36A98">
        <w:rPr>
          <w:rFonts w:ascii="Calibri" w:eastAsia="Calibri" w:hAnsi="Calibri" w:cs="Calibri"/>
        </w:rPr>
        <w:t xml:space="preserve"> </w:t>
      </w:r>
      <w:r w:rsidR="00DE64CB" w:rsidRPr="00C36A98">
        <w:rPr>
          <w:rFonts w:cstheme="majorBidi"/>
        </w:rPr>
        <w:t>zakłada odejście od typowego</w:t>
      </w:r>
      <w:r w:rsidRPr="00C36A98">
        <w:rPr>
          <w:rFonts w:cstheme="majorBidi"/>
        </w:rPr>
        <w:t xml:space="preserve"> dotychczas w</w:t>
      </w:r>
      <w:r w:rsidR="005068B7" w:rsidRPr="00C36A98">
        <w:rPr>
          <w:rFonts w:cstheme="majorBidi"/>
        </w:rPr>
        <w:t> </w:t>
      </w:r>
      <w:r w:rsidRPr="00C36A98">
        <w:rPr>
          <w:rFonts w:cstheme="majorBidi"/>
        </w:rPr>
        <w:t xml:space="preserve">Polsce finansowania </w:t>
      </w:r>
      <w:r w:rsidR="00884D08" w:rsidRPr="00C36A98">
        <w:rPr>
          <w:rFonts w:cstheme="majorBidi"/>
        </w:rPr>
        <w:t>prac badawczo-rozwojowych</w:t>
      </w:r>
      <w:r w:rsidRPr="00C36A98">
        <w:rPr>
          <w:rFonts w:cstheme="majorBidi"/>
        </w:rPr>
        <w:t xml:space="preserve">, poprzez udzielanie grantów na pojedyncze projekty, a polega na tworzeniu kompleksowego </w:t>
      </w:r>
      <w:r w:rsidR="00E9232B" w:rsidRPr="00C36A98">
        <w:rPr>
          <w:rFonts w:cstheme="majorBidi"/>
        </w:rPr>
        <w:t xml:space="preserve">działania </w:t>
      </w:r>
      <w:r w:rsidRPr="00C36A98">
        <w:rPr>
          <w:rFonts w:cstheme="majorBidi"/>
        </w:rPr>
        <w:t xml:space="preserve">badawczego z portfolio projektów, które przyczyniają się do realizacji głównego celu </w:t>
      </w:r>
      <w:r w:rsidR="005416D5" w:rsidRPr="00C36A98">
        <w:rPr>
          <w:rFonts w:cstheme="majorBidi"/>
        </w:rPr>
        <w:t>P</w:t>
      </w:r>
      <w:r w:rsidR="00390FB3" w:rsidRPr="00C36A98">
        <w:rPr>
          <w:rFonts w:cstheme="majorBidi"/>
        </w:rPr>
        <w:t>rzedsięwzięcia</w:t>
      </w:r>
      <w:r w:rsidRPr="00C36A98">
        <w:rPr>
          <w:rFonts w:cstheme="majorBidi"/>
        </w:rPr>
        <w:t>,</w:t>
      </w:r>
      <w:r w:rsidR="0021085F" w:rsidRPr="00C36A98">
        <w:rPr>
          <w:rFonts w:cstheme="majorBidi"/>
        </w:rPr>
        <w:t xml:space="preserve"> </w:t>
      </w:r>
      <w:r w:rsidRPr="00C36A98">
        <w:rPr>
          <w:rFonts w:cstheme="majorBidi"/>
        </w:rPr>
        <w:t>tj. rozwiązania problemu lub zaspokojenia</w:t>
      </w:r>
      <w:r w:rsidR="002526D9" w:rsidRPr="00C36A98">
        <w:rPr>
          <w:rFonts w:cstheme="majorBidi"/>
        </w:rPr>
        <w:t xml:space="preserve"> potrzeby konkretnego odbiorcy </w:t>
      </w:r>
      <w:r w:rsidRPr="00C36A98">
        <w:rPr>
          <w:rFonts w:cstheme="majorBidi"/>
        </w:rPr>
        <w:t xml:space="preserve">poprzez </w:t>
      </w:r>
      <w:r w:rsidR="006357BA" w:rsidRPr="00C36A98">
        <w:rPr>
          <w:rFonts w:cstheme="majorBidi"/>
        </w:rPr>
        <w:t xml:space="preserve">opracowanie </w:t>
      </w:r>
      <w:r w:rsidRPr="00C36A98">
        <w:rPr>
          <w:rFonts w:cstheme="majorBidi"/>
        </w:rPr>
        <w:t>rozwiązania technologicznego, nie</w:t>
      </w:r>
      <w:r w:rsidR="001208F9" w:rsidRPr="00C36A98">
        <w:rPr>
          <w:rFonts w:cstheme="majorBidi"/>
        </w:rPr>
        <w:t>dostępnego</w:t>
      </w:r>
      <w:r w:rsidRPr="00C36A98">
        <w:rPr>
          <w:rFonts w:cstheme="majorBidi"/>
        </w:rPr>
        <w:t xml:space="preserve"> dziś na rynku</w:t>
      </w:r>
      <w:bookmarkEnd w:id="15"/>
      <w:r w:rsidRPr="00C36A98">
        <w:rPr>
          <w:rFonts w:cstheme="majorBidi"/>
        </w:rPr>
        <w:t xml:space="preserve">. </w:t>
      </w:r>
    </w:p>
    <w:p w14:paraId="23091BFC" w14:textId="240087AE" w:rsidR="005F5A88" w:rsidRPr="00C36A98" w:rsidRDefault="00AF2930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5"/>
        <w:jc w:val="both"/>
        <w:rPr>
          <w:rFonts w:asciiTheme="majorHAnsi" w:eastAsiaTheme="majorEastAsia" w:hAnsiTheme="majorHAnsi" w:cstheme="majorBidi"/>
        </w:rPr>
      </w:pPr>
      <w:r w:rsidRPr="00C36A98">
        <w:t>[</w:t>
      </w:r>
      <w:r w:rsidRPr="00C36A98">
        <w:rPr>
          <w:b/>
        </w:rPr>
        <w:t xml:space="preserve">Cel </w:t>
      </w:r>
      <w:r w:rsidR="004200CA" w:rsidRPr="00C36A98">
        <w:rPr>
          <w:b/>
        </w:rPr>
        <w:t>główny</w:t>
      </w:r>
      <w:r w:rsidRPr="00C36A98">
        <w:rPr>
          <w:b/>
        </w:rPr>
        <w:t xml:space="preserve"> Przedsięwzięcia</w:t>
      </w:r>
      <w:r w:rsidRPr="00C36A98">
        <w:t xml:space="preserve">] </w:t>
      </w:r>
      <w:r w:rsidR="00BA7198" w:rsidRPr="00C36A98">
        <w:t xml:space="preserve">Podstawowym celem Przedsięwzięcia, realizowanym dzięki działaniom Uczestników Przedsięwzięcia, </w:t>
      </w:r>
      <w:r w:rsidR="00F02004" w:rsidRPr="00C36A98">
        <w:rPr>
          <w:rFonts w:cstheme="majorBidi"/>
        </w:rPr>
        <w:t xml:space="preserve">jest opracowanie </w:t>
      </w:r>
      <w:r w:rsidR="0026441C" w:rsidRPr="00C36A98">
        <w:rPr>
          <w:rFonts w:cstheme="majorBidi"/>
        </w:rPr>
        <w:t>r</w:t>
      </w:r>
      <w:r w:rsidR="00F02004" w:rsidRPr="00C36A98">
        <w:rPr>
          <w:rFonts w:cstheme="majorBidi"/>
        </w:rPr>
        <w:t xml:space="preserve">ozwiązań dla określonego przez NCBR problemu badawczego w obszarze technologii </w:t>
      </w:r>
      <w:r w:rsidR="00E80A34" w:rsidRPr="00C36A98">
        <w:rPr>
          <w:rFonts w:cstheme="majorBidi"/>
        </w:rPr>
        <w:t xml:space="preserve">wentylacji </w:t>
      </w:r>
      <w:r w:rsidR="00B625A7" w:rsidRPr="00C36A98">
        <w:rPr>
          <w:rFonts w:cstheme="majorBidi"/>
        </w:rPr>
        <w:t xml:space="preserve">mechanicznej </w:t>
      </w:r>
      <w:r w:rsidR="00E80A34" w:rsidRPr="00C36A98">
        <w:rPr>
          <w:rFonts w:cstheme="majorBidi"/>
        </w:rPr>
        <w:t>szkół i budynków mieszkalnych</w:t>
      </w:r>
      <w:r w:rsidR="0026441C" w:rsidRPr="00C36A98">
        <w:rPr>
          <w:rFonts w:cstheme="majorBidi"/>
        </w:rPr>
        <w:t>. Problem badawczy polega na opracowaniu</w:t>
      </w:r>
      <w:r w:rsidR="00E80A34" w:rsidRPr="00C36A98">
        <w:rPr>
          <w:rFonts w:cstheme="majorBidi"/>
        </w:rPr>
        <w:t xml:space="preserve"> innowacyjnych</w:t>
      </w:r>
      <w:r w:rsidR="0026441C" w:rsidRPr="00C36A98">
        <w:rPr>
          <w:rFonts w:cstheme="majorBidi"/>
        </w:rPr>
        <w:t xml:space="preserve"> i</w:t>
      </w:r>
      <w:r w:rsidR="00E80A34" w:rsidRPr="00C36A98">
        <w:rPr>
          <w:rFonts w:cstheme="majorBidi"/>
        </w:rPr>
        <w:t xml:space="preserve"> efektywnych ekonomicznie systemów wentylacji mechanicznej, z regulacją temperatury powietrza nawiewanego, gwarantujących wysoką jakość powietrza (obniżenie stężenia CO</w:t>
      </w:r>
      <w:r w:rsidR="00E80A34" w:rsidRPr="00C36A98">
        <w:rPr>
          <w:rFonts w:cstheme="majorBidi"/>
          <w:vertAlign w:val="subscript"/>
        </w:rPr>
        <w:t>2</w:t>
      </w:r>
      <w:r w:rsidR="00E80A34" w:rsidRPr="00C36A98">
        <w:rPr>
          <w:rFonts w:cstheme="majorBidi"/>
        </w:rPr>
        <w:t>, filtrację cząstek PM2,5 oraz PM10, obniżenie zanieczyszczeń mikrobiologicznych, przy minimalizacji zapotrzebowania na energię do ogrzewania i chłodzenia pomieszczeń (odzysk ciepła, chłodu i wilgoci</w:t>
      </w:r>
      <w:r w:rsidR="005F716B" w:rsidRPr="00C36A98">
        <w:rPr>
          <w:rFonts w:cstheme="majorBidi"/>
        </w:rPr>
        <w:t>; w przypadku każdego z Działań: „</w:t>
      </w:r>
      <w:r w:rsidR="005F716B" w:rsidRPr="00C36A98">
        <w:rPr>
          <w:rFonts w:cstheme="majorBidi"/>
          <w:b/>
          <w:bCs/>
        </w:rPr>
        <w:t>Rozwiązanie</w:t>
      </w:r>
      <w:r w:rsidR="005F716B" w:rsidRPr="00C36A98">
        <w:rPr>
          <w:rFonts w:cstheme="majorBidi"/>
        </w:rPr>
        <w:t>”), przeznaczonych dla istniejących sal lekcyjnych (</w:t>
      </w:r>
      <w:r w:rsidR="005F716B" w:rsidRPr="00C36A98">
        <w:rPr>
          <w:rFonts w:cstheme="majorBidi"/>
          <w:b/>
          <w:bCs/>
        </w:rPr>
        <w:t>Działanie 1</w:t>
      </w:r>
      <w:r w:rsidR="005F716B" w:rsidRPr="00C36A98">
        <w:rPr>
          <w:rFonts w:cstheme="majorBidi"/>
        </w:rPr>
        <w:t>) oraz istniejących mieszkań w budynkach wielorodzinnych (</w:t>
      </w:r>
      <w:r w:rsidR="005F716B" w:rsidRPr="00C36A98">
        <w:rPr>
          <w:rFonts w:cstheme="majorBidi"/>
          <w:b/>
          <w:bCs/>
        </w:rPr>
        <w:t>Działanie 2</w:t>
      </w:r>
      <w:r w:rsidR="005F716B" w:rsidRPr="00C36A98">
        <w:rPr>
          <w:rFonts w:cstheme="majorBidi"/>
        </w:rPr>
        <w:t>)</w:t>
      </w:r>
      <w:r w:rsidR="00E80A34" w:rsidRPr="00C36A98">
        <w:rPr>
          <w:rFonts w:cstheme="majorBidi"/>
        </w:rPr>
        <w:t>.</w:t>
      </w:r>
      <w:r w:rsidR="003B4BF2" w:rsidRPr="00C36A98">
        <w:rPr>
          <w:rFonts w:cstheme="majorBidi"/>
        </w:rPr>
        <w:t xml:space="preserve"> Wyzwanie badawcze podzielone jest na dwa </w:t>
      </w:r>
      <w:r w:rsidR="00E80A34" w:rsidRPr="00C36A98">
        <w:rPr>
          <w:rFonts w:cstheme="majorBidi"/>
        </w:rPr>
        <w:t>Działania</w:t>
      </w:r>
      <w:r w:rsidR="003B4BF2" w:rsidRPr="00C36A98">
        <w:rPr>
          <w:rFonts w:cstheme="majorBidi"/>
        </w:rPr>
        <w:t>, stanowiące dwie różne części zamówienia</w:t>
      </w:r>
      <w:r w:rsidR="008B4943" w:rsidRPr="00C36A98">
        <w:rPr>
          <w:rFonts w:cstheme="majorBidi"/>
        </w:rPr>
        <w:t xml:space="preserve"> wyróżnione pod względem funkcjonalnym</w:t>
      </w:r>
      <w:r w:rsidR="00B625A7" w:rsidRPr="00C36A98">
        <w:rPr>
          <w:rFonts w:cstheme="majorBidi"/>
        </w:rPr>
        <w:t>, szczegółowo opisane poniżej</w:t>
      </w:r>
      <w:r w:rsidR="0026441C" w:rsidRPr="00C36A98">
        <w:rPr>
          <w:rFonts w:cstheme="majorBidi"/>
        </w:rPr>
        <w:t xml:space="preserve">. </w:t>
      </w:r>
      <w:r w:rsidR="005F5A88" w:rsidRPr="00C36A98">
        <w:t xml:space="preserve">Wskazany </w:t>
      </w:r>
      <w:r w:rsidR="00014616" w:rsidRPr="00C36A98">
        <w:t xml:space="preserve">problem </w:t>
      </w:r>
      <w:r w:rsidR="00815E55" w:rsidRPr="00C36A98">
        <w:t>badawczy</w:t>
      </w:r>
      <w:r w:rsidR="00014616" w:rsidRPr="00C36A98">
        <w:t xml:space="preserve"> jest </w:t>
      </w:r>
      <w:r w:rsidR="005F5A88" w:rsidRPr="00C36A98">
        <w:t xml:space="preserve">definiowany oczekiwanymi </w:t>
      </w:r>
      <w:r w:rsidR="000901D6" w:rsidRPr="00C36A98">
        <w:t>od</w:t>
      </w:r>
      <w:r w:rsidR="005F5A88" w:rsidRPr="00C36A98">
        <w:t xml:space="preserve"> Rozwiązani</w:t>
      </w:r>
      <w:r w:rsidR="000901D6" w:rsidRPr="00C36A98">
        <w:t>a</w:t>
      </w:r>
      <w:r w:rsidR="0002653D" w:rsidRPr="00C36A98">
        <w:t xml:space="preserve"> (z uwzględnieniem jego podziału </w:t>
      </w:r>
      <w:r w:rsidR="00980B59" w:rsidRPr="00C36A98">
        <w:t xml:space="preserve">na </w:t>
      </w:r>
      <w:r w:rsidR="00E80A34" w:rsidRPr="00C36A98">
        <w:t>Działania</w:t>
      </w:r>
      <w:r w:rsidR="0002653D" w:rsidRPr="00C36A98">
        <w:t>)</w:t>
      </w:r>
      <w:r w:rsidR="00980B59" w:rsidRPr="00C36A98">
        <w:t>,</w:t>
      </w:r>
      <w:r w:rsidR="005F5A88" w:rsidRPr="00C36A98">
        <w:t xml:space="preserve"> </w:t>
      </w:r>
      <w:r w:rsidR="1960D85A" w:rsidRPr="00C36A98">
        <w:t>Wymaganiami</w:t>
      </w:r>
      <w:r w:rsidR="008B45A2" w:rsidRPr="00C36A98">
        <w:t xml:space="preserve"> </w:t>
      </w:r>
      <w:r w:rsidRPr="00C36A98">
        <w:t>Obligatoryjnymi oraz rozwinięt</w:t>
      </w:r>
      <w:r w:rsidR="00014616" w:rsidRPr="00C36A98">
        <w:t>y</w:t>
      </w:r>
      <w:r w:rsidRPr="00C36A98">
        <w:t xml:space="preserve"> przez </w:t>
      </w:r>
      <w:r w:rsidR="6FA4B80B" w:rsidRPr="00C36A98">
        <w:t>Wymagania</w:t>
      </w:r>
      <w:r w:rsidR="00383A24" w:rsidRPr="00C36A98">
        <w:t xml:space="preserve"> </w:t>
      </w:r>
      <w:r w:rsidRPr="00C36A98">
        <w:t>Konkursowe</w:t>
      </w:r>
      <w:r w:rsidR="003B4BF2" w:rsidRPr="00C36A98">
        <w:rPr>
          <w:rFonts w:cstheme="majorBidi"/>
        </w:rPr>
        <w:t xml:space="preserve"> i</w:t>
      </w:r>
      <w:r w:rsidR="00EA41A7" w:rsidRPr="00C36A98">
        <w:rPr>
          <w:rFonts w:cstheme="majorBidi"/>
        </w:rPr>
        <w:t xml:space="preserve"> </w:t>
      </w:r>
      <w:r w:rsidR="6FA4B80B" w:rsidRPr="00C36A98">
        <w:rPr>
          <w:rFonts w:cstheme="majorBidi"/>
        </w:rPr>
        <w:t>Wymagania</w:t>
      </w:r>
      <w:r w:rsidR="00EA41A7" w:rsidRPr="00C36A98">
        <w:rPr>
          <w:rFonts w:cstheme="majorBidi"/>
        </w:rPr>
        <w:t xml:space="preserve"> Jakościowe</w:t>
      </w:r>
      <w:r w:rsidR="00F04FFF" w:rsidRPr="00C36A98">
        <w:t>.</w:t>
      </w:r>
      <w:r w:rsidR="00CD3C4E" w:rsidRPr="00C36A98">
        <w:t xml:space="preserve"> </w:t>
      </w:r>
      <w:r w:rsidR="005F5A88" w:rsidRPr="00C36A98">
        <w:rPr>
          <w:rFonts w:cstheme="majorBidi"/>
        </w:rPr>
        <w:t>W cel główny Przedsięwzięcia wpisane są:</w:t>
      </w:r>
      <w:bookmarkStart w:id="16" w:name="_Hlk53777976"/>
      <w:bookmarkEnd w:id="16"/>
    </w:p>
    <w:p w14:paraId="2A85017F" w14:textId="58F2E3AE" w:rsidR="005F5A88" w:rsidRPr="00C36A98" w:rsidRDefault="00CD3C4E" w:rsidP="00E467D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C36A98">
        <w:rPr>
          <w:rFonts w:cstheme="majorBidi"/>
        </w:rPr>
        <w:t xml:space="preserve">weryfikacja </w:t>
      </w:r>
      <w:r w:rsidR="005F5A88" w:rsidRPr="00C36A98">
        <w:rPr>
          <w:rFonts w:cstheme="majorBidi"/>
        </w:rPr>
        <w:t xml:space="preserve">w ramach Przedsięwzięcia </w:t>
      </w:r>
      <w:r w:rsidRPr="00C36A98">
        <w:rPr>
          <w:rFonts w:cstheme="majorBidi"/>
        </w:rPr>
        <w:t xml:space="preserve">– w granicach posiadanego </w:t>
      </w:r>
      <w:r w:rsidR="000901D6" w:rsidRPr="00C36A98">
        <w:rPr>
          <w:rFonts w:cstheme="majorBidi"/>
        </w:rPr>
        <w:t xml:space="preserve">przez NCBR </w:t>
      </w:r>
      <w:r w:rsidRPr="00C36A98">
        <w:rPr>
          <w:rFonts w:cstheme="majorBidi"/>
        </w:rPr>
        <w:t xml:space="preserve">budżetu – jak najszerszego spektrum proponowanych przez </w:t>
      </w:r>
      <w:r w:rsidR="005F5A88" w:rsidRPr="00C36A98">
        <w:rPr>
          <w:rFonts w:cstheme="majorBidi"/>
        </w:rPr>
        <w:t xml:space="preserve">różnych </w:t>
      </w:r>
      <w:r w:rsidRPr="00C36A98">
        <w:rPr>
          <w:rFonts w:cstheme="majorBidi"/>
        </w:rPr>
        <w:t xml:space="preserve">Uczestników Przedsięwzięcia </w:t>
      </w:r>
      <w:r w:rsidR="005F5A88" w:rsidRPr="00C36A98">
        <w:rPr>
          <w:rFonts w:cstheme="majorBidi"/>
        </w:rPr>
        <w:t xml:space="preserve">konkurencyjnych </w:t>
      </w:r>
      <w:r w:rsidRPr="00C36A98">
        <w:rPr>
          <w:rFonts w:cstheme="majorBidi"/>
        </w:rPr>
        <w:t>Rozwiązań</w:t>
      </w:r>
      <w:r w:rsidR="005F5A88" w:rsidRPr="00C36A98">
        <w:rPr>
          <w:rFonts w:cstheme="majorBidi"/>
        </w:rPr>
        <w:t>,</w:t>
      </w:r>
    </w:p>
    <w:p w14:paraId="3F5AD2AA" w14:textId="03C247C4" w:rsidR="00AF2930" w:rsidRPr="00C36A98" w:rsidRDefault="005F5A88" w:rsidP="00E467D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C36A98">
        <w:rPr>
          <w:rFonts w:cstheme="majorBidi"/>
        </w:rPr>
        <w:t xml:space="preserve">zapewnianie na kolejnych etapach Przedsięwzięcia </w:t>
      </w:r>
      <w:r w:rsidR="00CD3C4E" w:rsidRPr="00C36A98">
        <w:rPr>
          <w:rFonts w:cstheme="majorBidi"/>
        </w:rPr>
        <w:t>finansowani</w:t>
      </w:r>
      <w:r w:rsidRPr="00C36A98">
        <w:rPr>
          <w:rFonts w:cstheme="majorBidi"/>
        </w:rPr>
        <w:t>a</w:t>
      </w:r>
      <w:r w:rsidR="00CD3C4E" w:rsidRPr="00C36A98">
        <w:rPr>
          <w:rFonts w:cstheme="majorBidi"/>
        </w:rPr>
        <w:t xml:space="preserve"> prac nad tym</w:t>
      </w:r>
      <w:r w:rsidRPr="00C36A98">
        <w:rPr>
          <w:rFonts w:cstheme="majorBidi"/>
        </w:rPr>
        <w:t xml:space="preserve"> Rozwiązani</w:t>
      </w:r>
      <w:r w:rsidR="00B916C6" w:rsidRPr="00C36A98">
        <w:rPr>
          <w:rFonts w:cstheme="majorBidi"/>
        </w:rPr>
        <w:t>e</w:t>
      </w:r>
      <w:r w:rsidRPr="00C36A98">
        <w:rPr>
          <w:rFonts w:cstheme="majorBidi"/>
        </w:rPr>
        <w:t>m</w:t>
      </w:r>
      <w:r w:rsidR="00CD3C4E" w:rsidRPr="00C36A98">
        <w:rPr>
          <w:rFonts w:cstheme="majorBidi"/>
        </w:rPr>
        <w:t xml:space="preserve">, które </w:t>
      </w:r>
      <w:r w:rsidR="00014616" w:rsidRPr="00C36A98">
        <w:rPr>
          <w:rFonts w:cstheme="majorBidi"/>
        </w:rPr>
        <w:t xml:space="preserve">na podstawie prowadzonych przez Centrum w trakcie </w:t>
      </w:r>
      <w:r w:rsidR="00B916C6" w:rsidRPr="00C36A98">
        <w:rPr>
          <w:rFonts w:cstheme="majorBidi"/>
        </w:rPr>
        <w:t>jego</w:t>
      </w:r>
      <w:r w:rsidR="00014616" w:rsidRPr="00C36A98">
        <w:rPr>
          <w:rFonts w:cstheme="majorBidi"/>
        </w:rPr>
        <w:t xml:space="preserve"> rozwoju</w:t>
      </w:r>
      <w:r w:rsidRPr="00C36A98">
        <w:rPr>
          <w:rFonts w:cstheme="majorBidi"/>
        </w:rPr>
        <w:t xml:space="preserve"> ocen,</w:t>
      </w:r>
      <w:r w:rsidR="00014616" w:rsidRPr="00C36A98">
        <w:rPr>
          <w:rFonts w:cstheme="majorBidi"/>
        </w:rPr>
        <w:t xml:space="preserve"> </w:t>
      </w:r>
      <w:r w:rsidR="00CD3C4E" w:rsidRPr="00C36A98">
        <w:rPr>
          <w:rFonts w:cstheme="majorBidi"/>
        </w:rPr>
        <w:t>przejawia zgodnie z określonymi przez NCBR Kryteriami największy potencjał.</w:t>
      </w:r>
    </w:p>
    <w:p w14:paraId="1EDF5C6A" w14:textId="6848B338" w:rsidR="0077196B" w:rsidRPr="00C36A98" w:rsidRDefault="0028542F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5"/>
        <w:jc w:val="both"/>
      </w:pPr>
      <w:r w:rsidRPr="00C36A98">
        <w:t>[</w:t>
      </w:r>
      <w:r w:rsidRPr="00C36A98">
        <w:rPr>
          <w:b/>
        </w:rPr>
        <w:t xml:space="preserve">Cel </w:t>
      </w:r>
      <w:r w:rsidR="00AF2930" w:rsidRPr="00C36A98">
        <w:rPr>
          <w:b/>
        </w:rPr>
        <w:t>strategiczny</w:t>
      </w:r>
      <w:r w:rsidR="002940AA" w:rsidRPr="00C36A98">
        <w:rPr>
          <w:b/>
        </w:rPr>
        <w:t xml:space="preserve"> </w:t>
      </w:r>
      <w:r w:rsidR="0077196B" w:rsidRPr="00C36A98">
        <w:rPr>
          <w:b/>
        </w:rPr>
        <w:t>Przedsięwzięcia</w:t>
      </w:r>
      <w:r w:rsidRPr="00C36A98">
        <w:t xml:space="preserve">] </w:t>
      </w:r>
      <w:r w:rsidR="00624315" w:rsidRPr="00C36A98">
        <w:t xml:space="preserve">Celem </w:t>
      </w:r>
      <w:r w:rsidR="00AF2930" w:rsidRPr="00C36A98">
        <w:t>s</w:t>
      </w:r>
      <w:r w:rsidR="00F04FFF" w:rsidRPr="00C36A98">
        <w:t xml:space="preserve">trategicznym </w:t>
      </w:r>
      <w:r w:rsidR="00624315" w:rsidRPr="00C36A98">
        <w:t xml:space="preserve">Przedsięwzięcia jest </w:t>
      </w:r>
      <w:r w:rsidR="00980BDB" w:rsidRPr="00C36A98">
        <w:t>stymulowanie – na zasadach rynkowych</w:t>
      </w:r>
      <w:r w:rsidR="00F8489D" w:rsidRPr="00C36A98">
        <w:t xml:space="preserve"> </w:t>
      </w:r>
      <w:r w:rsidR="00345633" w:rsidRPr="00C36A98">
        <w:t xml:space="preserve">i </w:t>
      </w:r>
      <w:r w:rsidR="00F8489D" w:rsidRPr="00C36A98">
        <w:t>z</w:t>
      </w:r>
      <w:r w:rsidR="006E2B92" w:rsidRPr="00C36A98">
        <w:t> </w:t>
      </w:r>
      <w:r w:rsidR="00F8489D" w:rsidRPr="00C36A98">
        <w:t xml:space="preserve">wykorzystaniem zamówień publicznych </w:t>
      </w:r>
      <w:r w:rsidR="00980BDB" w:rsidRPr="00C36A98">
        <w:t>–</w:t>
      </w:r>
      <w:r w:rsidR="00F8489D" w:rsidRPr="00C36A98">
        <w:t xml:space="preserve"> </w:t>
      </w:r>
      <w:r w:rsidR="00980BDB" w:rsidRPr="00C36A98">
        <w:t xml:space="preserve">rozwoju </w:t>
      </w:r>
      <w:r w:rsidR="00F8489D" w:rsidRPr="00C36A98">
        <w:t xml:space="preserve">innowacji </w:t>
      </w:r>
      <w:r w:rsidR="00980BDB" w:rsidRPr="00C36A98">
        <w:t xml:space="preserve">w obszarze </w:t>
      </w:r>
      <w:r w:rsidR="0026441C" w:rsidRPr="00C36A98">
        <w:rPr>
          <w:rFonts w:cstheme="majorBidi"/>
        </w:rPr>
        <w:t>systemów wentylacji</w:t>
      </w:r>
      <w:r w:rsidR="00B625A7" w:rsidRPr="00C36A98">
        <w:rPr>
          <w:rFonts w:cstheme="majorBidi"/>
        </w:rPr>
        <w:t xml:space="preserve"> mechanicznej możliwej do zastosowania w istniejących budynkach</w:t>
      </w:r>
      <w:r w:rsidR="00FF1C34" w:rsidRPr="00C36A98">
        <w:t>,</w:t>
      </w:r>
      <w:r w:rsidR="00980BDB" w:rsidRPr="00C36A98">
        <w:t xml:space="preserve"> które </w:t>
      </w:r>
      <w:r w:rsidR="00014616" w:rsidRPr="00C36A98">
        <w:t xml:space="preserve">to innowacje </w:t>
      </w:r>
      <w:r w:rsidR="00980BDB" w:rsidRPr="00C36A98">
        <w:t xml:space="preserve">pozwolą </w:t>
      </w:r>
      <w:r w:rsidR="00565F75" w:rsidRPr="00C36A98">
        <w:t xml:space="preserve">na </w:t>
      </w:r>
      <w:r w:rsidR="00A407CE" w:rsidRPr="00C36A98">
        <w:rPr>
          <w:rFonts w:cstheme="majorBidi"/>
        </w:rPr>
        <w:t>najbardziej efektywne pod względem kosztowym</w:t>
      </w:r>
      <w:r w:rsidR="004A787B" w:rsidRPr="00C36A98">
        <w:t xml:space="preserve"> i </w:t>
      </w:r>
      <w:r w:rsidR="00A407CE" w:rsidRPr="00C36A98">
        <w:rPr>
          <w:rFonts w:cstheme="majorBidi"/>
        </w:rPr>
        <w:t>technicznym</w:t>
      </w:r>
      <w:r w:rsidR="0026441C" w:rsidRPr="00C36A98">
        <w:rPr>
          <w:rFonts w:cstheme="majorBidi"/>
        </w:rPr>
        <w:t xml:space="preserve"> zapewnianie jak najwyższej jakości </w:t>
      </w:r>
      <w:r w:rsidR="00B4521E" w:rsidRPr="00C36A98">
        <w:rPr>
          <w:rFonts w:cstheme="majorBidi"/>
        </w:rPr>
        <w:t xml:space="preserve">powietrza i komfortu użytkowników </w:t>
      </w:r>
      <w:r w:rsidR="00B625A7" w:rsidRPr="00C36A98">
        <w:rPr>
          <w:rFonts w:cstheme="majorBidi"/>
        </w:rPr>
        <w:t xml:space="preserve">ich </w:t>
      </w:r>
      <w:r w:rsidR="00B4521E" w:rsidRPr="00C36A98">
        <w:rPr>
          <w:rFonts w:cstheme="majorBidi"/>
        </w:rPr>
        <w:t>pomieszczeń</w:t>
      </w:r>
      <w:r w:rsidR="00345633" w:rsidRPr="00C36A98">
        <w:t>.</w:t>
      </w:r>
    </w:p>
    <w:p w14:paraId="2877D600" w14:textId="703FF3F9" w:rsidR="0077196B" w:rsidRPr="00C36A98" w:rsidRDefault="0028542F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5"/>
        <w:jc w:val="both"/>
        <w:rPr>
          <w:rFonts w:cstheme="majorBidi"/>
        </w:rPr>
      </w:pPr>
      <w:r w:rsidRPr="00C36A98">
        <w:rPr>
          <w:rFonts w:cstheme="majorBidi"/>
        </w:rPr>
        <w:t>[</w:t>
      </w:r>
      <w:r w:rsidRPr="00C36A98">
        <w:rPr>
          <w:rFonts w:cstheme="majorBidi"/>
          <w:b/>
          <w:bCs/>
        </w:rPr>
        <w:t>Cel partykularny NCBR</w:t>
      </w:r>
      <w:r w:rsidRPr="00C36A98">
        <w:rPr>
          <w:rFonts w:cstheme="majorBidi"/>
        </w:rPr>
        <w:t xml:space="preserve">] </w:t>
      </w:r>
      <w:r w:rsidR="002510BB" w:rsidRPr="00C36A98">
        <w:rPr>
          <w:rFonts w:cstheme="majorBidi"/>
        </w:rPr>
        <w:t>Przedsięwzięci</w:t>
      </w:r>
      <w:r w:rsidR="00705916" w:rsidRPr="00C36A98">
        <w:rPr>
          <w:rFonts w:cstheme="majorBidi"/>
        </w:rPr>
        <w:t>e</w:t>
      </w:r>
      <w:r w:rsidR="002510BB" w:rsidRPr="00C36A98">
        <w:rPr>
          <w:rFonts w:cstheme="majorBidi"/>
        </w:rPr>
        <w:t xml:space="preserve"> </w:t>
      </w:r>
      <w:r w:rsidR="00705916" w:rsidRPr="00C36A98">
        <w:rPr>
          <w:rFonts w:cstheme="majorBidi"/>
        </w:rPr>
        <w:t>służy</w:t>
      </w:r>
      <w:r w:rsidR="002510BB" w:rsidRPr="00C36A98">
        <w:rPr>
          <w:rFonts w:cstheme="majorBidi"/>
        </w:rPr>
        <w:t xml:space="preserve"> </w:t>
      </w:r>
      <w:r w:rsidR="00345633" w:rsidRPr="00C36A98">
        <w:rPr>
          <w:rFonts w:cstheme="majorBidi"/>
        </w:rPr>
        <w:t>osiągnięciu</w:t>
      </w:r>
      <w:r w:rsidR="00705916" w:rsidRPr="00C36A98">
        <w:rPr>
          <w:rFonts w:cstheme="majorBidi"/>
        </w:rPr>
        <w:t xml:space="preserve"> </w:t>
      </w:r>
      <w:r w:rsidR="002510BB" w:rsidRPr="00C36A98">
        <w:rPr>
          <w:rFonts w:cstheme="majorBidi"/>
        </w:rPr>
        <w:t xml:space="preserve">celów NCBR </w:t>
      </w:r>
      <w:r w:rsidR="00705916" w:rsidRPr="00C36A98">
        <w:rPr>
          <w:rFonts w:cstheme="majorBidi"/>
        </w:rPr>
        <w:t xml:space="preserve">w ramach projektu POIR.04.01.03-00-0001/20-00 oraz </w:t>
      </w:r>
      <w:r w:rsidR="009D4DF9" w:rsidRPr="00C36A98">
        <w:rPr>
          <w:rFonts w:cstheme="majorBidi"/>
        </w:rPr>
        <w:t>realizacji zadań</w:t>
      </w:r>
      <w:r w:rsidR="00705916" w:rsidRPr="00C36A98">
        <w:rPr>
          <w:rFonts w:cstheme="majorBidi"/>
        </w:rPr>
        <w:t xml:space="preserve"> ustawowych N</w:t>
      </w:r>
      <w:r w:rsidR="005F5A88" w:rsidRPr="00C36A98">
        <w:rPr>
          <w:rFonts w:cstheme="majorBidi"/>
        </w:rPr>
        <w:t>C</w:t>
      </w:r>
      <w:r w:rsidR="00705916" w:rsidRPr="00C36A98">
        <w:rPr>
          <w:rFonts w:cstheme="majorBidi"/>
        </w:rPr>
        <w:t xml:space="preserve">BR </w:t>
      </w:r>
      <w:r w:rsidR="002510BB" w:rsidRPr="00C36A98">
        <w:rPr>
          <w:rFonts w:cstheme="majorBidi"/>
        </w:rPr>
        <w:t>w zakresie zapewniania finansowania prac badawczo-rozwojowych</w:t>
      </w:r>
      <w:r w:rsidR="00705916" w:rsidRPr="00C36A98">
        <w:rPr>
          <w:rFonts w:cstheme="majorBidi"/>
        </w:rPr>
        <w:t xml:space="preserve"> i wspierania ich transferu do gospodarki, przy </w:t>
      </w:r>
      <w:r w:rsidRPr="00C36A98">
        <w:rPr>
          <w:rFonts w:cstheme="majorBidi"/>
        </w:rPr>
        <w:t>jednoczesn</w:t>
      </w:r>
      <w:r w:rsidR="004A787B" w:rsidRPr="00C36A98">
        <w:rPr>
          <w:rFonts w:cstheme="majorBidi"/>
        </w:rPr>
        <w:t xml:space="preserve">ym </w:t>
      </w:r>
      <w:r w:rsidR="000B7C58" w:rsidRPr="00C36A98">
        <w:rPr>
          <w:rFonts w:cstheme="majorBidi"/>
        </w:rPr>
        <w:t>wprowadzeniu</w:t>
      </w:r>
      <w:r w:rsidR="002510BB" w:rsidRPr="00C36A98">
        <w:rPr>
          <w:rFonts w:cstheme="majorBidi"/>
        </w:rPr>
        <w:t xml:space="preserve"> udział</w:t>
      </w:r>
      <w:r w:rsidR="00705916" w:rsidRPr="00C36A98">
        <w:rPr>
          <w:rFonts w:cstheme="majorBidi"/>
        </w:rPr>
        <w:t>u</w:t>
      </w:r>
      <w:r w:rsidR="002510BB" w:rsidRPr="00C36A98">
        <w:rPr>
          <w:rFonts w:cstheme="majorBidi"/>
        </w:rPr>
        <w:t xml:space="preserve"> </w:t>
      </w:r>
      <w:r w:rsidR="000B7C58" w:rsidRPr="00C36A98">
        <w:rPr>
          <w:rFonts w:cstheme="majorBidi"/>
        </w:rPr>
        <w:t xml:space="preserve">Centrum </w:t>
      </w:r>
      <w:r w:rsidR="002510BB" w:rsidRPr="00C36A98">
        <w:rPr>
          <w:rFonts w:cstheme="majorBidi"/>
        </w:rPr>
        <w:t xml:space="preserve">w </w:t>
      </w:r>
      <w:r w:rsidR="00D319E4" w:rsidRPr="00C36A98">
        <w:rPr>
          <w:rFonts w:cstheme="majorBidi"/>
        </w:rPr>
        <w:t>korzyściach</w:t>
      </w:r>
      <w:r w:rsidR="002510BB" w:rsidRPr="00C36A98">
        <w:rPr>
          <w:rFonts w:cstheme="majorBidi"/>
        </w:rPr>
        <w:t xml:space="preserve"> z </w:t>
      </w:r>
      <w:r w:rsidRPr="00C36A98">
        <w:rPr>
          <w:rFonts w:cstheme="majorBidi"/>
        </w:rPr>
        <w:t>komercjalizacji opracowanych w</w:t>
      </w:r>
      <w:r w:rsidR="00345633" w:rsidRPr="00C36A98">
        <w:rPr>
          <w:rFonts w:cstheme="majorBidi"/>
        </w:rPr>
        <w:t> </w:t>
      </w:r>
      <w:r w:rsidRPr="00C36A98">
        <w:rPr>
          <w:rFonts w:cstheme="majorBidi"/>
        </w:rPr>
        <w:t>ramach Przedsięwzięcia</w:t>
      </w:r>
      <w:r w:rsidR="002510BB" w:rsidRPr="00C36A98">
        <w:rPr>
          <w:rFonts w:cstheme="majorBidi"/>
        </w:rPr>
        <w:t xml:space="preserve"> </w:t>
      </w:r>
      <w:r w:rsidR="00640AED" w:rsidRPr="00C36A98">
        <w:rPr>
          <w:rFonts w:cstheme="majorBidi"/>
        </w:rPr>
        <w:t>Rozwiązań</w:t>
      </w:r>
      <w:r w:rsidR="002510BB" w:rsidRPr="00C36A98">
        <w:rPr>
          <w:rFonts w:cstheme="majorBidi"/>
        </w:rPr>
        <w:t>, któr</w:t>
      </w:r>
      <w:r w:rsidR="00747112" w:rsidRPr="00C36A98">
        <w:rPr>
          <w:rFonts w:cstheme="majorBidi"/>
        </w:rPr>
        <w:t>e to korzyści</w:t>
      </w:r>
      <w:r w:rsidR="00D319E4" w:rsidRPr="00C36A98">
        <w:rPr>
          <w:rFonts w:cstheme="majorBidi"/>
        </w:rPr>
        <w:t xml:space="preserve"> potencjalnie </w:t>
      </w:r>
      <w:r w:rsidR="00747112" w:rsidRPr="00C36A98">
        <w:rPr>
          <w:rFonts w:cstheme="majorBidi"/>
        </w:rPr>
        <w:t>będą tworzyć</w:t>
      </w:r>
      <w:r w:rsidR="00D319E4" w:rsidRPr="00C36A98">
        <w:rPr>
          <w:rFonts w:cstheme="majorBidi"/>
        </w:rPr>
        <w:t xml:space="preserve"> </w:t>
      </w:r>
      <w:r w:rsidR="00B4521E" w:rsidRPr="00C36A98">
        <w:rPr>
          <w:rFonts w:cstheme="majorBidi"/>
        </w:rPr>
        <w:t>strumienie</w:t>
      </w:r>
      <w:r w:rsidR="00D319E4" w:rsidRPr="00C36A98">
        <w:rPr>
          <w:rFonts w:cstheme="majorBidi"/>
        </w:rPr>
        <w:t xml:space="preserve"> </w:t>
      </w:r>
      <w:r w:rsidR="00345633" w:rsidRPr="00C36A98">
        <w:rPr>
          <w:rFonts w:cstheme="majorBidi"/>
        </w:rPr>
        <w:t xml:space="preserve">przychodów </w:t>
      </w:r>
      <w:r w:rsidR="002510BB" w:rsidRPr="00C36A98">
        <w:rPr>
          <w:rFonts w:cstheme="majorBidi"/>
        </w:rPr>
        <w:t>umożliwi</w:t>
      </w:r>
      <w:r w:rsidR="00D319E4" w:rsidRPr="00C36A98">
        <w:rPr>
          <w:rFonts w:cstheme="majorBidi"/>
        </w:rPr>
        <w:t>ających</w:t>
      </w:r>
      <w:r w:rsidR="002510BB" w:rsidRPr="00C36A98">
        <w:rPr>
          <w:rFonts w:cstheme="majorBidi"/>
        </w:rPr>
        <w:t xml:space="preserve"> finansowanie kolejnych działań NCBR</w:t>
      </w:r>
      <w:r w:rsidR="004A787B" w:rsidRPr="00C36A98">
        <w:rPr>
          <w:rFonts w:cstheme="majorBidi"/>
        </w:rPr>
        <w:t>.</w:t>
      </w:r>
    </w:p>
    <w:p w14:paraId="41330739" w14:textId="5AF12C03" w:rsidR="00674B07" w:rsidRPr="00C36A98" w:rsidRDefault="000B7C58" w:rsidP="00C13327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</w:pPr>
      <w:bookmarkStart w:id="17" w:name="_Hlk508987952"/>
      <w:r w:rsidRPr="00C36A98">
        <w:t>[</w:t>
      </w:r>
      <w:r w:rsidRPr="00C36A98">
        <w:rPr>
          <w:b/>
        </w:rPr>
        <w:t>Uzasadnienie Przedsięwzięcia</w:t>
      </w:r>
      <w:r w:rsidRPr="00C36A98">
        <w:t xml:space="preserve">] </w:t>
      </w:r>
      <w:r w:rsidR="00E40D84" w:rsidRPr="00C36A98">
        <w:t xml:space="preserve">Uzasadnieniem </w:t>
      </w:r>
      <w:r w:rsidR="009A0972" w:rsidRPr="00C36A98">
        <w:t>wyboru zakresu tematycznego dla</w:t>
      </w:r>
      <w:r w:rsidR="00E40D84" w:rsidRPr="00C36A98">
        <w:t xml:space="preserve"> Przedsięwzięcia jest ocena przeprowadzona przez NCBR</w:t>
      </w:r>
      <w:r w:rsidR="00345633" w:rsidRPr="00C36A98">
        <w:t>, która wskazała</w:t>
      </w:r>
      <w:r w:rsidR="00E40D84" w:rsidRPr="00C36A98">
        <w:t xml:space="preserve">, że </w:t>
      </w:r>
      <w:r w:rsidR="00B4521E" w:rsidRPr="00C36A98">
        <w:rPr>
          <w:rFonts w:cstheme="majorBidi"/>
        </w:rPr>
        <w:t xml:space="preserve">systemy wentylacji </w:t>
      </w:r>
      <w:r w:rsidR="00B625A7" w:rsidRPr="00C36A98">
        <w:rPr>
          <w:rFonts w:cstheme="majorBidi"/>
        </w:rPr>
        <w:lastRenderedPageBreak/>
        <w:t xml:space="preserve">mechanicznej </w:t>
      </w:r>
      <w:r w:rsidR="00B4521E" w:rsidRPr="00C36A98">
        <w:rPr>
          <w:rFonts w:cstheme="majorBidi"/>
        </w:rPr>
        <w:t>sal lekcyjnych oraz lokali mieszkalnych</w:t>
      </w:r>
      <w:r w:rsidR="00A407CE" w:rsidRPr="00C36A98">
        <w:rPr>
          <w:rFonts w:cstheme="majorBidi"/>
        </w:rPr>
        <w:t xml:space="preserve"> </w:t>
      </w:r>
      <w:r w:rsidR="00B625A7" w:rsidRPr="00C36A98">
        <w:rPr>
          <w:rFonts w:cstheme="majorBidi"/>
        </w:rPr>
        <w:t xml:space="preserve">są </w:t>
      </w:r>
      <w:r w:rsidR="007F4DB2" w:rsidRPr="00C36A98">
        <w:t>obszarem,</w:t>
      </w:r>
      <w:r w:rsidR="00E40D84" w:rsidRPr="00C36A98">
        <w:t xml:space="preserve"> w którym krzyżują się </w:t>
      </w:r>
      <w:r w:rsidR="00345633" w:rsidRPr="00C36A98">
        <w:t xml:space="preserve">istotne </w:t>
      </w:r>
      <w:r w:rsidR="00E40D84" w:rsidRPr="00C36A98">
        <w:t xml:space="preserve">potrzeby </w:t>
      </w:r>
      <w:r w:rsidR="00027AAD" w:rsidRPr="00C36A98">
        <w:t xml:space="preserve">technologiczne, </w:t>
      </w:r>
      <w:r w:rsidR="00E40D84" w:rsidRPr="00C36A98">
        <w:t>społeczne</w:t>
      </w:r>
      <w:r w:rsidR="00345633" w:rsidRPr="00C36A98">
        <w:t xml:space="preserve"> i klimatyczne oraz </w:t>
      </w:r>
      <w:r w:rsidR="00E40D84" w:rsidRPr="00C36A98">
        <w:rPr>
          <w:rFonts w:cstheme="majorBidi"/>
        </w:rPr>
        <w:t>potencjał</w:t>
      </w:r>
      <w:r w:rsidR="00345633" w:rsidRPr="00C36A98">
        <w:rPr>
          <w:rFonts w:cstheme="majorBidi"/>
        </w:rPr>
        <w:t>y</w:t>
      </w:r>
      <w:r w:rsidR="00E40D84" w:rsidRPr="00C36A98">
        <w:rPr>
          <w:rFonts w:cstheme="majorBidi"/>
        </w:rPr>
        <w:t xml:space="preserve"> badawczo-rozwojowy </w:t>
      </w:r>
      <w:r w:rsidR="00345633" w:rsidRPr="00C36A98">
        <w:rPr>
          <w:rFonts w:cstheme="majorBidi"/>
        </w:rPr>
        <w:t xml:space="preserve">i </w:t>
      </w:r>
      <w:r w:rsidR="00E40D84" w:rsidRPr="00C36A98">
        <w:rPr>
          <w:rFonts w:cstheme="majorBidi"/>
        </w:rPr>
        <w:t>komercyjny</w:t>
      </w:r>
      <w:r w:rsidR="00B625A7" w:rsidRPr="00C36A98">
        <w:rPr>
          <w:rFonts w:cstheme="majorBidi"/>
        </w:rPr>
        <w:t>:</w:t>
      </w:r>
    </w:p>
    <w:p w14:paraId="27AF0B70" w14:textId="3B02CF0C" w:rsidR="00B625A7" w:rsidRPr="00C36A98" w:rsidRDefault="00B625A7" w:rsidP="302B8C2D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ascii="Calibri" w:eastAsia="Calibri" w:hAnsi="Calibri" w:cs="Calibri"/>
        </w:rPr>
      </w:pPr>
      <w:r w:rsidRPr="00C36A98">
        <w:rPr>
          <w:rFonts w:cstheme="majorBidi"/>
          <w:b/>
          <w:bCs/>
        </w:rPr>
        <w:t>potrzeby technologiczne</w:t>
      </w:r>
      <w:r w:rsidRPr="00C36A98">
        <w:rPr>
          <w:rFonts w:cstheme="majorBidi"/>
        </w:rPr>
        <w:t xml:space="preserve">: zdecydowana większość budynków w Polsce, zwłaszcza zabudowy wielorodzinnej, wyposażona jest w system wentylacji grawitacyjnej. System ten posiada dwa istotne ograniczenia: a) niską skuteczność wymiany </w:t>
      </w:r>
      <w:r w:rsidR="459623A2" w:rsidRPr="00C36A98">
        <w:rPr>
          <w:rFonts w:cstheme="majorBidi"/>
        </w:rPr>
        <w:t>powietrza</w:t>
      </w:r>
      <w:r w:rsidRPr="00C36A98">
        <w:rPr>
          <w:rFonts w:cstheme="majorBidi"/>
        </w:rPr>
        <w:t xml:space="preserve"> oraz b) wysok</w:t>
      </w:r>
      <w:r w:rsidRPr="00C36A98">
        <w:rPr>
          <w:rFonts w:ascii="Calibri" w:eastAsia="Calibri" w:hAnsi="Calibri" w:cs="Calibri"/>
        </w:rPr>
        <w:t>ą energochłonność ze względu na wzrost liczby wymian powietrza przy niskich temperaturach (zużycie 30÷60% całkowitej energii zużywanej przez budynek);</w:t>
      </w:r>
    </w:p>
    <w:p w14:paraId="737BC811" w14:textId="2B4471A0" w:rsidR="00B625A7" w:rsidRPr="00C36A98" w:rsidRDefault="00B625A7" w:rsidP="302B8C2D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ascii="Calibri" w:eastAsia="Calibri" w:hAnsi="Calibri" w:cs="Calibri"/>
        </w:rPr>
      </w:pPr>
      <w:r w:rsidRPr="00C36A98">
        <w:rPr>
          <w:rFonts w:ascii="Calibri" w:eastAsia="Calibri" w:hAnsi="Calibri" w:cs="Calibri"/>
          <w:b/>
          <w:bCs/>
        </w:rPr>
        <w:t>potrzeby klimatyczne</w:t>
      </w:r>
      <w:r w:rsidRPr="00C36A98">
        <w:rPr>
          <w:rFonts w:ascii="Calibri" w:eastAsia="Calibri" w:hAnsi="Calibri" w:cs="Calibri"/>
        </w:rPr>
        <w:t xml:space="preserve">: budynki mieszkalne i szkoły mają istotny udział w zapotrzebowaniu na energię (około 10% w skali kraju), stąd realizacja projektu </w:t>
      </w:r>
      <w:r w:rsidR="005F716B" w:rsidRPr="00C36A98">
        <w:rPr>
          <w:rFonts w:ascii="Calibri" w:eastAsia="Calibri" w:hAnsi="Calibri" w:cs="Calibri"/>
        </w:rPr>
        <w:t>może przyczynić się</w:t>
      </w:r>
      <w:r w:rsidRPr="00C36A98">
        <w:rPr>
          <w:rFonts w:ascii="Calibri" w:eastAsia="Calibri" w:hAnsi="Calibri" w:cs="Calibri"/>
        </w:rPr>
        <w:t xml:space="preserve"> do radykalnego obniżenia energochłonności budynków mieszkalnych i szkół;</w:t>
      </w:r>
    </w:p>
    <w:p w14:paraId="570AF0FA" w14:textId="71DDC9D3" w:rsidR="00674B07" w:rsidRPr="00C36A98" w:rsidRDefault="00B625A7" w:rsidP="302B8C2D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Style w:val="Odwoanieprzypisudolnego"/>
          <w:rFonts w:ascii="Calibri" w:eastAsia="Calibri" w:hAnsi="Calibri" w:cs="Calibri"/>
        </w:rPr>
      </w:pPr>
      <w:r w:rsidRPr="00C36A98">
        <w:rPr>
          <w:rFonts w:ascii="Calibri" w:eastAsia="Calibri" w:hAnsi="Calibri" w:cs="Calibri"/>
          <w:b/>
          <w:bCs/>
        </w:rPr>
        <w:t>potrzeby społeczne</w:t>
      </w:r>
      <w:r w:rsidRPr="00C36A98">
        <w:rPr>
          <w:rFonts w:ascii="Calibri" w:eastAsia="Calibri" w:hAnsi="Calibri" w:cs="Calibri"/>
        </w:rPr>
        <w:t>: w chwili obecnej jakość powietrza w polskich szkołach i domach mieszkalnych jest bardzo złej jakości. Poziom stężenia CO</w:t>
      </w:r>
      <w:r w:rsidRPr="00C36A98">
        <w:rPr>
          <w:rFonts w:ascii="Calibri" w:eastAsia="Calibri" w:hAnsi="Calibri" w:cs="Calibri"/>
          <w:vertAlign w:val="subscript"/>
        </w:rPr>
        <w:t>2</w:t>
      </w:r>
      <w:r w:rsidRPr="00C36A98">
        <w:rPr>
          <w:rFonts w:ascii="Calibri" w:eastAsia="Calibri" w:hAnsi="Calibri" w:cs="Calibri"/>
        </w:rPr>
        <w:t xml:space="preserve"> w salach szkolnych przekracza 2000 ppm, a tym samym uczniowie przebywają w najgorszej klasie jakości powietrza WEW4 (PN-EN </w:t>
      </w:r>
      <w:r w:rsidR="684C4CEF" w:rsidRPr="00C36A98">
        <w:rPr>
          <w:rFonts w:ascii="Calibri" w:eastAsia="Calibri" w:hAnsi="Calibri" w:cs="Calibri"/>
        </w:rPr>
        <w:t>16798-1</w:t>
      </w:r>
      <w:r w:rsidRPr="00C36A98">
        <w:rPr>
          <w:rFonts w:ascii="Calibri" w:eastAsia="Calibri" w:hAnsi="Calibri" w:cs="Calibri"/>
        </w:rPr>
        <w:t xml:space="preserve">). Zanieczyszczenia mikrobiologiczne, stężenia cząsteczek pyłu PM2,5 i PM10 oraz ilość bakterii i grzybów przekracza kilkukrotnie mierzone poziomy w środowisku zewnętrznym; </w:t>
      </w:r>
      <w:r w:rsidR="00B4521E" w:rsidRPr="00C36A98">
        <w:rPr>
          <w:rFonts w:ascii="Calibri" w:eastAsia="Calibri" w:hAnsi="Calibri" w:cs="Calibri"/>
        </w:rPr>
        <w:t xml:space="preserve">Dodatkowo szkoły </w:t>
      </w:r>
      <w:r w:rsidRPr="00C36A98">
        <w:rPr>
          <w:rFonts w:ascii="Calibri" w:eastAsia="Calibri" w:hAnsi="Calibri" w:cs="Calibri"/>
        </w:rPr>
        <w:t xml:space="preserve">oraz otoczenie domowe </w:t>
      </w:r>
      <w:r w:rsidR="00B4521E" w:rsidRPr="00C36A98">
        <w:rPr>
          <w:rFonts w:ascii="Calibri" w:eastAsia="Calibri" w:hAnsi="Calibri" w:cs="Calibri"/>
        </w:rPr>
        <w:t xml:space="preserve">są potencjalnymi ogniskami chorób </w:t>
      </w:r>
      <w:r w:rsidRPr="00C36A98">
        <w:rPr>
          <w:rFonts w:ascii="Calibri" w:eastAsia="Calibri" w:hAnsi="Calibri" w:cs="Calibri"/>
        </w:rPr>
        <w:t xml:space="preserve">zakaźnych </w:t>
      </w:r>
      <w:r w:rsidR="00B4521E" w:rsidRPr="00C36A98">
        <w:rPr>
          <w:rFonts w:ascii="Calibri" w:eastAsia="Calibri" w:hAnsi="Calibri" w:cs="Calibri"/>
        </w:rPr>
        <w:t>układu oddechowego</w:t>
      </w:r>
      <w:r w:rsidR="005F716B" w:rsidRPr="00C36A98">
        <w:rPr>
          <w:rFonts w:ascii="Calibri" w:eastAsia="Calibri" w:hAnsi="Calibri" w:cs="Calibri"/>
        </w:rPr>
        <w:t>,</w:t>
      </w:r>
      <w:r w:rsidR="00B4521E" w:rsidRPr="00C36A98">
        <w:rPr>
          <w:rFonts w:ascii="Calibri" w:eastAsia="Calibri" w:hAnsi="Calibri" w:cs="Calibri"/>
        </w:rPr>
        <w:t xml:space="preserve"> takich jak COVID 19, zaś właściwa wentylacja </w:t>
      </w:r>
      <w:r w:rsidRPr="00C36A98">
        <w:rPr>
          <w:rFonts w:ascii="Calibri" w:eastAsia="Calibri" w:hAnsi="Calibri" w:cs="Calibri"/>
        </w:rPr>
        <w:t xml:space="preserve">pomieszczeń </w:t>
      </w:r>
      <w:r w:rsidR="00B4521E" w:rsidRPr="00C36A98">
        <w:rPr>
          <w:rFonts w:ascii="Calibri" w:eastAsia="Calibri" w:hAnsi="Calibri" w:cs="Calibri"/>
        </w:rPr>
        <w:t>jest jednym ze środków zaradczych przeciwdziałających powstawaniu takich ognisk</w:t>
      </w:r>
      <w:r w:rsidR="00674B07" w:rsidRPr="00C36A98">
        <w:rPr>
          <w:rFonts w:ascii="Calibri" w:eastAsia="Calibri" w:hAnsi="Calibri" w:cs="Calibri"/>
        </w:rPr>
        <w:t>;</w:t>
      </w:r>
    </w:p>
    <w:p w14:paraId="16E22324" w14:textId="6A0315C2" w:rsidR="00674B07" w:rsidRPr="00C36A98" w:rsidRDefault="00674B07" w:rsidP="302B8C2D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ascii="Calibri" w:eastAsia="Calibri" w:hAnsi="Calibri" w:cs="Calibri"/>
        </w:rPr>
      </w:pPr>
      <w:r w:rsidRPr="00C36A98">
        <w:rPr>
          <w:rFonts w:ascii="Calibri" w:eastAsia="Calibri" w:hAnsi="Calibri" w:cs="Calibri"/>
          <w:b/>
          <w:bCs/>
        </w:rPr>
        <w:t>potencjał badawczo-rozwojowy</w:t>
      </w:r>
      <w:r w:rsidRPr="00C36A98">
        <w:rPr>
          <w:rFonts w:ascii="Calibri" w:eastAsia="Calibri" w:hAnsi="Calibri" w:cs="Calibri"/>
        </w:rPr>
        <w:t xml:space="preserve">: </w:t>
      </w:r>
      <w:r w:rsidR="4E7644C1" w:rsidRPr="00C36A98">
        <w:rPr>
          <w:rFonts w:ascii="Calibri" w:eastAsia="Calibri" w:hAnsi="Calibri" w:cs="Calibri"/>
        </w:rPr>
        <w:t xml:space="preserve">badania nad </w:t>
      </w:r>
      <w:r w:rsidR="78B69731" w:rsidRPr="00C36A98">
        <w:rPr>
          <w:rFonts w:ascii="Calibri" w:eastAsia="Calibri" w:hAnsi="Calibri" w:cs="Calibri"/>
        </w:rPr>
        <w:t xml:space="preserve">technologią filtracji powietrza i dezynfekcji mikrobiologicznej zarówno powietrza nawiewanego do pomieszczeń jak również powietrza obiegowego, </w:t>
      </w:r>
      <w:r w:rsidR="5EC8FF60" w:rsidRPr="00C36A98">
        <w:rPr>
          <w:rFonts w:ascii="Calibri" w:eastAsia="Calibri" w:hAnsi="Calibri" w:cs="Calibri"/>
        </w:rPr>
        <w:t>badania na technologią odzysku ciepła, chłodu oraz wilgoci z powietrza usuwanego z pomieszczeń, badania nad optymalizacją zużycia energii</w:t>
      </w:r>
      <w:r w:rsidR="7FFABEE9" w:rsidRPr="00C36A98">
        <w:rPr>
          <w:rFonts w:ascii="Calibri" w:eastAsia="Calibri" w:hAnsi="Calibri" w:cs="Calibri"/>
        </w:rPr>
        <w:t xml:space="preserve"> elektrycznej przez systemy wentylacji, badania nad regulacją temperatury powietrza </w:t>
      </w:r>
      <w:r w:rsidR="1AF60E21" w:rsidRPr="00C36A98">
        <w:rPr>
          <w:rFonts w:ascii="Calibri" w:eastAsia="Calibri" w:hAnsi="Calibri" w:cs="Calibri"/>
        </w:rPr>
        <w:t>nawiewanego do pomieszcze</w:t>
      </w:r>
      <w:r w:rsidR="4D51F8AC" w:rsidRPr="00C36A98">
        <w:rPr>
          <w:rFonts w:ascii="Calibri" w:eastAsia="Calibri" w:hAnsi="Calibri" w:cs="Calibri"/>
        </w:rPr>
        <w:t>ń</w:t>
      </w:r>
      <w:r w:rsidR="1AF60E21" w:rsidRPr="00C36A98">
        <w:rPr>
          <w:rFonts w:ascii="Calibri" w:eastAsia="Calibri" w:hAnsi="Calibri" w:cs="Calibri"/>
        </w:rPr>
        <w:t xml:space="preserve">; badania nad optymalizacja hałasu pochodzącego od urządzeń wentylacyjnych; badania nad </w:t>
      </w:r>
      <w:r w:rsidR="06917B60" w:rsidRPr="00C36A98">
        <w:rPr>
          <w:rFonts w:ascii="Calibri" w:eastAsia="Calibri" w:hAnsi="Calibri" w:cs="Calibri"/>
        </w:rPr>
        <w:t xml:space="preserve">mieszaniem się strugi powietrza nawiewanego w pomieszczeniach; </w:t>
      </w:r>
    </w:p>
    <w:p w14:paraId="14A580C7" w14:textId="7F7A753D" w:rsidR="00674B07" w:rsidRPr="00C36A98" w:rsidRDefault="00674B07" w:rsidP="302B8C2D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ascii="Calibri" w:eastAsia="Calibri" w:hAnsi="Calibri" w:cs="Calibri"/>
        </w:rPr>
      </w:pPr>
      <w:r w:rsidRPr="00C36A98">
        <w:rPr>
          <w:rFonts w:ascii="Calibri" w:eastAsia="Calibri" w:hAnsi="Calibri" w:cs="Calibri"/>
          <w:b/>
          <w:bCs/>
        </w:rPr>
        <w:t>potencjał komercyjny</w:t>
      </w:r>
      <w:r w:rsidRPr="00C36A98">
        <w:rPr>
          <w:rFonts w:ascii="Calibri" w:eastAsia="Calibri" w:hAnsi="Calibri" w:cs="Calibri"/>
        </w:rPr>
        <w:t>: rozwój gałęzi przemysłu</w:t>
      </w:r>
      <w:r w:rsidR="0075542A" w:rsidRPr="00C36A98">
        <w:rPr>
          <w:rFonts w:ascii="Calibri" w:eastAsia="Calibri" w:hAnsi="Calibri" w:cs="Calibri"/>
        </w:rPr>
        <w:t xml:space="preserve"> o znacznym znaczeniu społecznym, rynek odbiorców końcowych o znacznej skali</w:t>
      </w:r>
      <w:r w:rsidRPr="00C36A98">
        <w:rPr>
          <w:rFonts w:ascii="Calibri" w:eastAsia="Calibri" w:hAnsi="Calibri" w:cs="Calibri"/>
        </w:rPr>
        <w:t>.</w:t>
      </w:r>
    </w:p>
    <w:bookmarkEnd w:id="17"/>
    <w:p w14:paraId="42C59A80" w14:textId="06C86C2B" w:rsidR="00345633" w:rsidRPr="00C36A98" w:rsidRDefault="00345633" w:rsidP="2F694C84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  <w:rPr>
          <w:rFonts w:asciiTheme="majorHAnsi" w:eastAsiaTheme="majorEastAsia" w:hAnsiTheme="majorHAnsi" w:cstheme="majorBidi"/>
        </w:rPr>
      </w:pPr>
      <w:r w:rsidRPr="00C36A98">
        <w:rPr>
          <w:rFonts w:cstheme="majorBidi"/>
        </w:rPr>
        <w:t>NCBR z uwzględnieniem powyższ</w:t>
      </w:r>
      <w:r w:rsidR="000B7C58" w:rsidRPr="00C36A98">
        <w:rPr>
          <w:rFonts w:cstheme="majorBidi"/>
        </w:rPr>
        <w:t xml:space="preserve">ej oceny </w:t>
      </w:r>
      <w:r w:rsidR="002523F1" w:rsidRPr="00C36A98">
        <w:rPr>
          <w:rFonts w:cstheme="majorBidi"/>
        </w:rPr>
        <w:t>oraz w oparciu o przeprowadzony dialog techniczny</w:t>
      </w:r>
      <w:r w:rsidRPr="00C36A98">
        <w:rPr>
          <w:rFonts w:cstheme="majorBidi"/>
        </w:rPr>
        <w:t xml:space="preserve"> </w:t>
      </w:r>
      <w:r w:rsidR="00C13327" w:rsidRPr="00C36A98">
        <w:rPr>
          <w:rFonts w:cstheme="majorBidi"/>
        </w:rPr>
        <w:t xml:space="preserve">(wstępne konsultacje rynkowe) </w:t>
      </w:r>
      <w:r w:rsidRPr="00C36A98">
        <w:rPr>
          <w:rFonts w:cstheme="majorBidi"/>
        </w:rPr>
        <w:t xml:space="preserve">ustaliło, że </w:t>
      </w:r>
      <w:r w:rsidR="002523F1" w:rsidRPr="00C36A98">
        <w:rPr>
          <w:rFonts w:cstheme="majorBidi"/>
        </w:rPr>
        <w:t xml:space="preserve">wybór przedmiotu oraz </w:t>
      </w:r>
      <w:r w:rsidR="000B7C58" w:rsidRPr="00C36A98">
        <w:rPr>
          <w:rFonts w:cstheme="majorBidi"/>
        </w:rPr>
        <w:t xml:space="preserve">określenie </w:t>
      </w:r>
      <w:r w:rsidR="002523F1" w:rsidRPr="00C36A98">
        <w:rPr>
          <w:rFonts w:cstheme="majorBidi"/>
        </w:rPr>
        <w:t xml:space="preserve">podstawowych wymagań </w:t>
      </w:r>
      <w:r w:rsidRPr="00C36A98">
        <w:rPr>
          <w:rFonts w:cstheme="majorBidi"/>
        </w:rPr>
        <w:t xml:space="preserve">dotyczących </w:t>
      </w:r>
      <w:r w:rsidR="00D319E4" w:rsidRPr="00C36A98">
        <w:rPr>
          <w:rFonts w:cstheme="majorBidi"/>
        </w:rPr>
        <w:t>Rozwiąza</w:t>
      </w:r>
      <w:r w:rsidR="00342169" w:rsidRPr="00C36A98">
        <w:rPr>
          <w:rFonts w:cstheme="majorBidi"/>
        </w:rPr>
        <w:t>ń</w:t>
      </w:r>
      <w:r w:rsidRPr="00C36A98">
        <w:rPr>
          <w:rFonts w:cstheme="majorBidi"/>
        </w:rPr>
        <w:t>, które mają powstać w ramach Przedsięwzięcia</w:t>
      </w:r>
      <w:r w:rsidR="002523F1" w:rsidRPr="00C36A98">
        <w:rPr>
          <w:rFonts w:cstheme="majorBidi"/>
        </w:rPr>
        <w:t>,</w:t>
      </w:r>
      <w:r w:rsidRPr="00C36A98">
        <w:rPr>
          <w:rFonts w:cstheme="majorBidi"/>
        </w:rPr>
        <w:t xml:space="preserve"> są zasadne</w:t>
      </w:r>
      <w:r w:rsidR="009A0972" w:rsidRPr="00C36A98">
        <w:rPr>
          <w:rFonts w:cstheme="majorBidi"/>
        </w:rPr>
        <w:t xml:space="preserve"> dla osiągnięcia celów stawianych prze</w:t>
      </w:r>
      <w:r w:rsidR="6FC0F1D0" w:rsidRPr="00C36A98">
        <w:rPr>
          <w:rFonts w:cstheme="majorBidi"/>
        </w:rPr>
        <w:t>d</w:t>
      </w:r>
      <w:r w:rsidR="009A0972" w:rsidRPr="00C36A98">
        <w:rPr>
          <w:rFonts w:cstheme="majorBidi"/>
        </w:rPr>
        <w:t xml:space="preserve"> Przedsięwzięciem</w:t>
      </w:r>
      <w:r w:rsidRPr="00C36A98">
        <w:rPr>
          <w:rFonts w:cstheme="majorBidi"/>
        </w:rPr>
        <w:t xml:space="preserve">, ponieważ </w:t>
      </w:r>
      <w:r w:rsidR="66149FD4" w:rsidRPr="00C36A98">
        <w:t>potencjalni Uczestnicy Przedsięwzięcia dysponują potencjałem technologicznym do rozwoju, rozwiązania te są realne do osiągnięcia i służą zaspokojeniu konkretnych potrzeb</w:t>
      </w:r>
      <w:r w:rsidRPr="00C36A98">
        <w:rPr>
          <w:rFonts w:cstheme="majorBidi"/>
        </w:rPr>
        <w:t>.</w:t>
      </w:r>
    </w:p>
    <w:p w14:paraId="637917A2" w14:textId="6B9A3B27" w:rsidR="009A0972" w:rsidRPr="00C36A98" w:rsidRDefault="002523F1" w:rsidP="2F694C84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  <w:rPr>
          <w:rFonts w:asciiTheme="majorHAnsi" w:eastAsiaTheme="majorEastAsia" w:hAnsiTheme="majorHAnsi" w:cstheme="majorBidi"/>
        </w:rPr>
      </w:pPr>
      <w:r w:rsidRPr="00C36A98">
        <w:rPr>
          <w:rFonts w:cstheme="majorBidi"/>
        </w:rPr>
        <w:t xml:space="preserve">Realizacja Przedsięwzięcia obejmuje działania badawczo-rozwojowe, które obarczone są ryzykiem niepowodzenia, </w:t>
      </w:r>
      <w:r w:rsidR="00D319E4" w:rsidRPr="00C36A98">
        <w:rPr>
          <w:rFonts w:cstheme="majorBidi"/>
        </w:rPr>
        <w:t xml:space="preserve">i </w:t>
      </w:r>
      <w:r w:rsidRPr="00C36A98">
        <w:rPr>
          <w:rFonts w:cstheme="majorBidi"/>
        </w:rPr>
        <w:t xml:space="preserve">które jest dzielone pomiędzy NCBR a </w:t>
      </w:r>
      <w:r w:rsidR="00D15DB4" w:rsidRPr="00C36A98">
        <w:rPr>
          <w:rFonts w:cstheme="majorBidi"/>
        </w:rPr>
        <w:t>Uczestników Przedsięwzięcia</w:t>
      </w:r>
      <w:r w:rsidR="00B60EA4" w:rsidRPr="00C36A98">
        <w:rPr>
          <w:rFonts w:cstheme="majorBidi"/>
        </w:rPr>
        <w:t xml:space="preserve"> </w:t>
      </w:r>
      <w:r w:rsidR="006B33CC" w:rsidRPr="00C36A98">
        <w:rPr>
          <w:rFonts w:cstheme="majorBidi"/>
        </w:rPr>
        <w:t xml:space="preserve">na zasadach opisanych w Umowie. Podział ten </w:t>
      </w:r>
      <w:r w:rsidR="00847350" w:rsidRPr="00C36A98">
        <w:rPr>
          <w:rFonts w:cstheme="majorBidi"/>
        </w:rPr>
        <w:t>m.in.</w:t>
      </w:r>
      <w:r w:rsidR="009C3FDF" w:rsidRPr="00C36A98">
        <w:rPr>
          <w:rFonts w:cstheme="majorBidi"/>
        </w:rPr>
        <w:t xml:space="preserve"> polega na uwzględnieniu </w:t>
      </w:r>
      <w:r w:rsidR="00FA4798" w:rsidRPr="00C36A98">
        <w:rPr>
          <w:rFonts w:cstheme="majorBidi"/>
        </w:rPr>
        <w:t>określonych</w:t>
      </w:r>
      <w:r w:rsidR="00AD79A9" w:rsidRPr="00C36A98">
        <w:rPr>
          <w:rFonts w:cstheme="majorBidi"/>
        </w:rPr>
        <w:t xml:space="preserve"> </w:t>
      </w:r>
      <w:r w:rsidR="00625B7D" w:rsidRPr="00C36A98">
        <w:rPr>
          <w:rFonts w:cstheme="majorBidi"/>
        </w:rPr>
        <w:t xml:space="preserve">w </w:t>
      </w:r>
      <w:r w:rsidR="59033FFE" w:rsidRPr="00C36A98">
        <w:rPr>
          <w:rFonts w:cstheme="majorBidi"/>
        </w:rPr>
        <w:t>Z</w:t>
      </w:r>
      <w:r w:rsidR="00A65A55" w:rsidRPr="00C36A98">
        <w:rPr>
          <w:rFonts w:cstheme="majorBidi"/>
        </w:rPr>
        <w:t>ałączni</w:t>
      </w:r>
      <w:r w:rsidR="00625B7D" w:rsidRPr="00C36A98">
        <w:rPr>
          <w:rFonts w:cstheme="majorBidi"/>
        </w:rPr>
        <w:t>ku nr 1</w:t>
      </w:r>
      <w:r w:rsidR="00883867" w:rsidRPr="00C36A98">
        <w:rPr>
          <w:rFonts w:cstheme="majorBidi"/>
        </w:rPr>
        <w:t xml:space="preserve"> </w:t>
      </w:r>
      <w:r w:rsidR="00FA4798" w:rsidRPr="00C36A98">
        <w:rPr>
          <w:rFonts w:cstheme="majorBidi"/>
        </w:rPr>
        <w:t xml:space="preserve">do Regulaminu Tolerancji Technologicznej </w:t>
      </w:r>
      <w:r w:rsidR="00625B7D" w:rsidRPr="00C36A98">
        <w:rPr>
          <w:rFonts w:cstheme="majorBidi"/>
        </w:rPr>
        <w:t xml:space="preserve">oraz Granicy Błędu, </w:t>
      </w:r>
      <w:r w:rsidR="00883867" w:rsidRPr="00C36A98">
        <w:rPr>
          <w:rFonts w:cstheme="majorBidi"/>
        </w:rPr>
        <w:t xml:space="preserve">w zakresie </w:t>
      </w:r>
      <w:r w:rsidR="78CC3A28" w:rsidRPr="00C36A98">
        <w:rPr>
          <w:rFonts w:cstheme="majorBidi"/>
        </w:rPr>
        <w:t xml:space="preserve">wyników </w:t>
      </w:r>
      <w:r w:rsidR="00883867" w:rsidRPr="00C36A98">
        <w:rPr>
          <w:rFonts w:cstheme="majorBidi"/>
        </w:rPr>
        <w:t>osiąganych przez Uczestników Przedsięwzięcia</w:t>
      </w:r>
      <w:r w:rsidR="006B33CC" w:rsidRPr="00C36A98">
        <w:rPr>
          <w:rFonts w:cstheme="majorBidi"/>
        </w:rPr>
        <w:t xml:space="preserve"> względem założeń </w:t>
      </w:r>
      <w:r w:rsidR="204E5BF5" w:rsidRPr="00C36A98">
        <w:rPr>
          <w:rFonts w:cstheme="majorBidi"/>
        </w:rPr>
        <w:t>przedstawionych</w:t>
      </w:r>
      <w:r w:rsidR="006B33CC" w:rsidRPr="00C36A98">
        <w:rPr>
          <w:rFonts w:cstheme="majorBidi"/>
        </w:rPr>
        <w:t xml:space="preserve"> w Wymaganiach i we Wniosku oraz Wyniku Prac Etapu I</w:t>
      </w:r>
      <w:r w:rsidRPr="00C36A98">
        <w:rPr>
          <w:rFonts w:cstheme="majorBidi"/>
        </w:rPr>
        <w:t xml:space="preserve">. </w:t>
      </w:r>
      <w:r w:rsidR="000B7C58" w:rsidRPr="00C36A98">
        <w:rPr>
          <w:rFonts w:cstheme="majorBidi"/>
        </w:rPr>
        <w:t>Środkami</w:t>
      </w:r>
      <w:r w:rsidR="009A0972" w:rsidRPr="00C36A98">
        <w:rPr>
          <w:rFonts w:cstheme="majorBidi"/>
        </w:rPr>
        <w:t xml:space="preserve"> operacyjnymi służącymi </w:t>
      </w:r>
      <w:r w:rsidR="67B95244" w:rsidRPr="00C36A98">
        <w:rPr>
          <w:rFonts w:cstheme="majorBidi"/>
        </w:rPr>
        <w:t xml:space="preserve">zminimalizowaniu </w:t>
      </w:r>
      <w:r w:rsidR="000B7C58" w:rsidRPr="00C36A98">
        <w:rPr>
          <w:rFonts w:cstheme="majorBidi"/>
        </w:rPr>
        <w:t xml:space="preserve">wskazanego ryzyka </w:t>
      </w:r>
      <w:r w:rsidR="009A0972" w:rsidRPr="00C36A98">
        <w:rPr>
          <w:rFonts w:cstheme="majorBidi"/>
        </w:rPr>
        <w:t xml:space="preserve">są przeprowadzone przez NCBR </w:t>
      </w:r>
      <w:r w:rsidR="538ED24D" w:rsidRPr="00C36A98">
        <w:rPr>
          <w:rFonts w:cstheme="majorBidi"/>
        </w:rPr>
        <w:t xml:space="preserve">ocena </w:t>
      </w:r>
      <w:r w:rsidR="009A0972" w:rsidRPr="00C36A98">
        <w:rPr>
          <w:rFonts w:cstheme="majorBidi"/>
        </w:rPr>
        <w:t xml:space="preserve">i dialog techniczny. Sposobem materialnym </w:t>
      </w:r>
      <w:r w:rsidR="000B7C58" w:rsidRPr="00C36A98">
        <w:rPr>
          <w:rFonts w:cstheme="majorBidi"/>
        </w:rPr>
        <w:t xml:space="preserve">służącym </w:t>
      </w:r>
      <w:r w:rsidR="6A06E028" w:rsidRPr="00C36A98">
        <w:rPr>
          <w:rFonts w:cstheme="majorBidi"/>
        </w:rPr>
        <w:t xml:space="preserve">zminimalizowaniu </w:t>
      </w:r>
      <w:r w:rsidR="000B7C58" w:rsidRPr="00C36A98">
        <w:rPr>
          <w:rFonts w:cstheme="majorBidi"/>
        </w:rPr>
        <w:t xml:space="preserve">wskazanego ryzyka </w:t>
      </w:r>
      <w:r w:rsidR="009A0972" w:rsidRPr="00C36A98">
        <w:rPr>
          <w:rFonts w:cstheme="majorBidi"/>
        </w:rPr>
        <w:t xml:space="preserve">jest </w:t>
      </w:r>
      <w:r w:rsidR="000B7C58" w:rsidRPr="00C36A98">
        <w:rPr>
          <w:rFonts w:cstheme="majorBidi"/>
        </w:rPr>
        <w:t>uwzględnienie wśród</w:t>
      </w:r>
      <w:r w:rsidR="009A0972" w:rsidRPr="00C36A98">
        <w:rPr>
          <w:rFonts w:cstheme="majorBidi"/>
        </w:rPr>
        <w:t xml:space="preserve"> </w:t>
      </w:r>
      <w:r w:rsidR="005CF5CF" w:rsidRPr="00C36A98">
        <w:rPr>
          <w:rFonts w:cstheme="majorBidi"/>
        </w:rPr>
        <w:t>Wymagań</w:t>
      </w:r>
      <w:r w:rsidR="009A0972" w:rsidRPr="00C36A98">
        <w:rPr>
          <w:rFonts w:cstheme="majorBidi"/>
        </w:rPr>
        <w:t xml:space="preserve"> i kierunków Przedsięwzięcia wyników</w:t>
      </w:r>
      <w:r w:rsidR="000B7C58" w:rsidRPr="00C36A98">
        <w:rPr>
          <w:rFonts w:cstheme="majorBidi"/>
        </w:rPr>
        <w:t xml:space="preserve"> i informacji wynikających z</w:t>
      </w:r>
      <w:r w:rsidR="009A0972" w:rsidRPr="00C36A98">
        <w:rPr>
          <w:rFonts w:cstheme="majorBidi"/>
        </w:rPr>
        <w:t xml:space="preserve"> przeprowadzonej analizy i dialogu technicznego</w:t>
      </w:r>
      <w:r w:rsidR="00F8496B" w:rsidRPr="00C36A98">
        <w:rPr>
          <w:rFonts w:cstheme="majorBidi"/>
        </w:rPr>
        <w:t xml:space="preserve"> oraz wymaganie od Uczestników Przedsięwzięcia </w:t>
      </w:r>
      <w:r w:rsidR="000930F4" w:rsidRPr="00C36A98">
        <w:rPr>
          <w:rFonts w:cstheme="majorBidi"/>
        </w:rPr>
        <w:t xml:space="preserve">wiarygodności proponowanych Rozwiązań, a następnie – w razie zawarcia Umowy – </w:t>
      </w:r>
      <w:r w:rsidR="00F8496B" w:rsidRPr="00C36A98">
        <w:rPr>
          <w:rFonts w:cstheme="majorBidi"/>
        </w:rPr>
        <w:t>należytej staranności i rzetelności w prowadzonych przez nich usługach badawczo-rozwojowych</w:t>
      </w:r>
      <w:r w:rsidR="009A0972" w:rsidRPr="00C36A98">
        <w:rPr>
          <w:rFonts w:cstheme="majorBidi"/>
        </w:rPr>
        <w:t>.</w:t>
      </w:r>
    </w:p>
    <w:p w14:paraId="193DB8AF" w14:textId="27D903D2" w:rsidR="002523F1" w:rsidRPr="00C36A98" w:rsidRDefault="009A0972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  <w:rPr>
          <w:rFonts w:cstheme="majorBidi"/>
        </w:rPr>
      </w:pPr>
      <w:r w:rsidRPr="00C36A98">
        <w:rPr>
          <w:rFonts w:cstheme="majorBidi"/>
        </w:rPr>
        <w:t>Z </w:t>
      </w:r>
      <w:r w:rsidR="002523F1" w:rsidRPr="00C36A98">
        <w:rPr>
          <w:rFonts w:cstheme="majorBidi"/>
        </w:rPr>
        <w:t>uwzględnieniem niepewności wynikającej</w:t>
      </w:r>
      <w:r w:rsidR="00DD4E56" w:rsidRPr="00C36A98">
        <w:rPr>
          <w:rFonts w:cstheme="majorBidi"/>
        </w:rPr>
        <w:t xml:space="preserve"> </w:t>
      </w:r>
      <w:r w:rsidR="002523F1" w:rsidRPr="00C36A98">
        <w:rPr>
          <w:rFonts w:cstheme="majorBidi"/>
        </w:rPr>
        <w:t>z ww. ryzyka</w:t>
      </w:r>
      <w:r w:rsidRPr="00C36A98">
        <w:rPr>
          <w:rFonts w:cstheme="majorBidi"/>
        </w:rPr>
        <w:t xml:space="preserve"> niepowodzenia działania badawczo-rozwojowego</w:t>
      </w:r>
      <w:r w:rsidR="002523F1" w:rsidRPr="00C36A98">
        <w:rPr>
          <w:rFonts w:cstheme="majorBidi"/>
        </w:rPr>
        <w:t xml:space="preserve">, </w:t>
      </w:r>
      <w:r w:rsidRPr="00C36A98">
        <w:rPr>
          <w:rFonts w:cstheme="majorBidi"/>
        </w:rPr>
        <w:t xml:space="preserve">oczekiwanym </w:t>
      </w:r>
      <w:r w:rsidR="002523F1" w:rsidRPr="00C36A98">
        <w:rPr>
          <w:rFonts w:cstheme="majorBidi"/>
        </w:rPr>
        <w:t>efektem:</w:t>
      </w:r>
    </w:p>
    <w:p w14:paraId="75E241B9" w14:textId="64470E64" w:rsidR="002523F1" w:rsidRPr="00C36A98" w:rsidRDefault="002523F1" w:rsidP="00E467D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C36A98">
        <w:rPr>
          <w:rFonts w:cstheme="majorBidi"/>
        </w:rPr>
        <w:lastRenderedPageBreak/>
        <w:t>minimalnym Przedsięwzięcia jest przyspieszenie i wzmocnienie pozytywnych zjawisk badawczo-rozwojowych i komercyjnych w obszarze objętym Przedsięwzięciem</w:t>
      </w:r>
      <w:r w:rsidR="00D319E4" w:rsidRPr="00C36A98">
        <w:rPr>
          <w:rFonts w:cstheme="majorBidi"/>
        </w:rPr>
        <w:t>,</w:t>
      </w:r>
    </w:p>
    <w:p w14:paraId="363B445D" w14:textId="4153518C" w:rsidR="00345633" w:rsidRPr="00C36A98" w:rsidRDefault="002523F1" w:rsidP="00E467D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C36A98">
        <w:rPr>
          <w:rFonts w:cstheme="majorBidi"/>
        </w:rPr>
        <w:t xml:space="preserve">właściwym jest </w:t>
      </w:r>
      <w:r w:rsidR="006B0513" w:rsidRPr="00C36A98">
        <w:rPr>
          <w:rFonts w:cstheme="majorBidi"/>
        </w:rPr>
        <w:t xml:space="preserve">uzyskanie przez NCBR </w:t>
      </w:r>
      <w:r w:rsidR="00D319E4" w:rsidRPr="00C36A98">
        <w:rPr>
          <w:rFonts w:cstheme="majorBidi"/>
        </w:rPr>
        <w:t>Rozwiąza</w:t>
      </w:r>
      <w:r w:rsidR="00564219" w:rsidRPr="00C36A98">
        <w:rPr>
          <w:rFonts w:cstheme="majorBidi"/>
        </w:rPr>
        <w:t>ń</w:t>
      </w:r>
      <w:r w:rsidR="00D319E4" w:rsidRPr="00C36A98">
        <w:rPr>
          <w:rFonts w:cstheme="majorBidi"/>
        </w:rPr>
        <w:t xml:space="preserve"> w postaci </w:t>
      </w:r>
      <w:r w:rsidRPr="00C36A98">
        <w:rPr>
          <w:rFonts w:cstheme="majorBidi"/>
        </w:rPr>
        <w:t xml:space="preserve">technologii adresującej zidentyfikowane potrzeby </w:t>
      </w:r>
      <w:r w:rsidR="00027AAD" w:rsidRPr="00C36A98">
        <w:rPr>
          <w:rFonts w:cstheme="majorBidi"/>
        </w:rPr>
        <w:t xml:space="preserve">technologiczne, </w:t>
      </w:r>
      <w:r w:rsidRPr="00C36A98">
        <w:rPr>
          <w:rFonts w:cstheme="majorBidi"/>
        </w:rPr>
        <w:t>społeczne i klimatyczne</w:t>
      </w:r>
      <w:r w:rsidR="00B97256" w:rsidRPr="00C36A98">
        <w:rPr>
          <w:rFonts w:cstheme="majorBidi"/>
        </w:rPr>
        <w:t>,</w:t>
      </w:r>
      <w:r w:rsidRPr="00C36A98">
        <w:rPr>
          <w:rFonts w:cstheme="majorBidi"/>
        </w:rPr>
        <w:t xml:space="preserve"> </w:t>
      </w:r>
      <w:r w:rsidR="009A0972" w:rsidRPr="00C36A98">
        <w:rPr>
          <w:rFonts w:cstheme="majorBidi"/>
        </w:rPr>
        <w:t>zgodn</w:t>
      </w:r>
      <w:r w:rsidR="006B0513" w:rsidRPr="00C36A98">
        <w:rPr>
          <w:rFonts w:cstheme="majorBidi"/>
        </w:rPr>
        <w:t>ych</w:t>
      </w:r>
      <w:r w:rsidR="009A0972" w:rsidRPr="00C36A98">
        <w:rPr>
          <w:rFonts w:cstheme="majorBidi"/>
        </w:rPr>
        <w:t xml:space="preserve"> z przedstawionymi </w:t>
      </w:r>
      <w:r w:rsidR="1960D85A" w:rsidRPr="00C36A98">
        <w:rPr>
          <w:rFonts w:cstheme="majorBidi"/>
        </w:rPr>
        <w:t>Wymaganiami</w:t>
      </w:r>
      <w:r w:rsidR="003E6DD8" w:rsidRPr="00C36A98">
        <w:rPr>
          <w:rFonts w:cstheme="majorBidi"/>
        </w:rPr>
        <w:t xml:space="preserve"> </w:t>
      </w:r>
      <w:r w:rsidR="006B0513" w:rsidRPr="00C36A98">
        <w:rPr>
          <w:rFonts w:cstheme="majorBidi"/>
        </w:rPr>
        <w:t xml:space="preserve">Obligatoryjnymi </w:t>
      </w:r>
      <w:r w:rsidRPr="00C36A98">
        <w:rPr>
          <w:rFonts w:cstheme="majorBidi"/>
        </w:rPr>
        <w:t>oraz realizując</w:t>
      </w:r>
      <w:r w:rsidR="00B97256" w:rsidRPr="00C36A98">
        <w:rPr>
          <w:rFonts w:cstheme="majorBidi"/>
        </w:rPr>
        <w:t>ych</w:t>
      </w:r>
      <w:r w:rsidRPr="00C36A98">
        <w:rPr>
          <w:rFonts w:cstheme="majorBidi"/>
        </w:rPr>
        <w:t xml:space="preserve"> </w:t>
      </w:r>
      <w:r w:rsidR="006B0513" w:rsidRPr="00C36A98">
        <w:rPr>
          <w:rFonts w:cstheme="majorBidi"/>
        </w:rPr>
        <w:t xml:space="preserve">ww. cele Przedsięwzięcia oraz </w:t>
      </w:r>
      <w:r w:rsidRPr="00C36A98">
        <w:rPr>
          <w:rFonts w:cstheme="majorBidi"/>
        </w:rPr>
        <w:t>cel</w:t>
      </w:r>
      <w:r w:rsidR="006B0513" w:rsidRPr="00C36A98">
        <w:rPr>
          <w:rFonts w:cstheme="majorBidi"/>
        </w:rPr>
        <w:t>e</w:t>
      </w:r>
      <w:r w:rsidRPr="00C36A98">
        <w:rPr>
          <w:rFonts w:cstheme="majorBidi"/>
        </w:rPr>
        <w:t xml:space="preserve"> partykularn</w:t>
      </w:r>
      <w:r w:rsidR="006B0513" w:rsidRPr="00C36A98">
        <w:rPr>
          <w:rFonts w:cstheme="majorBidi"/>
        </w:rPr>
        <w:t>e</w:t>
      </w:r>
      <w:r w:rsidRPr="00C36A98">
        <w:rPr>
          <w:rFonts w:cstheme="majorBidi"/>
        </w:rPr>
        <w:t xml:space="preserve"> NCBR</w:t>
      </w:r>
      <w:r w:rsidR="00345633" w:rsidRPr="00C36A98">
        <w:rPr>
          <w:rFonts w:cstheme="majorBidi"/>
        </w:rPr>
        <w:t>.</w:t>
      </w:r>
    </w:p>
    <w:p w14:paraId="18969152" w14:textId="49032311" w:rsidR="00E915E2" w:rsidRPr="00C36A98" w:rsidRDefault="00586E2C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  <w:rPr>
          <w:rFonts w:cstheme="majorBidi"/>
        </w:rPr>
      </w:pPr>
      <w:r w:rsidRPr="00C36A98">
        <w:rPr>
          <w:rFonts w:cstheme="majorBidi"/>
        </w:rPr>
        <w:t xml:space="preserve">Przedsięwzięcie </w:t>
      </w:r>
      <w:r w:rsidR="0021085F" w:rsidRPr="00C36A98">
        <w:rPr>
          <w:rFonts w:cstheme="majorBidi"/>
        </w:rPr>
        <w:t>jest realizowan</w:t>
      </w:r>
      <w:r w:rsidR="002B1873" w:rsidRPr="00C36A98">
        <w:rPr>
          <w:rFonts w:cstheme="majorBidi"/>
        </w:rPr>
        <w:t>e</w:t>
      </w:r>
      <w:r w:rsidR="0021085F" w:rsidRPr="00C36A98">
        <w:rPr>
          <w:rFonts w:cstheme="majorBidi"/>
        </w:rPr>
        <w:t xml:space="preserve"> </w:t>
      </w:r>
      <w:r w:rsidR="001E0B0E" w:rsidRPr="00C36A98">
        <w:rPr>
          <w:rFonts w:cstheme="majorBidi"/>
        </w:rPr>
        <w:t xml:space="preserve">w </w:t>
      </w:r>
      <w:r w:rsidR="002940AA" w:rsidRPr="00C36A98">
        <w:rPr>
          <w:rFonts w:cstheme="majorBidi"/>
        </w:rPr>
        <w:t>oparciu o tryb</w:t>
      </w:r>
      <w:r w:rsidR="001E0B0E" w:rsidRPr="00C36A98">
        <w:rPr>
          <w:rFonts w:cstheme="majorBidi"/>
        </w:rPr>
        <w:t xml:space="preserve"> </w:t>
      </w:r>
      <w:r w:rsidR="00925F04" w:rsidRPr="00C36A98">
        <w:rPr>
          <w:b/>
          <w:bCs/>
        </w:rPr>
        <w:t>Z</w:t>
      </w:r>
      <w:r w:rsidR="001208F9" w:rsidRPr="00C36A98">
        <w:rPr>
          <w:rFonts w:cstheme="majorBidi"/>
          <w:b/>
          <w:bCs/>
        </w:rPr>
        <w:t>a</w:t>
      </w:r>
      <w:r w:rsidR="00925F04" w:rsidRPr="00C36A98">
        <w:rPr>
          <w:rFonts w:cstheme="majorBidi"/>
          <w:b/>
          <w:bCs/>
        </w:rPr>
        <w:t>mówienia P</w:t>
      </w:r>
      <w:r w:rsidR="001208F9" w:rsidRPr="00C36A98">
        <w:rPr>
          <w:rFonts w:cstheme="majorBidi"/>
          <w:b/>
          <w:bCs/>
        </w:rPr>
        <w:t>rzedkomercyjneg</w:t>
      </w:r>
      <w:r w:rsidR="00A807A1" w:rsidRPr="00C36A98">
        <w:rPr>
          <w:rFonts w:cstheme="majorBidi"/>
          <w:b/>
          <w:bCs/>
        </w:rPr>
        <w:t xml:space="preserve">o </w:t>
      </w:r>
      <w:r w:rsidR="00A807A1" w:rsidRPr="00C36A98">
        <w:rPr>
          <w:rFonts w:cstheme="majorBidi"/>
        </w:rPr>
        <w:t>(ang. Pre-commercial Procurement – PCP)</w:t>
      </w:r>
      <w:r w:rsidR="002940AA" w:rsidRPr="00C36A98">
        <w:rPr>
          <w:rFonts w:cstheme="majorBidi"/>
        </w:rPr>
        <w:t xml:space="preserve">, z uwzględnieniem modyfikacji wskazanych w </w:t>
      </w:r>
      <w:r w:rsidR="00132C1F" w:rsidRPr="00C36A98">
        <w:rPr>
          <w:rFonts w:cstheme="majorBidi"/>
        </w:rPr>
        <w:t>kolejnym punkcie tego</w:t>
      </w:r>
      <w:r w:rsidR="002940AA" w:rsidRPr="00C36A98">
        <w:rPr>
          <w:rFonts w:cstheme="majorBidi"/>
        </w:rPr>
        <w:t xml:space="preserve"> dokumentu.</w:t>
      </w:r>
    </w:p>
    <w:p w14:paraId="51DDA344" w14:textId="77777777" w:rsidR="001C5625" w:rsidRPr="00C36A98" w:rsidRDefault="008C0349" w:rsidP="00C36A98">
      <w:pPr>
        <w:pStyle w:val="Nagwek2"/>
      </w:pPr>
      <w:bookmarkStart w:id="18" w:name="_Toc494180634"/>
      <w:bookmarkStart w:id="19" w:name="_Toc496261287"/>
      <w:bookmarkStart w:id="20" w:name="_Toc503862995"/>
      <w:bookmarkStart w:id="21" w:name="_Toc53762090"/>
      <w:bookmarkStart w:id="22" w:name="_Toc69201421"/>
      <w:bookmarkStart w:id="23" w:name="_Toc70262446"/>
      <w:bookmarkStart w:id="24" w:name="_Toc72093627"/>
      <w:r w:rsidRPr="00C36A98">
        <w:t xml:space="preserve">Podstawy prawne prowadzenia </w:t>
      </w:r>
      <w:bookmarkEnd w:id="18"/>
      <w:r w:rsidR="00390FB3" w:rsidRPr="00C36A98">
        <w:t>Przedsięwzięcia</w:t>
      </w:r>
      <w:r w:rsidRPr="00C36A98">
        <w:t xml:space="preserve"> i Postępowania</w:t>
      </w:r>
      <w:bookmarkEnd w:id="19"/>
      <w:bookmarkEnd w:id="20"/>
      <w:bookmarkEnd w:id="21"/>
      <w:bookmarkEnd w:id="22"/>
      <w:bookmarkEnd w:id="23"/>
      <w:bookmarkEnd w:id="24"/>
      <w:r w:rsidR="00011F84" w:rsidRPr="00C36A98">
        <w:t xml:space="preserve"> </w:t>
      </w:r>
    </w:p>
    <w:p w14:paraId="6626E2D6" w14:textId="19FD27B8" w:rsidR="00E915E2" w:rsidRPr="00C36A98" w:rsidRDefault="008C0349" w:rsidP="00E467D7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36A98">
        <w:rPr>
          <w:rFonts w:cstheme="majorHAnsi"/>
        </w:rPr>
        <w:t xml:space="preserve">NCBR prowadzi </w:t>
      </w:r>
      <w:r w:rsidR="00390FB3" w:rsidRPr="00C36A98">
        <w:rPr>
          <w:rFonts w:cstheme="majorHAnsi"/>
        </w:rPr>
        <w:t xml:space="preserve">Przedsięwzięcie </w:t>
      </w:r>
      <w:r w:rsidRPr="00C36A98">
        <w:rPr>
          <w:rFonts w:cstheme="majorHAnsi"/>
        </w:rPr>
        <w:t>i Postępowanie</w:t>
      </w:r>
      <w:r w:rsidR="002940AA" w:rsidRPr="00C36A98">
        <w:rPr>
          <w:rFonts w:cstheme="majorHAnsi"/>
        </w:rPr>
        <w:t xml:space="preserve"> </w:t>
      </w:r>
      <w:r w:rsidRPr="00C36A98">
        <w:rPr>
          <w:rFonts w:cstheme="majorHAnsi"/>
        </w:rPr>
        <w:t>na podstawie lub z uwzględnieniem</w:t>
      </w:r>
      <w:r w:rsidR="00FF10D6" w:rsidRPr="00C36A98">
        <w:rPr>
          <w:rFonts w:cstheme="majorHAnsi"/>
        </w:rPr>
        <w:t xml:space="preserve"> w szczególności</w:t>
      </w:r>
      <w:r w:rsidRPr="00C36A98">
        <w:rPr>
          <w:rFonts w:cstheme="majorHAnsi"/>
        </w:rPr>
        <w:t>:</w:t>
      </w:r>
    </w:p>
    <w:p w14:paraId="7CD90AAC" w14:textId="3F7F16F8" w:rsidR="00796CF0" w:rsidRPr="00C36A98" w:rsidRDefault="00B553A1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Bidi"/>
        </w:rPr>
      </w:pPr>
      <w:r w:rsidRPr="00C36A98">
        <w:rPr>
          <w:rFonts w:cstheme="majorBidi"/>
        </w:rPr>
        <w:t>art. 11 ust. 1 pkt 3 Ustawy PZP</w:t>
      </w:r>
      <w:r w:rsidR="008C0349" w:rsidRPr="00C36A98">
        <w:rPr>
          <w:rFonts w:cstheme="majorBidi"/>
        </w:rPr>
        <w:t>;</w:t>
      </w:r>
      <w:bookmarkStart w:id="25" w:name="_Hlk53778345"/>
      <w:bookmarkEnd w:id="25"/>
    </w:p>
    <w:p w14:paraId="2D7B6E02" w14:textId="0D8F7F43" w:rsidR="00FF10D6" w:rsidRPr="00C36A98" w:rsidRDefault="00A376D0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HAnsi"/>
          <w:b/>
        </w:rPr>
      </w:pPr>
      <w:r w:rsidRPr="00C36A98">
        <w:rPr>
          <w:rFonts w:cstheme="majorHAnsi"/>
        </w:rPr>
        <w:t xml:space="preserve">art. 14 </w:t>
      </w:r>
      <w:r w:rsidR="003D67AB" w:rsidRPr="00C36A98">
        <w:rPr>
          <w:rFonts w:cstheme="majorHAnsi"/>
        </w:rPr>
        <w:t>Dyrektywy 2014/24/UE</w:t>
      </w:r>
      <w:r w:rsidR="00FF10D6" w:rsidRPr="00C36A98">
        <w:rPr>
          <w:rFonts w:cstheme="majorHAnsi"/>
        </w:rPr>
        <w:t>;</w:t>
      </w:r>
    </w:p>
    <w:p w14:paraId="48E0CD0A" w14:textId="5EE80CF6" w:rsidR="00796CF0" w:rsidRPr="00C36A98" w:rsidRDefault="00753A20" w:rsidP="00E467D7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ajorBidi"/>
        </w:rPr>
      </w:pPr>
      <w:r w:rsidRPr="00C36A98">
        <w:rPr>
          <w:rFonts w:cstheme="majorBidi"/>
        </w:rPr>
        <w:t xml:space="preserve">Ustawy </w:t>
      </w:r>
      <w:r w:rsidR="00CC1712" w:rsidRPr="00C36A98">
        <w:rPr>
          <w:rFonts w:cstheme="majorBidi"/>
        </w:rPr>
        <w:t xml:space="preserve">z </w:t>
      </w:r>
      <w:r w:rsidRPr="00C36A98">
        <w:rPr>
          <w:rFonts w:cstheme="majorBidi"/>
        </w:rPr>
        <w:t>o NCBR</w:t>
      </w:r>
      <w:r w:rsidR="004E334D" w:rsidRPr="00C36A98">
        <w:rPr>
          <w:rFonts w:cstheme="majorBidi"/>
        </w:rPr>
        <w:t xml:space="preserve"> (</w:t>
      </w:r>
      <w:r w:rsidR="00331F73" w:rsidRPr="00C36A98">
        <w:rPr>
          <w:rFonts w:cstheme="majorBidi"/>
        </w:rPr>
        <w:t>art. 3</w:t>
      </w:r>
      <w:r w:rsidR="000830CF" w:rsidRPr="00C36A98">
        <w:rPr>
          <w:rFonts w:cstheme="majorBidi"/>
        </w:rPr>
        <w:t xml:space="preserve">0 </w:t>
      </w:r>
      <w:r w:rsidR="00331F73" w:rsidRPr="00C36A98">
        <w:rPr>
          <w:rFonts w:cstheme="majorBidi"/>
        </w:rPr>
        <w:t>ust.</w:t>
      </w:r>
      <w:r w:rsidR="000830CF" w:rsidRPr="00C36A98">
        <w:rPr>
          <w:rFonts w:cstheme="majorBidi"/>
        </w:rPr>
        <w:t xml:space="preserve"> 5 i 6</w:t>
      </w:r>
      <w:r w:rsidR="00D748BB" w:rsidRPr="00C36A98">
        <w:rPr>
          <w:rFonts w:cstheme="majorBidi"/>
        </w:rPr>
        <w:t xml:space="preserve"> oraz ust. 1 pkt 1 i 2</w:t>
      </w:r>
      <w:r w:rsidR="004E334D" w:rsidRPr="00C36A98">
        <w:rPr>
          <w:rFonts w:cstheme="majorBidi"/>
        </w:rPr>
        <w:t>)</w:t>
      </w:r>
      <w:r w:rsidR="000830CF" w:rsidRPr="00C36A98">
        <w:rPr>
          <w:rFonts w:cstheme="majorBidi"/>
        </w:rPr>
        <w:t xml:space="preserve"> oraz § 2 pkt 2 Rozporządzenia MN</w:t>
      </w:r>
      <w:r w:rsidR="58E2AD27" w:rsidRPr="00C36A98">
        <w:rPr>
          <w:rFonts w:cstheme="majorBidi"/>
        </w:rPr>
        <w:t>i</w:t>
      </w:r>
      <w:r w:rsidR="000830CF" w:rsidRPr="00C36A98">
        <w:rPr>
          <w:rFonts w:cstheme="majorBidi"/>
        </w:rPr>
        <w:t>SW;</w:t>
      </w:r>
      <w:r w:rsidR="00DD4E56" w:rsidRPr="00C36A98">
        <w:rPr>
          <w:rFonts w:cstheme="majorBidi"/>
        </w:rPr>
        <w:t xml:space="preserve"> </w:t>
      </w:r>
    </w:p>
    <w:p w14:paraId="7326D95D" w14:textId="48D88C5B" w:rsidR="00FC630B" w:rsidRPr="00C36A98" w:rsidRDefault="1567E7FD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Bidi"/>
          <w:b/>
          <w:bCs/>
        </w:rPr>
      </w:pPr>
      <w:r w:rsidRPr="00C36A98">
        <w:rPr>
          <w:rFonts w:cstheme="majorBidi"/>
        </w:rPr>
        <w:t>U</w:t>
      </w:r>
      <w:r w:rsidR="008C0349" w:rsidRPr="00C36A98">
        <w:rPr>
          <w:rFonts w:cstheme="majorBidi"/>
        </w:rPr>
        <w:t>stawy o finansach publicznych;</w:t>
      </w:r>
    </w:p>
    <w:p w14:paraId="6F4830F7" w14:textId="19A3F7E5" w:rsidR="00796CF0" w:rsidRPr="00C36A98" w:rsidRDefault="00FF10D6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Bidi"/>
          <w:b/>
          <w:bCs/>
        </w:rPr>
      </w:pPr>
      <w:r w:rsidRPr="00C36A98">
        <w:rPr>
          <w:rFonts w:cstheme="majorBidi"/>
        </w:rPr>
        <w:t>Ustawy PWP</w:t>
      </w:r>
      <w:r w:rsidR="008C0349" w:rsidRPr="00C36A98">
        <w:rPr>
          <w:rFonts w:cstheme="majorBidi"/>
        </w:rPr>
        <w:t>;</w:t>
      </w:r>
    </w:p>
    <w:p w14:paraId="2C58BCBF" w14:textId="16C42C34" w:rsidR="005E1FBB" w:rsidRPr="00C36A98" w:rsidRDefault="00FF10D6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Bidi"/>
          <w:b/>
          <w:bCs/>
        </w:rPr>
      </w:pPr>
      <w:r w:rsidRPr="00C36A98">
        <w:rPr>
          <w:rFonts w:cstheme="majorBidi"/>
        </w:rPr>
        <w:t xml:space="preserve">Ustawy </w:t>
      </w:r>
      <w:r w:rsidR="009A0972" w:rsidRPr="00C36A98">
        <w:rPr>
          <w:rFonts w:cstheme="majorBidi"/>
        </w:rPr>
        <w:t xml:space="preserve">o Prawie </w:t>
      </w:r>
      <w:r w:rsidRPr="00C36A98">
        <w:rPr>
          <w:rFonts w:cstheme="majorBidi"/>
        </w:rPr>
        <w:t>A</w:t>
      </w:r>
      <w:r w:rsidR="009A0972" w:rsidRPr="00C36A98">
        <w:rPr>
          <w:rFonts w:cstheme="majorBidi"/>
        </w:rPr>
        <w:t>utorskim</w:t>
      </w:r>
      <w:r w:rsidR="00491916" w:rsidRPr="00C36A98">
        <w:rPr>
          <w:rFonts w:cstheme="majorBidi"/>
        </w:rPr>
        <w:t>.</w:t>
      </w:r>
    </w:p>
    <w:p w14:paraId="3F8B725C" w14:textId="0F5CE7C7" w:rsidR="00796CF0" w:rsidRPr="00C36A98" w:rsidRDefault="005E1FBB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</w:pPr>
      <w:r w:rsidRPr="00C36A98">
        <w:rPr>
          <w:rFonts w:cstheme="majorBidi"/>
        </w:rPr>
        <w:t>Ustawy KC</w:t>
      </w:r>
      <w:r w:rsidR="00491916" w:rsidRPr="00C36A98">
        <w:rPr>
          <w:rFonts w:cstheme="majorBidi"/>
        </w:rPr>
        <w:t>.</w:t>
      </w:r>
    </w:p>
    <w:p w14:paraId="759A1379" w14:textId="1FE96F39" w:rsidR="00E915E2" w:rsidRPr="00C36A98" w:rsidRDefault="008C0349" w:rsidP="00E467D7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36A98">
        <w:rPr>
          <w:rFonts w:cstheme="majorHAnsi"/>
        </w:rPr>
        <w:t xml:space="preserve">NCBR </w:t>
      </w:r>
      <w:r w:rsidR="00E509D8" w:rsidRPr="00C36A98">
        <w:rPr>
          <w:rFonts w:cstheme="majorHAnsi"/>
        </w:rPr>
        <w:t xml:space="preserve">realizuje </w:t>
      </w:r>
      <w:r w:rsidR="00CE25AC" w:rsidRPr="00C36A98">
        <w:rPr>
          <w:rFonts w:cstheme="majorHAnsi"/>
        </w:rPr>
        <w:t xml:space="preserve">Przedsięwzięcie </w:t>
      </w:r>
      <w:r w:rsidRPr="00C36A98">
        <w:rPr>
          <w:rFonts w:cstheme="majorHAnsi"/>
        </w:rPr>
        <w:t>z uwzględnieniem</w:t>
      </w:r>
      <w:r w:rsidR="0021085F" w:rsidRPr="00C36A98">
        <w:rPr>
          <w:rFonts w:cstheme="majorHAnsi"/>
        </w:rPr>
        <w:t xml:space="preserve"> zasad dotyczących prowadzenia Z</w:t>
      </w:r>
      <w:r w:rsidRPr="00C36A98">
        <w:rPr>
          <w:rFonts w:cstheme="majorHAnsi"/>
        </w:rPr>
        <w:t xml:space="preserve">amówień </w:t>
      </w:r>
      <w:r w:rsidR="0021085F" w:rsidRPr="00C36A98">
        <w:rPr>
          <w:rFonts w:cstheme="majorHAnsi"/>
        </w:rPr>
        <w:t>P</w:t>
      </w:r>
      <w:r w:rsidRPr="00C36A98">
        <w:rPr>
          <w:rFonts w:cstheme="majorHAnsi"/>
        </w:rPr>
        <w:t>rzedkomercyjnych</w:t>
      </w:r>
      <w:r w:rsidR="0021085F" w:rsidRPr="00C36A98">
        <w:rPr>
          <w:rFonts w:cstheme="majorHAnsi"/>
        </w:rPr>
        <w:t>,</w:t>
      </w:r>
      <w:r w:rsidRPr="00C36A98">
        <w:rPr>
          <w:rFonts w:cstheme="majorHAnsi"/>
        </w:rPr>
        <w:t xml:space="preserve"> na podstawie dokumentów opublikowanych przez organy Unii Europejskiej, w tym:</w:t>
      </w:r>
    </w:p>
    <w:p w14:paraId="3FF845BC" w14:textId="77777777" w:rsidR="00761A85" w:rsidRPr="00C36A98" w:rsidRDefault="008C0349" w:rsidP="00E467D7">
      <w:pPr>
        <w:pStyle w:val="Akapitzlist"/>
        <w:numPr>
          <w:ilvl w:val="0"/>
          <w:numId w:val="7"/>
        </w:numPr>
        <w:spacing w:after="0" w:line="240" w:lineRule="auto"/>
        <w:ind w:left="851" w:hanging="284"/>
        <w:contextualSpacing w:val="0"/>
        <w:jc w:val="both"/>
        <w:rPr>
          <w:rFonts w:cstheme="majorHAnsi"/>
        </w:rPr>
      </w:pPr>
      <w:r w:rsidRPr="00C36A98">
        <w:rPr>
          <w:rFonts w:cstheme="majorHAnsi"/>
        </w:rPr>
        <w:t>Zasad ramowych</w:t>
      </w:r>
      <w:r w:rsidR="00761A85" w:rsidRPr="00C36A98">
        <w:rPr>
          <w:rFonts w:cstheme="majorHAnsi"/>
        </w:rPr>
        <w:t xml:space="preserve"> dotyczących pomocy państwa na działalność badawczą, rozwojową i innowacyjną (2014/C 198/01)</w:t>
      </w:r>
      <w:r w:rsidR="0004269C" w:rsidRPr="00C36A98">
        <w:rPr>
          <w:rFonts w:cstheme="majorHAnsi"/>
        </w:rPr>
        <w:t>, a w szczególności ich punktu 2.3.</w:t>
      </w:r>
      <w:r w:rsidRPr="00C36A98">
        <w:rPr>
          <w:rFonts w:cstheme="majorHAnsi"/>
        </w:rPr>
        <w:t>;</w:t>
      </w:r>
    </w:p>
    <w:p w14:paraId="55E74D3B" w14:textId="50D8F1EC" w:rsidR="00501035" w:rsidRPr="00C36A98" w:rsidRDefault="008C0349" w:rsidP="00E467D7">
      <w:pPr>
        <w:pStyle w:val="Akapitzlist"/>
        <w:numPr>
          <w:ilvl w:val="0"/>
          <w:numId w:val="7"/>
        </w:numPr>
        <w:spacing w:after="0" w:line="240" w:lineRule="auto"/>
        <w:ind w:left="851" w:hanging="284"/>
        <w:contextualSpacing w:val="0"/>
        <w:jc w:val="both"/>
        <w:rPr>
          <w:rFonts w:cstheme="majorHAnsi"/>
        </w:rPr>
      </w:pPr>
      <w:r w:rsidRPr="00C36A98">
        <w:rPr>
          <w:rFonts w:cstheme="majorHAnsi"/>
        </w:rPr>
        <w:t>Komunikatu Komisji</w:t>
      </w:r>
      <w:r w:rsidR="00761A85" w:rsidRPr="00C36A98">
        <w:rPr>
          <w:rFonts w:cstheme="majorHAnsi"/>
        </w:rPr>
        <w:t xml:space="preserve"> d</w:t>
      </w:r>
      <w:r w:rsidR="00761A85" w:rsidRPr="00C36A98">
        <w:t>o Parlamentu Europejskiego, Rady, Europejskiego Komitetu Ekonomiczno-Społecznego i Komitetu Regionów „Zamówienia przedkomercyjne: wspieranie innowacyjności w celu zapewnienia trwałości i wysokiej jakości usług publicznych w Europie”</w:t>
      </w:r>
      <w:r w:rsidRPr="00C36A98">
        <w:rPr>
          <w:rFonts w:cstheme="majorHAnsi"/>
        </w:rPr>
        <w:t>.</w:t>
      </w:r>
    </w:p>
    <w:p w14:paraId="5D1A8350" w14:textId="336E50A0" w:rsidR="000B7C58" w:rsidRPr="00C36A98" w:rsidRDefault="000B7C58" w:rsidP="00E467D7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</w:pPr>
      <w:r w:rsidRPr="00C36A98">
        <w:t xml:space="preserve">Z przyczyn uzasadnionych analizą NCBR, przebiegiem </w:t>
      </w:r>
      <w:r w:rsidR="00ED1581" w:rsidRPr="00C36A98">
        <w:t>dialogu technicznego (</w:t>
      </w:r>
      <w:r w:rsidR="00131DAA" w:rsidRPr="00C36A98">
        <w:t>wstępnych konsultacji rynkowych</w:t>
      </w:r>
      <w:r w:rsidR="00ED1581" w:rsidRPr="00C36A98">
        <w:t xml:space="preserve">) </w:t>
      </w:r>
      <w:r w:rsidRPr="00C36A98">
        <w:t xml:space="preserve">oraz możliwościami finansowymi NCBR, przyjęto następujące </w:t>
      </w:r>
      <w:r w:rsidR="00132C1F" w:rsidRPr="00C36A98">
        <w:t xml:space="preserve">dopuszczalne </w:t>
      </w:r>
      <w:r w:rsidRPr="00C36A98">
        <w:t xml:space="preserve">odstępstwa od </w:t>
      </w:r>
      <w:r w:rsidR="00132C1F" w:rsidRPr="00C36A98">
        <w:t xml:space="preserve">podstawowego </w:t>
      </w:r>
      <w:r w:rsidRPr="00C36A98">
        <w:t>modelu</w:t>
      </w:r>
      <w:r w:rsidR="00AB21D9" w:rsidRPr="00C36A98">
        <w:t xml:space="preserve"> organizacji Zamówienia Przedkomercyjnego</w:t>
      </w:r>
      <w:r w:rsidRPr="00C36A98">
        <w:t xml:space="preserve"> zaproponowanego w Komunikacie Komisji:</w:t>
      </w:r>
    </w:p>
    <w:p w14:paraId="74B06D99" w14:textId="2A17E0AB" w:rsidR="00131DAA" w:rsidRPr="00C36A98" w:rsidRDefault="00131DAA" w:rsidP="00132C1F">
      <w:pPr>
        <w:pStyle w:val="Akapitzlist"/>
        <w:numPr>
          <w:ilvl w:val="1"/>
          <w:numId w:val="7"/>
        </w:numPr>
        <w:spacing w:after="0" w:line="240" w:lineRule="auto"/>
        <w:ind w:left="851"/>
        <w:jc w:val="both"/>
      </w:pPr>
      <w:r w:rsidRPr="00C36A98">
        <w:t>Przedsięwzięcie ograniczono do dwóch etapów, odpowiadających rozwojowi Rozwiązania oraz stworzeniu Prototypu oraz Demonstratora</w:t>
      </w:r>
      <w:r w:rsidR="00ED1581" w:rsidRPr="00C36A98">
        <w:t>,</w:t>
      </w:r>
      <w:r w:rsidRPr="00C36A98">
        <w:t xml:space="preserve"> w danym </w:t>
      </w:r>
      <w:r w:rsidR="00A34897" w:rsidRPr="00C36A98">
        <w:t>Działaniu</w:t>
      </w:r>
      <w:r w:rsidRPr="00C36A98">
        <w:t>,</w:t>
      </w:r>
    </w:p>
    <w:p w14:paraId="0DE8586D" w14:textId="6BE14F11" w:rsidR="000B7C58" w:rsidRPr="00C36A98" w:rsidRDefault="000B7C58" w:rsidP="0075542A">
      <w:pPr>
        <w:pStyle w:val="Akapitzlist"/>
        <w:numPr>
          <w:ilvl w:val="1"/>
          <w:numId w:val="7"/>
        </w:numPr>
        <w:spacing w:after="0" w:line="240" w:lineRule="auto"/>
        <w:ind w:left="851"/>
        <w:jc w:val="both"/>
      </w:pPr>
      <w:r w:rsidRPr="00C36A98">
        <w:t xml:space="preserve">wydzielono w ramach </w:t>
      </w:r>
      <w:r w:rsidR="00B97256" w:rsidRPr="00C36A98">
        <w:t>Przedsięwzięcia</w:t>
      </w:r>
      <w:r w:rsidRPr="00C36A98">
        <w:t xml:space="preserve"> </w:t>
      </w:r>
      <w:r w:rsidR="00D748BB" w:rsidRPr="00C36A98">
        <w:t>dwa</w:t>
      </w:r>
      <w:r w:rsidR="005D754D" w:rsidRPr="00C36A98">
        <w:t>, równolegle realizowane</w:t>
      </w:r>
      <w:r w:rsidR="00EC79A2" w:rsidRPr="00C36A98">
        <w:t xml:space="preserve"> </w:t>
      </w:r>
      <w:r w:rsidR="00E80A34" w:rsidRPr="00C36A98">
        <w:t>Działania</w:t>
      </w:r>
      <w:r w:rsidRPr="00C36A98">
        <w:t xml:space="preserve"> technologiczne: </w:t>
      </w:r>
      <w:r w:rsidR="00A34897" w:rsidRPr="00C36A98">
        <w:rPr>
          <w:rFonts w:ascii="Calibri" w:eastAsia="Calibri" w:hAnsi="Calibri" w:cs="Times New Roman"/>
          <w:color w:val="000000" w:themeColor="text1"/>
        </w:rPr>
        <w:t>Działanie</w:t>
      </w:r>
      <w:r w:rsidR="005D754D" w:rsidRPr="00C36A98">
        <w:rPr>
          <w:rFonts w:ascii="Calibri" w:eastAsia="Calibri" w:hAnsi="Calibri" w:cs="Times New Roman"/>
          <w:color w:val="000000" w:themeColor="text1"/>
        </w:rPr>
        <w:t xml:space="preserve"> </w:t>
      </w:r>
      <w:r w:rsidR="0075542A" w:rsidRPr="00C36A98">
        <w:rPr>
          <w:rFonts w:ascii="Calibri" w:eastAsia="Calibri" w:hAnsi="Calibri" w:cs="Times New Roman"/>
          <w:color w:val="000000" w:themeColor="text1"/>
        </w:rPr>
        <w:t>1 dotyczące systemów wentylacji przeznaczonych dla szkół</w:t>
      </w:r>
      <w:r w:rsidR="005D754D" w:rsidRPr="00C36A98">
        <w:rPr>
          <w:rFonts w:ascii="Calibri" w:eastAsia="Calibri" w:hAnsi="Calibri" w:cs="Times New Roman"/>
          <w:color w:val="000000" w:themeColor="text1"/>
        </w:rPr>
        <w:t xml:space="preserve"> oraz </w:t>
      </w:r>
      <w:r w:rsidR="00A34897" w:rsidRPr="00C36A98">
        <w:rPr>
          <w:rFonts w:ascii="Calibri" w:eastAsia="Calibri" w:hAnsi="Calibri" w:cs="Times New Roman"/>
          <w:color w:val="000000" w:themeColor="text1"/>
        </w:rPr>
        <w:t>Działanie</w:t>
      </w:r>
      <w:r w:rsidR="005D754D" w:rsidRPr="00C36A98">
        <w:rPr>
          <w:rFonts w:ascii="Calibri" w:eastAsia="Calibri" w:hAnsi="Calibri" w:cs="Times New Roman"/>
          <w:color w:val="000000" w:themeColor="text1"/>
        </w:rPr>
        <w:t xml:space="preserve"> </w:t>
      </w:r>
      <w:r w:rsidR="0075542A" w:rsidRPr="00C36A98">
        <w:rPr>
          <w:rFonts w:ascii="Calibri" w:eastAsia="Calibri" w:hAnsi="Calibri" w:cs="Times New Roman"/>
          <w:color w:val="000000" w:themeColor="text1"/>
        </w:rPr>
        <w:t>2 dotyczące systemów wentylacji przeznaczonych dla lokali mieszkalnych</w:t>
      </w:r>
      <w:r w:rsidRPr="00C36A98">
        <w:t>,</w:t>
      </w:r>
      <w:r w:rsidR="00861722" w:rsidRPr="00C36A98">
        <w:t xml:space="preserve"> ze względów</w:t>
      </w:r>
      <w:r w:rsidR="00D748BB" w:rsidRPr="00C36A98">
        <w:t xml:space="preserve"> wyjaśnionych </w:t>
      </w:r>
      <w:r w:rsidR="00861722" w:rsidRPr="00C36A98">
        <w:t xml:space="preserve">w pkt </w:t>
      </w:r>
      <w:r w:rsidRPr="00C36A98">
        <w:fldChar w:fldCharType="begin"/>
      </w:r>
      <w:r w:rsidRPr="00C36A98">
        <w:instrText xml:space="preserve"> REF _Ref52625619 \r \h  \* MERGEFORMAT </w:instrText>
      </w:r>
      <w:r w:rsidRPr="00C36A98">
        <w:fldChar w:fldCharType="separate"/>
      </w:r>
      <w:r w:rsidR="00AD1446" w:rsidRPr="00C36A98">
        <w:t>1.5</w:t>
      </w:r>
      <w:r w:rsidRPr="00C36A98">
        <w:fldChar w:fldCharType="end"/>
      </w:r>
      <w:r w:rsidRPr="00C36A98">
        <w:t>.</w:t>
      </w:r>
    </w:p>
    <w:p w14:paraId="258AA1CF" w14:textId="272061DA" w:rsidR="00501035" w:rsidRPr="00C36A98" w:rsidRDefault="00CF0A4B" w:rsidP="00E467D7">
      <w:pPr>
        <w:pStyle w:val="Akapitzlist"/>
        <w:numPr>
          <w:ilvl w:val="0"/>
          <w:numId w:val="26"/>
        </w:numPr>
        <w:spacing w:after="0" w:line="240" w:lineRule="auto"/>
        <w:ind w:left="567" w:hanging="425"/>
        <w:jc w:val="both"/>
      </w:pPr>
      <w:r w:rsidRPr="00C36A98">
        <w:t>Ogłoszenie n</w:t>
      </w:r>
      <w:r w:rsidR="004C2A0F" w:rsidRPr="00C36A98">
        <w:t>iniejsze</w:t>
      </w:r>
      <w:r w:rsidRPr="00C36A98">
        <w:t>go</w:t>
      </w:r>
      <w:r w:rsidR="004C2A0F" w:rsidRPr="00C36A98">
        <w:t xml:space="preserve"> postępowani</w:t>
      </w:r>
      <w:r w:rsidRPr="00C36A98">
        <w:t>a</w:t>
      </w:r>
      <w:r w:rsidR="004C2A0F" w:rsidRPr="00C36A98">
        <w:t xml:space="preserve"> zostało poprzedzone procedurą </w:t>
      </w:r>
      <w:r w:rsidR="00626458" w:rsidRPr="00C36A98">
        <w:t>wstępnych konsultacji rynkowych</w:t>
      </w:r>
      <w:r w:rsidR="004C2A0F" w:rsidRPr="00C36A98">
        <w:t>, o</w:t>
      </w:r>
      <w:r w:rsidR="005068B7" w:rsidRPr="00C36A98">
        <w:t> </w:t>
      </w:r>
      <w:r w:rsidR="004C2A0F" w:rsidRPr="00C36A98">
        <w:t>któr</w:t>
      </w:r>
      <w:r w:rsidR="00626458" w:rsidRPr="00C36A98">
        <w:t>ych</w:t>
      </w:r>
      <w:r w:rsidR="004C2A0F" w:rsidRPr="00C36A98">
        <w:t xml:space="preserve"> mowa w art. </w:t>
      </w:r>
      <w:r w:rsidR="00626458" w:rsidRPr="00C36A98">
        <w:t xml:space="preserve">84 </w:t>
      </w:r>
      <w:r w:rsidR="00FF10D6" w:rsidRPr="00C36A98">
        <w:t>Ustawy PZP</w:t>
      </w:r>
      <w:r w:rsidR="00114B94" w:rsidRPr="00C36A98">
        <w:t xml:space="preserve"> </w:t>
      </w:r>
      <w:r w:rsidR="00626458" w:rsidRPr="00C36A98">
        <w:t>(wcześniej zwanych dialogiem technicznym)</w:t>
      </w:r>
      <w:r w:rsidR="00FF10D6" w:rsidRPr="00C36A98">
        <w:t>.</w:t>
      </w:r>
    </w:p>
    <w:p w14:paraId="526E3FB7" w14:textId="274DFCE4" w:rsidR="004C2A0F" w:rsidRPr="00C36A98" w:rsidRDefault="004C2A0F" w:rsidP="00E467D7">
      <w:pPr>
        <w:pStyle w:val="Akapitzlist"/>
        <w:numPr>
          <w:ilvl w:val="0"/>
          <w:numId w:val="26"/>
        </w:numPr>
        <w:spacing w:after="0" w:line="240" w:lineRule="auto"/>
        <w:ind w:left="567" w:hanging="425"/>
        <w:jc w:val="both"/>
      </w:pPr>
      <w:r w:rsidRPr="00C36A98">
        <w:t xml:space="preserve">Rozwiązania proponowane przez Wnioskodawców muszą wpisywać się co najmniej jedną Krajową Inteligentną Specjalizację wskazaną w Załączniku nr </w:t>
      </w:r>
      <w:r w:rsidR="00EB7B56" w:rsidRPr="00C36A98">
        <w:t xml:space="preserve">9 </w:t>
      </w:r>
      <w:r w:rsidRPr="00C36A98">
        <w:t xml:space="preserve">do Regulaminu. </w:t>
      </w:r>
    </w:p>
    <w:p w14:paraId="25BE1E75" w14:textId="6517E48F" w:rsidR="008C5CDA" w:rsidRPr="00C36A98" w:rsidRDefault="0008442B" w:rsidP="00E467D7">
      <w:pPr>
        <w:pStyle w:val="Akapitzlist"/>
        <w:numPr>
          <w:ilvl w:val="0"/>
          <w:numId w:val="26"/>
        </w:numPr>
        <w:spacing w:after="0" w:line="240" w:lineRule="auto"/>
        <w:ind w:left="567" w:hanging="425"/>
        <w:jc w:val="both"/>
      </w:pPr>
      <w:r w:rsidRPr="00C36A98">
        <w:t xml:space="preserve">Przygotowanie Postępowania poprzedzające jego ogłoszenie nastąpiło </w:t>
      </w:r>
      <w:r w:rsidR="008C5CDA" w:rsidRPr="00C36A98">
        <w:t xml:space="preserve">w oparciu o </w:t>
      </w:r>
      <w:r w:rsidRPr="00C36A98">
        <w:t xml:space="preserve">wewnętrzną </w:t>
      </w:r>
      <w:r w:rsidR="008C5CDA" w:rsidRPr="00C36A98">
        <w:t>procedurę NCBR</w:t>
      </w:r>
      <w:r w:rsidR="004E334D" w:rsidRPr="00C36A98">
        <w:t xml:space="preserve"> pn. „</w:t>
      </w:r>
      <w:r w:rsidR="00B262D4" w:rsidRPr="00C36A98">
        <w:t>Przygotowanie i realizacja przedsięwzięć w trybie innowacyjnych zamówień publicznych”</w:t>
      </w:r>
      <w:r w:rsidR="008C5CDA" w:rsidRPr="00C36A98">
        <w:t>.</w:t>
      </w:r>
    </w:p>
    <w:p w14:paraId="6AEBB7A0" w14:textId="77777777" w:rsidR="00A3013C" w:rsidRPr="00C36A98" w:rsidRDefault="0021085F" w:rsidP="00C36A98">
      <w:pPr>
        <w:pStyle w:val="Nagwek2"/>
      </w:pPr>
      <w:bookmarkStart w:id="26" w:name="_Toc53762091"/>
      <w:bookmarkStart w:id="27" w:name="_Toc69201422"/>
      <w:bookmarkStart w:id="28" w:name="_Toc70262447"/>
      <w:bookmarkStart w:id="29" w:name="_Toc72093628"/>
      <w:bookmarkStart w:id="30" w:name="_Toc494180636"/>
      <w:bookmarkStart w:id="31" w:name="_Ref495417300"/>
      <w:bookmarkStart w:id="32" w:name="_Toc496261288"/>
      <w:bookmarkStart w:id="33" w:name="_Toc503862996"/>
      <w:r w:rsidRPr="00C36A98">
        <w:t xml:space="preserve">Omówienie formuły </w:t>
      </w:r>
      <w:r w:rsidR="002F344B" w:rsidRPr="00C36A98">
        <w:t>PCP</w:t>
      </w:r>
      <w:bookmarkEnd w:id="26"/>
      <w:bookmarkEnd w:id="27"/>
      <w:bookmarkEnd w:id="28"/>
      <w:bookmarkEnd w:id="29"/>
    </w:p>
    <w:p w14:paraId="753F89C0" w14:textId="65819947" w:rsidR="00EA05DF" w:rsidRPr="00C36A98" w:rsidRDefault="0066051D" w:rsidP="00E467D7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Bidi"/>
        </w:rPr>
      </w:pPr>
      <w:r w:rsidRPr="00C36A98">
        <w:rPr>
          <w:rFonts w:cstheme="majorBidi"/>
        </w:rPr>
        <w:t xml:space="preserve">W </w:t>
      </w:r>
      <w:r w:rsidR="00EA05DF" w:rsidRPr="00C36A98">
        <w:rPr>
          <w:rFonts w:cstheme="majorBidi"/>
        </w:rPr>
        <w:t>cz</w:t>
      </w:r>
      <w:r w:rsidR="3EF1EB21" w:rsidRPr="00C36A98">
        <w:rPr>
          <w:rFonts w:cstheme="majorBidi"/>
        </w:rPr>
        <w:t xml:space="preserve">ęści </w:t>
      </w:r>
      <w:r w:rsidR="00EA05DF" w:rsidRPr="00C36A98">
        <w:rPr>
          <w:rFonts w:cstheme="majorBidi"/>
        </w:rPr>
        <w:t>2.3 pkt 31 Zasad Ramowych wskazano, że podmioty udzielające zamówień publicznych mogą zamawiać usługi badawcze i rozwojowe od przedsiębiorstw</w:t>
      </w:r>
      <w:r w:rsidR="004F2CD3" w:rsidRPr="00C36A98">
        <w:rPr>
          <w:rFonts w:cstheme="majorBidi"/>
        </w:rPr>
        <w:t xml:space="preserve"> </w:t>
      </w:r>
      <w:r w:rsidR="0021085F" w:rsidRPr="00C36A98">
        <w:rPr>
          <w:rFonts w:cstheme="majorBidi"/>
        </w:rPr>
        <w:t>(</w:t>
      </w:r>
      <w:r w:rsidR="00517628" w:rsidRPr="00C36A98">
        <w:rPr>
          <w:rFonts w:cstheme="majorBidi"/>
        </w:rPr>
        <w:t>w tym podmiotów realizujących usług</w:t>
      </w:r>
      <w:r w:rsidR="00E21CB5" w:rsidRPr="00C36A98">
        <w:rPr>
          <w:rFonts w:cstheme="majorBidi"/>
        </w:rPr>
        <w:t xml:space="preserve">i w zakresie prowadzenia </w:t>
      </w:r>
      <w:r w:rsidR="009D640A" w:rsidRPr="00C36A98">
        <w:rPr>
          <w:rFonts w:cstheme="majorBidi"/>
        </w:rPr>
        <w:t xml:space="preserve">Prac </w:t>
      </w:r>
      <w:r w:rsidR="00E21CB5" w:rsidRPr="00C36A98">
        <w:rPr>
          <w:rFonts w:cstheme="majorBidi"/>
        </w:rPr>
        <w:t>B+</w:t>
      </w:r>
      <w:r w:rsidR="00517628" w:rsidRPr="00C36A98">
        <w:rPr>
          <w:rFonts w:cstheme="majorBidi"/>
        </w:rPr>
        <w:t>R w ramach prowadzonej działalności gospodarczej</w:t>
      </w:r>
      <w:r w:rsidR="00401E7A" w:rsidRPr="00C36A98">
        <w:rPr>
          <w:rFonts w:cstheme="majorBidi"/>
        </w:rPr>
        <w:t>, takie jak przedsiębiorstwa, uczelnie, instytuty badawcze, konsorcja i inne</w:t>
      </w:r>
      <w:r w:rsidR="0021085F" w:rsidRPr="00C36A98">
        <w:rPr>
          <w:rFonts w:cstheme="majorBidi"/>
        </w:rPr>
        <w:t>)</w:t>
      </w:r>
      <w:r w:rsidR="00517628" w:rsidRPr="00C36A98">
        <w:rPr>
          <w:rFonts w:cstheme="majorBidi"/>
        </w:rPr>
        <w:t>,</w:t>
      </w:r>
      <w:r w:rsidR="00EA05DF" w:rsidRPr="00C36A98">
        <w:rPr>
          <w:rFonts w:cstheme="majorBidi"/>
        </w:rPr>
        <w:t xml:space="preserve"> </w:t>
      </w:r>
      <w:r w:rsidR="00EA05DF" w:rsidRPr="00C36A98">
        <w:rPr>
          <w:rFonts w:cstheme="majorBidi"/>
        </w:rPr>
        <w:lastRenderedPageBreak/>
        <w:t xml:space="preserve">zarówno poprzez procedury opracowania na wyłączność, jak i </w:t>
      </w:r>
      <w:r w:rsidR="00D661AF" w:rsidRPr="00C36A98">
        <w:rPr>
          <w:rFonts w:cstheme="majorBidi"/>
          <w:b/>
          <w:bCs/>
        </w:rPr>
        <w:t>Z</w:t>
      </w:r>
      <w:r w:rsidR="00EA05DF" w:rsidRPr="00C36A98">
        <w:rPr>
          <w:rFonts w:cstheme="majorBidi"/>
          <w:b/>
          <w:bCs/>
        </w:rPr>
        <w:t xml:space="preserve">amówienia </w:t>
      </w:r>
      <w:r w:rsidR="00D661AF" w:rsidRPr="00C36A98">
        <w:rPr>
          <w:rFonts w:cstheme="majorBidi"/>
          <w:b/>
          <w:bCs/>
        </w:rPr>
        <w:t>P</w:t>
      </w:r>
      <w:r w:rsidR="00EA05DF" w:rsidRPr="00C36A98">
        <w:rPr>
          <w:rFonts w:cstheme="majorBidi"/>
          <w:b/>
          <w:bCs/>
        </w:rPr>
        <w:t>rzedkomercyjne</w:t>
      </w:r>
      <w:r w:rsidR="00EA05DF" w:rsidRPr="00C36A98">
        <w:rPr>
          <w:rFonts w:cstheme="majorBidi"/>
        </w:rPr>
        <w:t xml:space="preserve">. </w:t>
      </w:r>
      <w:r w:rsidR="009B4CE5" w:rsidRPr="00C36A98">
        <w:rPr>
          <w:rFonts w:cstheme="majorBidi"/>
        </w:rPr>
        <w:t>Jak wskazano w motywie 47 Dyrektywy 2014/24/UE: „</w:t>
      </w:r>
      <w:r w:rsidR="009B4CE5" w:rsidRPr="00C36A98">
        <w:t>Organy publiczne powinny optymalnie pod względem strategicznym wykorzystać zamówienia publiczne w celu wspierania innowacji. Zakup innowacyjnych produktów, robót budowlanych i usług odgrywa kluczową rolę w poprawie skuteczności i jakości usług publicznych, przyczyniając się przy tym do rozwiązywania poważnych problemów społecznych. Pozwala także uzyskać optymalną relację jakości do wielkości zainwestowanych środków publicznych, jak również szersze korzyści gospodarcze, środowiskowe i społeczne pod względem generowania nowych pomysłów, przełożenia ich na produkty i usługi innowacyjne, wspierając w ten sposób trwały wzrost gospodarczy.”</w:t>
      </w:r>
    </w:p>
    <w:p w14:paraId="21948E40" w14:textId="77777777" w:rsidR="00A3013C" w:rsidRPr="00C36A98" w:rsidRDefault="00EA05DF" w:rsidP="00E467D7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36A98">
        <w:rPr>
          <w:rFonts w:cstheme="majorHAnsi"/>
        </w:rPr>
        <w:t>Podstawowe cechy</w:t>
      </w:r>
      <w:r w:rsidR="00A3013C" w:rsidRPr="00C36A98">
        <w:rPr>
          <w:rFonts w:cstheme="majorHAnsi"/>
        </w:rPr>
        <w:t xml:space="preserve"> </w:t>
      </w:r>
      <w:r w:rsidR="00D661AF" w:rsidRPr="00C36A98">
        <w:rPr>
          <w:rFonts w:cstheme="majorHAnsi"/>
          <w:b/>
          <w:color w:val="C00000"/>
        </w:rPr>
        <w:t>Z</w:t>
      </w:r>
      <w:r w:rsidRPr="00C36A98">
        <w:rPr>
          <w:rFonts w:cstheme="majorHAnsi"/>
          <w:b/>
          <w:color w:val="C00000"/>
        </w:rPr>
        <w:t xml:space="preserve">amówienia </w:t>
      </w:r>
      <w:r w:rsidR="00D661AF" w:rsidRPr="00C36A98">
        <w:rPr>
          <w:rFonts w:cstheme="majorHAnsi"/>
          <w:b/>
          <w:color w:val="C00000"/>
        </w:rPr>
        <w:t>P</w:t>
      </w:r>
      <w:r w:rsidRPr="00C36A98">
        <w:rPr>
          <w:rFonts w:cstheme="majorHAnsi"/>
          <w:b/>
          <w:color w:val="C00000"/>
        </w:rPr>
        <w:t>rzedkomercyjnego</w:t>
      </w:r>
      <w:r w:rsidRPr="00C36A98">
        <w:rPr>
          <w:rFonts w:cstheme="majorHAnsi"/>
          <w:color w:val="C00000"/>
        </w:rPr>
        <w:t xml:space="preserve"> </w:t>
      </w:r>
      <w:r w:rsidRPr="00C36A98">
        <w:rPr>
          <w:rFonts w:cstheme="majorHAnsi"/>
        </w:rPr>
        <w:t xml:space="preserve">można określić </w:t>
      </w:r>
      <w:r w:rsidR="00517628" w:rsidRPr="00C36A98">
        <w:rPr>
          <w:rFonts w:cstheme="majorHAnsi"/>
        </w:rPr>
        <w:t>w następujący sposób</w:t>
      </w:r>
      <w:r w:rsidR="00A3013C" w:rsidRPr="00C36A98">
        <w:rPr>
          <w:rFonts w:cstheme="majorHAnsi"/>
        </w:rPr>
        <w:t>:</w:t>
      </w:r>
    </w:p>
    <w:p w14:paraId="5B21FEB2" w14:textId="77777777" w:rsidR="00EA05DF" w:rsidRPr="00C36A98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C36A98">
        <w:rPr>
          <w:rFonts w:cstheme="majorHAnsi"/>
        </w:rPr>
        <w:t>Z</w:t>
      </w:r>
      <w:r w:rsidR="00A3013C" w:rsidRPr="00C36A98">
        <w:rPr>
          <w:rFonts w:cstheme="majorHAnsi"/>
        </w:rPr>
        <w:t xml:space="preserve">amówienie </w:t>
      </w:r>
      <w:r w:rsidRPr="00C36A98">
        <w:rPr>
          <w:rFonts w:cstheme="majorHAnsi"/>
        </w:rPr>
        <w:t>P</w:t>
      </w:r>
      <w:r w:rsidR="00A3013C" w:rsidRPr="00C36A98">
        <w:rPr>
          <w:rFonts w:cstheme="majorHAnsi"/>
        </w:rPr>
        <w:t xml:space="preserve">rzedkomercyjne </w:t>
      </w:r>
      <w:r w:rsidR="007A43F6" w:rsidRPr="00C36A98">
        <w:rPr>
          <w:rFonts w:cstheme="majorHAnsi"/>
          <w:b/>
        </w:rPr>
        <w:t xml:space="preserve">dotyczy usług badawczych i </w:t>
      </w:r>
      <w:r w:rsidR="00A3013C" w:rsidRPr="00C36A98">
        <w:rPr>
          <w:rFonts w:cstheme="majorHAnsi"/>
          <w:b/>
        </w:rPr>
        <w:t>rozwojowych</w:t>
      </w:r>
      <w:r w:rsidR="00A3013C" w:rsidRPr="00C36A98">
        <w:rPr>
          <w:rFonts w:cstheme="majorHAnsi"/>
        </w:rPr>
        <w:t>;</w:t>
      </w:r>
    </w:p>
    <w:p w14:paraId="4234DD83" w14:textId="77777777" w:rsidR="00EA05DF" w:rsidRPr="00C36A98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C36A98">
        <w:rPr>
          <w:rFonts w:cstheme="majorHAnsi"/>
        </w:rPr>
        <w:t>Z</w:t>
      </w:r>
      <w:r w:rsidR="00A3013C" w:rsidRPr="00C36A98">
        <w:rPr>
          <w:rFonts w:cstheme="majorHAnsi"/>
        </w:rPr>
        <w:t xml:space="preserve">amówienie </w:t>
      </w:r>
      <w:r w:rsidRPr="00C36A98">
        <w:rPr>
          <w:rFonts w:cstheme="majorHAnsi"/>
        </w:rPr>
        <w:t>P</w:t>
      </w:r>
      <w:r w:rsidR="00A3013C" w:rsidRPr="00C36A98">
        <w:rPr>
          <w:rFonts w:cstheme="majorHAnsi"/>
        </w:rPr>
        <w:t xml:space="preserve">rzedkomercyjne </w:t>
      </w:r>
      <w:r w:rsidR="00A3013C" w:rsidRPr="00C36A98">
        <w:rPr>
          <w:rFonts w:cstheme="majorHAnsi"/>
          <w:b/>
        </w:rPr>
        <w:t xml:space="preserve">prowadzone </w:t>
      </w:r>
      <w:r w:rsidR="00EA05DF" w:rsidRPr="00C36A98">
        <w:rPr>
          <w:rFonts w:cstheme="majorHAnsi"/>
          <w:b/>
        </w:rPr>
        <w:t>jest w otwartej, transparentnej</w:t>
      </w:r>
      <w:r w:rsidR="00EA05DF" w:rsidRPr="00C36A98">
        <w:rPr>
          <w:rFonts w:cstheme="majorHAnsi"/>
          <w:b/>
        </w:rPr>
        <w:br/>
      </w:r>
      <w:r w:rsidR="00A3013C" w:rsidRPr="00C36A98">
        <w:rPr>
          <w:rFonts w:cstheme="majorHAnsi"/>
          <w:b/>
        </w:rPr>
        <w:t>i niedyskryminacyjnej procedurze wyboru wykonawców zamówienia</w:t>
      </w:r>
      <w:r w:rsidR="00A3013C" w:rsidRPr="00C36A98">
        <w:rPr>
          <w:rFonts w:cstheme="majorHAnsi"/>
        </w:rPr>
        <w:t>;</w:t>
      </w:r>
    </w:p>
    <w:p w14:paraId="0122C52F" w14:textId="77777777" w:rsidR="00EA05DF" w:rsidRPr="00C36A98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C36A98">
        <w:rPr>
          <w:rFonts w:cstheme="majorHAnsi"/>
        </w:rPr>
        <w:t>Z</w:t>
      </w:r>
      <w:r w:rsidR="00A3013C" w:rsidRPr="00C36A98">
        <w:rPr>
          <w:rFonts w:cstheme="majorHAnsi"/>
        </w:rPr>
        <w:t xml:space="preserve">amówienie </w:t>
      </w:r>
      <w:r w:rsidRPr="00C36A98">
        <w:rPr>
          <w:rFonts w:cstheme="majorHAnsi"/>
        </w:rPr>
        <w:t>P</w:t>
      </w:r>
      <w:r w:rsidR="00A3013C" w:rsidRPr="00C36A98">
        <w:rPr>
          <w:rFonts w:cstheme="majorHAnsi"/>
        </w:rPr>
        <w:t xml:space="preserve">rzedkomercyjne </w:t>
      </w:r>
      <w:r w:rsidRPr="00C36A98">
        <w:rPr>
          <w:rFonts w:cstheme="majorHAnsi"/>
        </w:rPr>
        <w:t>dopuszcza</w:t>
      </w:r>
      <w:r w:rsidR="00A3013C" w:rsidRPr="00C36A98">
        <w:rPr>
          <w:rFonts w:cstheme="majorHAnsi"/>
        </w:rPr>
        <w:t xml:space="preserve"> </w:t>
      </w:r>
      <w:r w:rsidR="00A3013C" w:rsidRPr="00C36A98">
        <w:rPr>
          <w:rFonts w:cstheme="majorHAnsi"/>
          <w:b/>
        </w:rPr>
        <w:t xml:space="preserve">prowadzenie prac badawczo-rozwojowych </w:t>
      </w:r>
      <w:r w:rsidR="00EA05DF" w:rsidRPr="00C36A98">
        <w:rPr>
          <w:rFonts w:cstheme="majorHAnsi"/>
          <w:b/>
        </w:rPr>
        <w:br/>
      </w:r>
      <w:r w:rsidR="00A3013C" w:rsidRPr="00C36A98">
        <w:rPr>
          <w:rFonts w:cstheme="majorHAnsi"/>
          <w:b/>
        </w:rPr>
        <w:t>w fazach, w których wykonawcy ze sobą konkurują, zmierzając do stworzenia najlepszego rozwiązania</w:t>
      </w:r>
      <w:r w:rsidR="00A3013C" w:rsidRPr="00C36A98">
        <w:rPr>
          <w:rFonts w:cstheme="majorHAnsi"/>
        </w:rPr>
        <w:t>;</w:t>
      </w:r>
    </w:p>
    <w:p w14:paraId="2DF34057" w14:textId="68C0221A" w:rsidR="00EA05DF" w:rsidRPr="00C36A98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Bidi"/>
        </w:rPr>
      </w:pPr>
      <w:r w:rsidRPr="00C36A98">
        <w:rPr>
          <w:rFonts w:cstheme="majorBidi"/>
        </w:rPr>
        <w:t>Z</w:t>
      </w:r>
      <w:r w:rsidR="00A3013C" w:rsidRPr="00C36A98">
        <w:rPr>
          <w:rFonts w:cstheme="majorBidi"/>
        </w:rPr>
        <w:t xml:space="preserve">amówienie </w:t>
      </w:r>
      <w:r w:rsidRPr="00C36A98">
        <w:rPr>
          <w:rFonts w:cstheme="majorBidi"/>
        </w:rPr>
        <w:t>P</w:t>
      </w:r>
      <w:r w:rsidR="00A3013C" w:rsidRPr="00C36A98">
        <w:rPr>
          <w:rFonts w:cstheme="majorBidi"/>
        </w:rPr>
        <w:t xml:space="preserve">rzedkomercyjne </w:t>
      </w:r>
      <w:r w:rsidRPr="00C36A98">
        <w:rPr>
          <w:rFonts w:cstheme="majorBidi"/>
        </w:rPr>
        <w:t>dopuszcza</w:t>
      </w:r>
      <w:r w:rsidR="00A3013C" w:rsidRPr="00C36A98">
        <w:rPr>
          <w:rFonts w:cstheme="majorBidi"/>
        </w:rPr>
        <w:t xml:space="preserve">, że </w:t>
      </w:r>
      <w:r w:rsidR="00A3013C" w:rsidRPr="00C36A98">
        <w:rPr>
          <w:rFonts w:cstheme="majorBidi"/>
          <w:b/>
          <w:bCs/>
        </w:rPr>
        <w:t xml:space="preserve">po każdej fazie prac badawczo-rozwojowych dochodzi do oceny </w:t>
      </w:r>
      <w:r w:rsidR="002F2CDC" w:rsidRPr="00C36A98">
        <w:rPr>
          <w:rFonts w:cstheme="majorBidi"/>
          <w:b/>
          <w:bCs/>
        </w:rPr>
        <w:t xml:space="preserve">wyników </w:t>
      </w:r>
      <w:r w:rsidR="00A3013C" w:rsidRPr="00C36A98">
        <w:rPr>
          <w:rFonts w:cstheme="majorBidi"/>
          <w:b/>
          <w:bCs/>
        </w:rPr>
        <w:t xml:space="preserve">prac wykonawców, zmierzającej do wyboru </w:t>
      </w:r>
      <w:r w:rsidR="00401E7A" w:rsidRPr="00C36A98">
        <w:rPr>
          <w:rFonts w:cstheme="majorBidi"/>
          <w:b/>
          <w:bCs/>
        </w:rPr>
        <w:t xml:space="preserve">najlepszych </w:t>
      </w:r>
      <w:r w:rsidR="00A3013C" w:rsidRPr="00C36A98">
        <w:rPr>
          <w:rFonts w:cstheme="majorBidi"/>
          <w:b/>
          <w:bCs/>
        </w:rPr>
        <w:t>rozwiąza</w:t>
      </w:r>
      <w:r w:rsidR="00401E7A" w:rsidRPr="00C36A98">
        <w:rPr>
          <w:rFonts w:cstheme="majorBidi"/>
          <w:b/>
          <w:bCs/>
        </w:rPr>
        <w:t>ń</w:t>
      </w:r>
      <w:r w:rsidR="00A3013C" w:rsidRPr="00C36A98">
        <w:rPr>
          <w:rFonts w:cstheme="majorBidi"/>
          <w:b/>
          <w:bCs/>
        </w:rPr>
        <w:t>/</w:t>
      </w:r>
      <w:r w:rsidR="00401E7A" w:rsidRPr="00C36A98">
        <w:rPr>
          <w:rFonts w:cstheme="majorBidi"/>
          <w:b/>
          <w:bCs/>
        </w:rPr>
        <w:t xml:space="preserve">rozwiązań </w:t>
      </w:r>
      <w:r w:rsidR="00A3013C" w:rsidRPr="00C36A98">
        <w:rPr>
          <w:rFonts w:cstheme="majorBidi"/>
          <w:b/>
          <w:bCs/>
        </w:rPr>
        <w:t xml:space="preserve">najbardziej </w:t>
      </w:r>
      <w:r w:rsidR="00E95116" w:rsidRPr="00C36A98">
        <w:rPr>
          <w:rFonts w:cstheme="majorBidi"/>
          <w:b/>
          <w:bCs/>
        </w:rPr>
        <w:t xml:space="preserve">odpowiadających </w:t>
      </w:r>
      <w:r w:rsidR="1D190E2A" w:rsidRPr="00C36A98">
        <w:rPr>
          <w:rFonts w:cstheme="majorBidi"/>
          <w:b/>
          <w:bCs/>
        </w:rPr>
        <w:t>Wymaganiom</w:t>
      </w:r>
      <w:r w:rsidR="00A3013C" w:rsidRPr="00C36A98">
        <w:rPr>
          <w:rFonts w:cstheme="majorBidi"/>
          <w:b/>
          <w:bCs/>
        </w:rPr>
        <w:t xml:space="preserve"> instytucji zamawiającej</w:t>
      </w:r>
      <w:r w:rsidR="00A3013C" w:rsidRPr="00C36A98">
        <w:rPr>
          <w:rFonts w:cstheme="majorBidi"/>
        </w:rPr>
        <w:t>;</w:t>
      </w:r>
    </w:p>
    <w:p w14:paraId="67F82026" w14:textId="77777777" w:rsidR="00EA05DF" w:rsidRPr="00C36A98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C36A98">
        <w:rPr>
          <w:rFonts w:cstheme="majorHAnsi"/>
        </w:rPr>
        <w:t>Z</w:t>
      </w:r>
      <w:r w:rsidR="00A3013C" w:rsidRPr="00C36A98">
        <w:rPr>
          <w:rFonts w:cstheme="majorHAnsi"/>
        </w:rPr>
        <w:t xml:space="preserve">amówienie </w:t>
      </w:r>
      <w:r w:rsidRPr="00C36A98">
        <w:rPr>
          <w:rFonts w:cstheme="majorHAnsi"/>
        </w:rPr>
        <w:t>P</w:t>
      </w:r>
      <w:r w:rsidR="00A3013C" w:rsidRPr="00C36A98">
        <w:rPr>
          <w:rFonts w:cstheme="majorHAnsi"/>
        </w:rPr>
        <w:t xml:space="preserve">rzedkomercyjne przewiduje, że </w:t>
      </w:r>
      <w:r w:rsidR="000F2FDB" w:rsidRPr="00C36A98">
        <w:rPr>
          <w:rFonts w:cstheme="majorHAnsi"/>
          <w:b/>
        </w:rPr>
        <w:t>Z</w:t>
      </w:r>
      <w:r w:rsidR="00A3013C" w:rsidRPr="00C36A98">
        <w:rPr>
          <w:rFonts w:cstheme="majorHAnsi"/>
          <w:b/>
        </w:rPr>
        <w:t xml:space="preserve">amawiający oraz </w:t>
      </w:r>
      <w:r w:rsidR="000F2FDB" w:rsidRPr="00C36A98">
        <w:rPr>
          <w:rFonts w:cstheme="majorHAnsi"/>
          <w:b/>
        </w:rPr>
        <w:t>W</w:t>
      </w:r>
      <w:r w:rsidR="00A3013C" w:rsidRPr="00C36A98">
        <w:rPr>
          <w:rFonts w:cstheme="majorHAnsi"/>
          <w:b/>
        </w:rPr>
        <w:t>ykonawcy wspólnie poznają swoje oczekiwania i możliwości</w:t>
      </w:r>
      <w:r w:rsidR="00A3013C" w:rsidRPr="00C36A98">
        <w:rPr>
          <w:rFonts w:cstheme="majorHAnsi"/>
        </w:rPr>
        <w:t>;</w:t>
      </w:r>
    </w:p>
    <w:p w14:paraId="6380944D" w14:textId="77777777" w:rsidR="00FF16FC" w:rsidRPr="00C36A98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C36A98">
        <w:rPr>
          <w:rFonts w:cstheme="majorHAnsi"/>
        </w:rPr>
        <w:t>Z</w:t>
      </w:r>
      <w:r w:rsidR="00A3013C" w:rsidRPr="00C36A98">
        <w:rPr>
          <w:rFonts w:cstheme="majorHAnsi"/>
        </w:rPr>
        <w:t xml:space="preserve">amówienie </w:t>
      </w:r>
      <w:r w:rsidRPr="00C36A98">
        <w:rPr>
          <w:rFonts w:cstheme="majorHAnsi"/>
        </w:rPr>
        <w:t>P</w:t>
      </w:r>
      <w:r w:rsidR="00A3013C" w:rsidRPr="00C36A98">
        <w:rPr>
          <w:rFonts w:cstheme="majorHAnsi"/>
        </w:rPr>
        <w:t xml:space="preserve">rzedkomercyjne </w:t>
      </w:r>
      <w:r w:rsidR="00A3013C" w:rsidRPr="00C36A98">
        <w:rPr>
          <w:rFonts w:cstheme="majorHAnsi"/>
          <w:b/>
        </w:rPr>
        <w:t>przewiduje</w:t>
      </w:r>
      <w:r w:rsidR="00DD4EF4" w:rsidRPr="00C36A98">
        <w:rPr>
          <w:rFonts w:cstheme="majorHAnsi"/>
          <w:b/>
        </w:rPr>
        <w:t xml:space="preserve"> </w:t>
      </w:r>
      <w:r w:rsidR="00A3013C" w:rsidRPr="00C36A98">
        <w:rPr>
          <w:rFonts w:cstheme="majorHAnsi"/>
          <w:b/>
        </w:rPr>
        <w:t xml:space="preserve">podział ryzyka i korzyści wynikających </w:t>
      </w:r>
      <w:r w:rsidR="000F2FDB" w:rsidRPr="00C36A98">
        <w:rPr>
          <w:rFonts w:cstheme="majorHAnsi"/>
          <w:b/>
        </w:rPr>
        <w:br/>
      </w:r>
      <w:r w:rsidR="00A3013C" w:rsidRPr="00C36A98">
        <w:rPr>
          <w:rFonts w:cstheme="majorHAnsi"/>
          <w:b/>
        </w:rPr>
        <w:t>z prowadzenia zamówienia</w:t>
      </w:r>
      <w:r w:rsidR="006007DD" w:rsidRPr="00C36A98">
        <w:rPr>
          <w:rFonts w:cstheme="majorHAnsi"/>
          <w:b/>
        </w:rPr>
        <w:t>, na warunkach rynkowych</w:t>
      </w:r>
      <w:r w:rsidR="00FF16FC" w:rsidRPr="00C36A98">
        <w:rPr>
          <w:rFonts w:cstheme="majorHAnsi"/>
          <w:b/>
        </w:rPr>
        <w:t>,</w:t>
      </w:r>
    </w:p>
    <w:p w14:paraId="5FFDD350" w14:textId="77777777" w:rsidR="00610135" w:rsidRPr="00C36A98" w:rsidRDefault="00FF16FC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C36A98">
        <w:rPr>
          <w:rFonts w:cstheme="majorHAnsi"/>
          <w:b/>
        </w:rPr>
        <w:t xml:space="preserve">Dopuszczalne w ramach Zamówienia Przedkomercyjnego jest opracowanie </w:t>
      </w:r>
      <w:r w:rsidR="00B97289" w:rsidRPr="00C36A98">
        <w:rPr>
          <w:rFonts w:cstheme="majorHAnsi"/>
          <w:b/>
        </w:rPr>
        <w:t>demonstratora technologii</w:t>
      </w:r>
      <w:r w:rsidR="00610135" w:rsidRPr="00C36A98">
        <w:rPr>
          <w:rFonts w:cstheme="majorHAnsi"/>
          <w:b/>
        </w:rPr>
        <w:t>,</w:t>
      </w:r>
    </w:p>
    <w:p w14:paraId="56C6422F" w14:textId="4C9F8A89" w:rsidR="00EA05DF" w:rsidRPr="00C36A98" w:rsidRDefault="00610135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C36A98">
        <w:rPr>
          <w:rFonts w:cstheme="majorHAnsi"/>
          <w:b/>
        </w:rPr>
        <w:t>Dopuszczalne w ramach Zamówienia Przedkomercyjnego jest realizowanie innego przedmiotu zamówienia</w:t>
      </w:r>
      <w:r w:rsidR="00FE6544" w:rsidRPr="00C36A98">
        <w:rPr>
          <w:rFonts w:cstheme="majorHAnsi"/>
          <w:b/>
        </w:rPr>
        <w:t xml:space="preserve"> niż usługi badawczo-rozwojowe</w:t>
      </w:r>
      <w:r w:rsidRPr="00C36A98">
        <w:rPr>
          <w:rFonts w:cstheme="majorHAnsi"/>
          <w:b/>
        </w:rPr>
        <w:t>, o ile takiego przedmiotu zamówienia nie można oddzielić od usług badawczo-rozwojowych, a usługi badawczo-rozwojowe stanowią główny przedmiot zamówienia</w:t>
      </w:r>
      <w:r w:rsidR="00A3013C" w:rsidRPr="00C36A98">
        <w:rPr>
          <w:rFonts w:cstheme="majorHAnsi"/>
        </w:rPr>
        <w:t>.</w:t>
      </w:r>
    </w:p>
    <w:p w14:paraId="0EE5FAB7" w14:textId="79C05FE3" w:rsidR="00282734" w:rsidRPr="00C36A98" w:rsidRDefault="00D661AF" w:rsidP="00E467D7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Bidi"/>
        </w:rPr>
      </w:pPr>
      <w:r w:rsidRPr="00C36A98">
        <w:rPr>
          <w:rFonts w:cstheme="majorBidi"/>
          <w:b/>
          <w:bCs/>
        </w:rPr>
        <w:t>Zamówienie P</w:t>
      </w:r>
      <w:r w:rsidR="00A3013C" w:rsidRPr="00C36A98">
        <w:rPr>
          <w:rFonts w:cstheme="majorBidi"/>
          <w:b/>
          <w:bCs/>
        </w:rPr>
        <w:t xml:space="preserve">rzedkomercyjne nie </w:t>
      </w:r>
      <w:r w:rsidR="000F2FDB" w:rsidRPr="00C36A98">
        <w:rPr>
          <w:rFonts w:cstheme="majorBidi"/>
          <w:b/>
          <w:bCs/>
        </w:rPr>
        <w:t xml:space="preserve">zostało </w:t>
      </w:r>
      <w:r w:rsidR="00A3013C" w:rsidRPr="00C36A98">
        <w:rPr>
          <w:rFonts w:cstheme="majorBidi"/>
          <w:b/>
          <w:bCs/>
        </w:rPr>
        <w:t>zdefiniowane w polskim prawodawstwie.</w:t>
      </w:r>
      <w:r w:rsidR="00A3013C" w:rsidRPr="00C36A98">
        <w:rPr>
          <w:rFonts w:cstheme="majorBidi"/>
        </w:rPr>
        <w:t xml:space="preserve"> </w:t>
      </w:r>
      <w:r w:rsidR="00282734" w:rsidRPr="00C36A98">
        <w:rPr>
          <w:rFonts w:cstheme="majorBidi"/>
        </w:rPr>
        <w:t>Z</w:t>
      </w:r>
      <w:r w:rsidR="00A3013C" w:rsidRPr="00C36A98">
        <w:rPr>
          <w:rFonts w:cstheme="majorBidi"/>
        </w:rPr>
        <w:t>godnie</w:t>
      </w:r>
      <w:r w:rsidR="00282734" w:rsidRPr="00C36A98">
        <w:rPr>
          <w:rFonts w:cstheme="majorBidi"/>
        </w:rPr>
        <w:t xml:space="preserve"> jednak</w:t>
      </w:r>
      <w:r w:rsidR="00A3013C" w:rsidRPr="00C36A98">
        <w:rPr>
          <w:rFonts w:cstheme="majorBidi"/>
        </w:rPr>
        <w:t xml:space="preserve"> z art. </w:t>
      </w:r>
      <w:r w:rsidR="00373D6A" w:rsidRPr="00C36A98">
        <w:rPr>
          <w:rFonts w:cstheme="majorBidi"/>
        </w:rPr>
        <w:t xml:space="preserve">11 ust. 1 pkt 3 </w:t>
      </w:r>
      <w:r w:rsidR="00282734" w:rsidRPr="00C36A98">
        <w:rPr>
          <w:rFonts w:cstheme="majorBidi"/>
        </w:rPr>
        <w:t xml:space="preserve">Ustawy </w:t>
      </w:r>
      <w:r w:rsidR="00EC126E" w:rsidRPr="00C36A98">
        <w:rPr>
          <w:rFonts w:cstheme="majorBidi"/>
        </w:rPr>
        <w:t>PZP</w:t>
      </w:r>
      <w:r w:rsidR="00A3013C" w:rsidRPr="00C36A98">
        <w:rPr>
          <w:rFonts w:cstheme="majorBidi"/>
        </w:rPr>
        <w:t xml:space="preserve"> (</w:t>
      </w:r>
      <w:r w:rsidR="00373D6A" w:rsidRPr="00C36A98">
        <w:rPr>
          <w:rFonts w:cstheme="majorBidi"/>
        </w:rPr>
        <w:t>stanowiącym implementację</w:t>
      </w:r>
      <w:r w:rsidR="00A3013C" w:rsidRPr="00C36A98">
        <w:rPr>
          <w:rFonts w:cstheme="majorBidi"/>
        </w:rPr>
        <w:t xml:space="preserve"> </w:t>
      </w:r>
      <w:r w:rsidR="00A303F2" w:rsidRPr="00C36A98">
        <w:rPr>
          <w:rFonts w:cstheme="majorBidi"/>
        </w:rPr>
        <w:t xml:space="preserve">do krajowego porządku prawnego </w:t>
      </w:r>
      <w:r w:rsidR="00A3013C" w:rsidRPr="00C36A98">
        <w:rPr>
          <w:rFonts w:cstheme="majorBidi"/>
        </w:rPr>
        <w:t xml:space="preserve">art. 14 Dyrektywy 2014/24/UE) nie stosuje się przepisów </w:t>
      </w:r>
      <w:r w:rsidR="00282734" w:rsidRPr="00C36A98">
        <w:rPr>
          <w:rFonts w:cstheme="majorBidi"/>
        </w:rPr>
        <w:t xml:space="preserve">Ustawy </w:t>
      </w:r>
      <w:r w:rsidR="00A3013C" w:rsidRPr="00C36A98">
        <w:rPr>
          <w:rFonts w:cstheme="majorBidi"/>
        </w:rPr>
        <w:t>PZP do zamówień, który</w:t>
      </w:r>
      <w:r w:rsidR="000F2FDB" w:rsidRPr="00C36A98">
        <w:rPr>
          <w:rFonts w:cstheme="majorBidi"/>
        </w:rPr>
        <w:t>ch</w:t>
      </w:r>
      <w:r w:rsidR="00A3013C" w:rsidRPr="00C36A98">
        <w:rPr>
          <w:rFonts w:cstheme="majorBidi"/>
        </w:rPr>
        <w:t xml:space="preserve"> przedmiotem są „usługi badawcze i rozwojowe, chyba że są one objęte kodami CPV od 73000000-2 do 73120000-9, 73300000-5, 73420000-2 i 73430000-5 […] oraz jeżeli spełnione są </w:t>
      </w:r>
      <w:r w:rsidR="00A3013C" w:rsidRPr="00C36A98">
        <w:rPr>
          <w:rFonts w:cstheme="majorBidi"/>
          <w:b/>
          <w:bCs/>
        </w:rPr>
        <w:t>łącznie</w:t>
      </w:r>
      <w:r w:rsidR="00A3013C" w:rsidRPr="00C36A98">
        <w:rPr>
          <w:rFonts w:cstheme="majorBidi"/>
        </w:rPr>
        <w:t xml:space="preserve"> następujące warunki: </w:t>
      </w:r>
      <w:r w:rsidR="00373D6A" w:rsidRPr="00C36A98">
        <w:rPr>
          <w:rFonts w:cstheme="majorBidi"/>
        </w:rPr>
        <w:t xml:space="preserve">a) </w:t>
      </w:r>
      <w:r w:rsidR="00A3013C" w:rsidRPr="00C36A98">
        <w:rPr>
          <w:rFonts w:cstheme="majorBidi"/>
        </w:rPr>
        <w:t xml:space="preserve">korzyści z tych usług przypadają wyłącznie zamawiającemu na potrzeby jego własnej działalności, </w:t>
      </w:r>
      <w:r w:rsidR="00373D6A" w:rsidRPr="00C36A98">
        <w:rPr>
          <w:rFonts w:cstheme="majorBidi"/>
        </w:rPr>
        <w:t xml:space="preserve">b) </w:t>
      </w:r>
      <w:r w:rsidR="00A3013C" w:rsidRPr="00C36A98">
        <w:rPr>
          <w:rFonts w:cstheme="majorBidi"/>
        </w:rPr>
        <w:t>całość wynagrodzenia za</w:t>
      </w:r>
      <w:r w:rsidR="005068B7" w:rsidRPr="00C36A98">
        <w:rPr>
          <w:rFonts w:cstheme="majorBidi"/>
        </w:rPr>
        <w:t> </w:t>
      </w:r>
      <w:r w:rsidR="00A3013C" w:rsidRPr="00C36A98">
        <w:rPr>
          <w:rFonts w:cstheme="majorBidi"/>
        </w:rPr>
        <w:t xml:space="preserve">świadczoną usługę wypłaca zamawiający”. Wobec tego do </w:t>
      </w:r>
      <w:r w:rsidR="00837C7D" w:rsidRPr="00C36A98">
        <w:rPr>
          <w:rFonts w:cstheme="majorBidi"/>
        </w:rPr>
        <w:t>Zamówień Pr</w:t>
      </w:r>
      <w:r w:rsidR="00A3013C" w:rsidRPr="00C36A98">
        <w:rPr>
          <w:rFonts w:cstheme="majorBidi"/>
        </w:rPr>
        <w:t>zedkomercyjnych</w:t>
      </w:r>
      <w:r w:rsidR="00837C7D" w:rsidRPr="00C36A98">
        <w:rPr>
          <w:rFonts w:cstheme="majorBidi"/>
        </w:rPr>
        <w:t xml:space="preserve">, jako </w:t>
      </w:r>
      <w:r w:rsidR="001A1410" w:rsidRPr="00C36A98">
        <w:rPr>
          <w:rFonts w:cstheme="majorBidi"/>
        </w:rPr>
        <w:t xml:space="preserve">dotyczących usług badawczo-rozwojowych oraz </w:t>
      </w:r>
      <w:r w:rsidR="00837C7D" w:rsidRPr="00C36A98">
        <w:rPr>
          <w:rFonts w:cstheme="majorBidi"/>
        </w:rPr>
        <w:t xml:space="preserve">przewidujących podział korzyści </w:t>
      </w:r>
      <w:r w:rsidR="00500AC8" w:rsidRPr="00C36A98">
        <w:rPr>
          <w:rFonts w:cstheme="majorBidi"/>
        </w:rPr>
        <w:t xml:space="preserve">z prowadzonych prac </w:t>
      </w:r>
      <w:r w:rsidR="00837C7D" w:rsidRPr="00C36A98">
        <w:rPr>
          <w:rFonts w:cstheme="majorBidi"/>
        </w:rPr>
        <w:t xml:space="preserve">pomiędzy </w:t>
      </w:r>
      <w:r w:rsidR="000F2FDB" w:rsidRPr="00C36A98">
        <w:rPr>
          <w:rFonts w:cstheme="majorBidi"/>
        </w:rPr>
        <w:t>Z</w:t>
      </w:r>
      <w:r w:rsidR="00837C7D" w:rsidRPr="00C36A98">
        <w:rPr>
          <w:rFonts w:cstheme="majorBidi"/>
        </w:rPr>
        <w:t xml:space="preserve">amawiającego i </w:t>
      </w:r>
      <w:r w:rsidR="00D15DB4" w:rsidRPr="00C36A98">
        <w:rPr>
          <w:rFonts w:cstheme="majorBidi"/>
        </w:rPr>
        <w:t>Uczestnika Przedsięwzięcia</w:t>
      </w:r>
      <w:r w:rsidR="00837C7D" w:rsidRPr="00C36A98">
        <w:rPr>
          <w:rFonts w:cstheme="majorBidi"/>
        </w:rPr>
        <w:t>,</w:t>
      </w:r>
      <w:r w:rsidR="00A3013C" w:rsidRPr="00C36A98">
        <w:rPr>
          <w:rFonts w:cstheme="majorBidi"/>
        </w:rPr>
        <w:t xml:space="preserve"> nie stosuje się przepisów </w:t>
      </w:r>
      <w:r w:rsidR="00560107" w:rsidRPr="00C36A98">
        <w:rPr>
          <w:rFonts w:cstheme="majorBidi"/>
        </w:rPr>
        <w:t xml:space="preserve">Ustawy </w:t>
      </w:r>
      <w:r w:rsidR="00A3013C" w:rsidRPr="00C36A98">
        <w:rPr>
          <w:rFonts w:cstheme="majorBidi"/>
        </w:rPr>
        <w:t>PZP</w:t>
      </w:r>
      <w:r w:rsidR="00B553A1" w:rsidRPr="00C36A98">
        <w:rPr>
          <w:rFonts w:cstheme="majorBidi"/>
        </w:rPr>
        <w:t>.</w:t>
      </w:r>
      <w:bookmarkStart w:id="34" w:name="_Hlk53778435"/>
      <w:bookmarkEnd w:id="34"/>
    </w:p>
    <w:p w14:paraId="5FD8BD71" w14:textId="2D21539A" w:rsidR="000B7C58" w:rsidRPr="00C36A98" w:rsidRDefault="00E9162A" w:rsidP="00E467D7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36A98">
        <w:rPr>
          <w:rFonts w:cstheme="majorHAnsi"/>
        </w:rPr>
        <w:t>Realizacja</w:t>
      </w:r>
      <w:r w:rsidR="00A3013C" w:rsidRPr="00C36A98">
        <w:rPr>
          <w:rFonts w:cstheme="majorHAnsi"/>
        </w:rPr>
        <w:t xml:space="preserve"> </w:t>
      </w:r>
      <w:r w:rsidR="00390FB3" w:rsidRPr="00C36A98">
        <w:rPr>
          <w:rFonts w:cstheme="majorHAnsi"/>
        </w:rPr>
        <w:t>Przedsięwzięcia</w:t>
      </w:r>
      <w:r w:rsidR="001B56CF" w:rsidRPr="00C36A98">
        <w:rPr>
          <w:rFonts w:cstheme="majorHAnsi"/>
        </w:rPr>
        <w:t xml:space="preserve"> </w:t>
      </w:r>
      <w:r w:rsidRPr="00C36A98">
        <w:rPr>
          <w:rFonts w:cstheme="majorHAnsi"/>
        </w:rPr>
        <w:t>w trybie</w:t>
      </w:r>
      <w:r w:rsidR="00282734" w:rsidRPr="00C36A98">
        <w:rPr>
          <w:rFonts w:cstheme="majorHAnsi"/>
        </w:rPr>
        <w:t xml:space="preserve"> PCP, </w:t>
      </w:r>
      <w:r w:rsidRPr="00C36A98">
        <w:rPr>
          <w:rFonts w:cstheme="majorHAnsi"/>
        </w:rPr>
        <w:t>stanowi</w:t>
      </w:r>
      <w:r w:rsidR="000E7029" w:rsidRPr="00C36A98">
        <w:rPr>
          <w:rFonts w:cstheme="majorHAnsi"/>
        </w:rPr>
        <w:t xml:space="preserve"> przejaw</w:t>
      </w:r>
      <w:r w:rsidRPr="00C36A98">
        <w:rPr>
          <w:rFonts w:cstheme="majorHAnsi"/>
        </w:rPr>
        <w:t xml:space="preserve"> nowe</w:t>
      </w:r>
      <w:r w:rsidR="000E7029" w:rsidRPr="00C36A98">
        <w:rPr>
          <w:rFonts w:cstheme="majorHAnsi"/>
        </w:rPr>
        <w:t>go</w:t>
      </w:r>
      <w:r w:rsidRPr="00C36A98">
        <w:rPr>
          <w:rFonts w:cstheme="majorHAnsi"/>
        </w:rPr>
        <w:t xml:space="preserve"> podejści</w:t>
      </w:r>
      <w:r w:rsidR="000E7029" w:rsidRPr="00C36A98">
        <w:rPr>
          <w:rFonts w:cstheme="majorHAnsi"/>
        </w:rPr>
        <w:t>a</w:t>
      </w:r>
      <w:r w:rsidRPr="00C36A98">
        <w:rPr>
          <w:rFonts w:cstheme="majorHAnsi"/>
        </w:rPr>
        <w:t xml:space="preserve"> NCBR</w:t>
      </w:r>
      <w:r w:rsidR="00A3013C" w:rsidRPr="00C36A98">
        <w:rPr>
          <w:rFonts w:cstheme="majorHAnsi"/>
        </w:rPr>
        <w:t xml:space="preserve"> do wspierania prac badawczo-rozwojowych</w:t>
      </w:r>
      <w:r w:rsidR="00395C4C" w:rsidRPr="00C36A98">
        <w:rPr>
          <w:rFonts w:cstheme="majorHAnsi"/>
        </w:rPr>
        <w:t xml:space="preserve"> na zasadach rynkowych</w:t>
      </w:r>
      <w:r w:rsidR="00A3013C" w:rsidRPr="00C36A98">
        <w:rPr>
          <w:rFonts w:cstheme="majorHAnsi"/>
        </w:rPr>
        <w:t xml:space="preserve">. Tryb ten </w:t>
      </w:r>
      <w:r w:rsidR="00282734" w:rsidRPr="00C36A98">
        <w:rPr>
          <w:rFonts w:cstheme="majorHAnsi"/>
        </w:rPr>
        <w:t xml:space="preserve">został </w:t>
      </w:r>
      <w:r w:rsidR="00A3013C" w:rsidRPr="00C36A98">
        <w:rPr>
          <w:rFonts w:cstheme="majorHAnsi"/>
        </w:rPr>
        <w:t xml:space="preserve">dostosowany do zamawiania rozwiązań niedostępnych na rynku – pozwala przede wszystkim na wybór i finansowanie projektów w taki sposób, by w jak największym stopniu dopasować rozwiązania do oczekiwań jednostki zamawiającej – jest to możliwe, ponieważ jednostka zamawiająca na bieżąco może kształtować nowe technologie będące przedmiotem zamówienia wspólnie z wykonawcami (począwszy od etapu wyboru projektu, </w:t>
      </w:r>
      <w:r w:rsidR="00435D56" w:rsidRPr="00C36A98">
        <w:rPr>
          <w:rFonts w:cstheme="majorHAnsi"/>
        </w:rPr>
        <w:t>który dopuszcza doprecyzowanie dokumentacji w</w:t>
      </w:r>
      <w:r w:rsidR="00DA350E" w:rsidRPr="00C36A98">
        <w:rPr>
          <w:rFonts w:cstheme="majorHAnsi"/>
        </w:rPr>
        <w:t> </w:t>
      </w:r>
      <w:r w:rsidR="00435D56" w:rsidRPr="00C36A98">
        <w:rPr>
          <w:rFonts w:cstheme="majorHAnsi"/>
        </w:rPr>
        <w:t>uzgodnieniu z</w:t>
      </w:r>
      <w:r w:rsidR="005068B7" w:rsidRPr="00C36A98">
        <w:rPr>
          <w:rFonts w:cstheme="majorHAnsi"/>
        </w:rPr>
        <w:t> </w:t>
      </w:r>
      <w:r w:rsidR="00435D56" w:rsidRPr="00C36A98">
        <w:rPr>
          <w:rFonts w:cstheme="majorHAnsi"/>
        </w:rPr>
        <w:t>wykonawcami</w:t>
      </w:r>
      <w:r w:rsidR="00A3013C" w:rsidRPr="00C36A98">
        <w:rPr>
          <w:rFonts w:cstheme="majorHAnsi"/>
        </w:rPr>
        <w:t xml:space="preserve">, poprzez możliwość </w:t>
      </w:r>
      <w:r w:rsidR="00435D56" w:rsidRPr="00C36A98">
        <w:rPr>
          <w:rFonts w:cstheme="majorHAnsi"/>
        </w:rPr>
        <w:t xml:space="preserve">jednoczesnego </w:t>
      </w:r>
      <w:r w:rsidR="00A3013C" w:rsidRPr="00C36A98">
        <w:rPr>
          <w:rFonts w:cstheme="majorHAnsi"/>
        </w:rPr>
        <w:t>wyboru kilku wykonawców</w:t>
      </w:r>
      <w:r w:rsidR="00435D56" w:rsidRPr="00C36A98">
        <w:rPr>
          <w:rFonts w:cstheme="majorHAnsi"/>
        </w:rPr>
        <w:t xml:space="preserve"> wraz z</w:t>
      </w:r>
      <w:r w:rsidR="005068B7" w:rsidRPr="00C36A98">
        <w:rPr>
          <w:rFonts w:cstheme="majorHAnsi"/>
        </w:rPr>
        <w:t> </w:t>
      </w:r>
      <w:r w:rsidR="00435D56" w:rsidRPr="00C36A98">
        <w:rPr>
          <w:rFonts w:cstheme="majorHAnsi"/>
        </w:rPr>
        <w:t xml:space="preserve">możliwością zakończenia współpracy z niektórymi </w:t>
      </w:r>
      <w:r w:rsidR="004F7ED8" w:rsidRPr="00C36A98">
        <w:rPr>
          <w:rFonts w:cstheme="majorHAnsi"/>
        </w:rPr>
        <w:t xml:space="preserve">z nich </w:t>
      </w:r>
      <w:r w:rsidR="00435D56" w:rsidRPr="00C36A98">
        <w:rPr>
          <w:rFonts w:cstheme="majorHAnsi"/>
        </w:rPr>
        <w:t>wskutek oceny ich działań na pośrednich etapach prac badawczo-rozwojowych</w:t>
      </w:r>
      <w:r w:rsidR="00A3013C" w:rsidRPr="00C36A98">
        <w:rPr>
          <w:rFonts w:cstheme="majorHAnsi"/>
        </w:rPr>
        <w:t xml:space="preserve">, </w:t>
      </w:r>
      <w:r w:rsidR="00435D56" w:rsidRPr="00C36A98">
        <w:rPr>
          <w:rFonts w:cstheme="majorHAnsi"/>
        </w:rPr>
        <w:t xml:space="preserve">aż </w:t>
      </w:r>
      <w:r w:rsidR="00174D13" w:rsidRPr="00C36A98">
        <w:rPr>
          <w:rFonts w:cstheme="majorHAnsi"/>
        </w:rPr>
        <w:t xml:space="preserve">do </w:t>
      </w:r>
      <w:r w:rsidR="00435D56" w:rsidRPr="00C36A98">
        <w:rPr>
          <w:rFonts w:cstheme="majorHAnsi"/>
        </w:rPr>
        <w:t>uzyskania pożądanych rozwiązań</w:t>
      </w:r>
      <w:r w:rsidR="00A3013C" w:rsidRPr="00C36A98">
        <w:rPr>
          <w:rFonts w:cstheme="majorHAnsi"/>
        </w:rPr>
        <w:t>). Zaangażowanie NCBR w realizację projektu na wczesnym etapie prowa</w:t>
      </w:r>
      <w:r w:rsidR="002F2650" w:rsidRPr="00C36A98">
        <w:rPr>
          <w:rFonts w:cstheme="majorHAnsi"/>
        </w:rPr>
        <w:t xml:space="preserve">dzenia prac </w:t>
      </w:r>
      <w:r w:rsidR="002F2650" w:rsidRPr="00C36A98">
        <w:rPr>
          <w:rFonts w:cstheme="majorHAnsi"/>
        </w:rPr>
        <w:lastRenderedPageBreak/>
        <w:t>badawczych i rozwojowych</w:t>
      </w:r>
      <w:r w:rsidR="00A3013C" w:rsidRPr="00C36A98">
        <w:rPr>
          <w:rFonts w:cstheme="majorHAnsi"/>
        </w:rPr>
        <w:t xml:space="preserve">, może zwiększyć szanse na uzyskanie lepszej relacji ceny do jakości otrzymanego produktu. </w:t>
      </w:r>
    </w:p>
    <w:p w14:paraId="24078FB6" w14:textId="77777777" w:rsidR="00E7168A" w:rsidRPr="00C36A98" w:rsidRDefault="008C0349" w:rsidP="00C36A98">
      <w:pPr>
        <w:pStyle w:val="Nagwek2"/>
      </w:pPr>
      <w:bookmarkStart w:id="35" w:name="_Toc53762092"/>
      <w:bookmarkStart w:id="36" w:name="_Toc69201423"/>
      <w:bookmarkStart w:id="37" w:name="_Toc70262448"/>
      <w:bookmarkStart w:id="38" w:name="_Toc72093629"/>
      <w:r w:rsidRPr="00C36A98">
        <w:t>Pomoc publiczna</w:t>
      </w:r>
      <w:bookmarkEnd w:id="30"/>
      <w:bookmarkEnd w:id="31"/>
      <w:bookmarkEnd w:id="32"/>
      <w:bookmarkEnd w:id="33"/>
      <w:r w:rsidR="000D2A59" w:rsidRPr="00C36A98">
        <w:t xml:space="preserve"> i finansowanie ze środków Europejskiego Funduszu Rozwoju Regionalnego</w:t>
      </w:r>
      <w:bookmarkEnd w:id="35"/>
      <w:bookmarkEnd w:id="36"/>
      <w:bookmarkEnd w:id="37"/>
      <w:bookmarkEnd w:id="38"/>
      <w:r w:rsidR="000D2A59" w:rsidRPr="00C36A98">
        <w:t xml:space="preserve"> </w:t>
      </w:r>
    </w:p>
    <w:p w14:paraId="512101CC" w14:textId="67A6AAEF" w:rsidR="00AF3916" w:rsidRPr="00C36A98" w:rsidRDefault="002F2650" w:rsidP="00E467D7">
      <w:pPr>
        <w:pStyle w:val="Akapitzlist"/>
        <w:numPr>
          <w:ilvl w:val="0"/>
          <w:numId w:val="15"/>
        </w:numPr>
        <w:spacing w:after="0" w:line="240" w:lineRule="auto"/>
        <w:ind w:left="567" w:hanging="425"/>
        <w:jc w:val="both"/>
        <w:rPr>
          <w:rFonts w:cstheme="majorBidi"/>
        </w:rPr>
      </w:pPr>
      <w:bookmarkStart w:id="39" w:name="_Ref495417301"/>
      <w:r w:rsidRPr="00C36A98">
        <w:rPr>
          <w:rFonts w:cstheme="majorBidi"/>
          <w:b/>
          <w:bCs/>
        </w:rPr>
        <w:t>Z</w:t>
      </w:r>
      <w:r w:rsidR="008C0349" w:rsidRPr="00C36A98">
        <w:rPr>
          <w:rFonts w:cstheme="majorBidi"/>
          <w:b/>
          <w:bCs/>
        </w:rPr>
        <w:t xml:space="preserve">godnie z </w:t>
      </w:r>
      <w:r w:rsidRPr="00C36A98">
        <w:rPr>
          <w:rFonts w:cstheme="majorBidi"/>
          <w:b/>
          <w:bCs/>
        </w:rPr>
        <w:t>cz</w:t>
      </w:r>
      <w:r w:rsidR="36EDF5D2" w:rsidRPr="00C36A98">
        <w:rPr>
          <w:rFonts w:cstheme="majorBidi"/>
          <w:b/>
          <w:bCs/>
        </w:rPr>
        <w:t>ęścią</w:t>
      </w:r>
      <w:r w:rsidR="505396B5" w:rsidRPr="00C36A98">
        <w:rPr>
          <w:rFonts w:cstheme="majorBidi"/>
          <w:b/>
          <w:bCs/>
        </w:rPr>
        <w:t xml:space="preserve"> </w:t>
      </w:r>
      <w:r w:rsidRPr="00C36A98">
        <w:rPr>
          <w:rFonts w:cstheme="majorBidi"/>
          <w:b/>
          <w:bCs/>
        </w:rPr>
        <w:t xml:space="preserve">2.3. pkt 33 Zasad ramowych udzielenie zamówienia na przeprowadzenie usług badawczo-rozwojowych w formule </w:t>
      </w:r>
      <w:r w:rsidR="00837C7D" w:rsidRPr="00C36A98">
        <w:rPr>
          <w:rFonts w:cstheme="majorBidi"/>
          <w:b/>
          <w:bCs/>
        </w:rPr>
        <w:t>Z</w:t>
      </w:r>
      <w:r w:rsidRPr="00C36A98">
        <w:rPr>
          <w:rFonts w:cstheme="majorBidi"/>
          <w:b/>
          <w:bCs/>
        </w:rPr>
        <w:t xml:space="preserve">amówienia </w:t>
      </w:r>
      <w:r w:rsidR="00837C7D" w:rsidRPr="00C36A98">
        <w:rPr>
          <w:rFonts w:cstheme="majorBidi"/>
          <w:b/>
          <w:bCs/>
        </w:rPr>
        <w:t>P</w:t>
      </w:r>
      <w:r w:rsidRPr="00C36A98">
        <w:rPr>
          <w:rFonts w:cstheme="majorBidi"/>
          <w:b/>
          <w:bCs/>
        </w:rPr>
        <w:t>rzedkomercyjnego</w:t>
      </w:r>
      <w:r w:rsidR="00DD4EF4" w:rsidRPr="00C36A98">
        <w:rPr>
          <w:rFonts w:cstheme="majorBidi"/>
          <w:b/>
          <w:bCs/>
        </w:rPr>
        <w:t xml:space="preserve"> </w:t>
      </w:r>
      <w:r w:rsidR="008C0349" w:rsidRPr="00C36A98">
        <w:rPr>
          <w:rFonts w:cstheme="majorBidi"/>
          <w:b/>
          <w:bCs/>
        </w:rPr>
        <w:t>nie stanowi udzielenia pomocy państwa</w:t>
      </w:r>
      <w:r w:rsidRPr="00C36A98">
        <w:rPr>
          <w:rFonts w:cstheme="majorBidi"/>
        </w:rPr>
        <w:t xml:space="preserve"> </w:t>
      </w:r>
      <w:r w:rsidR="009E15E0" w:rsidRPr="00C36A98">
        <w:rPr>
          <w:rFonts w:cstheme="majorBidi"/>
        </w:rPr>
        <w:t xml:space="preserve">w rozumieniu art. 107 </w:t>
      </w:r>
      <w:r w:rsidR="00837C7D" w:rsidRPr="00C36A98">
        <w:rPr>
          <w:rFonts w:cstheme="majorBidi"/>
        </w:rPr>
        <w:t>Traktatu o Funkcjonowaniu Unii Europejskiej</w:t>
      </w:r>
      <w:r w:rsidR="00E7168A" w:rsidRPr="00C36A98">
        <w:rPr>
          <w:rFonts w:cstheme="majorBidi"/>
        </w:rPr>
        <w:t xml:space="preserve">, </w:t>
      </w:r>
      <w:r w:rsidR="00211369" w:rsidRPr="00C36A98">
        <w:rPr>
          <w:rFonts w:cstheme="majorBidi"/>
        </w:rPr>
        <w:t>jeżeli</w:t>
      </w:r>
      <w:r w:rsidR="008C0349" w:rsidRPr="00C36A98">
        <w:rPr>
          <w:rFonts w:cstheme="majorBidi"/>
        </w:rPr>
        <w:t xml:space="preserve"> </w:t>
      </w:r>
      <w:r w:rsidR="00837C7D" w:rsidRPr="00C36A98">
        <w:rPr>
          <w:rFonts w:cstheme="majorBidi"/>
          <w:b/>
          <w:bCs/>
        </w:rPr>
        <w:t>c</w:t>
      </w:r>
      <w:r w:rsidR="00E64133" w:rsidRPr="00C36A98">
        <w:rPr>
          <w:rFonts w:cstheme="majorBidi"/>
          <w:b/>
          <w:bCs/>
        </w:rPr>
        <w:t xml:space="preserve">ena zapłacona za usługi badawcze i </w:t>
      </w:r>
      <w:r w:rsidR="00837C7D" w:rsidRPr="00C36A98">
        <w:rPr>
          <w:rFonts w:cstheme="majorBidi"/>
          <w:b/>
          <w:bCs/>
        </w:rPr>
        <w:t xml:space="preserve">rozwojowe w pełni odzwierciedla wartość rynkową korzyści uzyskanych przez zamawiającego oraz ryzyko poniesione przez uczestniczących usługodawców. </w:t>
      </w:r>
      <w:r w:rsidR="007803D1" w:rsidRPr="00C36A98">
        <w:rPr>
          <w:rFonts w:cstheme="majorBidi"/>
        </w:rPr>
        <w:t>Komisja Europejska wskazuje, że</w:t>
      </w:r>
      <w:r w:rsidR="007803D1" w:rsidRPr="00C36A98">
        <w:rPr>
          <w:rFonts w:cstheme="majorBidi"/>
          <w:b/>
          <w:bCs/>
        </w:rPr>
        <w:t xml:space="preserve"> </w:t>
      </w:r>
      <w:r w:rsidR="00874AF5" w:rsidRPr="00C36A98">
        <w:rPr>
          <w:rFonts w:cstheme="majorBidi"/>
        </w:rPr>
        <w:t>środkiem do osiągnięcia tego wymogu</w:t>
      </w:r>
      <w:r w:rsidR="007803D1" w:rsidRPr="00C36A98">
        <w:rPr>
          <w:rFonts w:cstheme="majorBidi"/>
          <w:b/>
          <w:bCs/>
        </w:rPr>
        <w:t xml:space="preserve"> </w:t>
      </w:r>
      <w:r w:rsidR="007803D1" w:rsidRPr="00C36A98">
        <w:rPr>
          <w:rFonts w:cstheme="majorBidi"/>
        </w:rPr>
        <w:t>jest m.in. przeprowadzenie zamówienia w ramach otwartej, przejrzystej, niedyskryminacyjnej procedury, w której wybór wykonawców dokonany jest na podstawie obiektywnych kryteriów wyboru, zaś korzyści w</w:t>
      </w:r>
      <w:r w:rsidR="005068B7" w:rsidRPr="00C36A98">
        <w:rPr>
          <w:rFonts w:cstheme="majorBidi"/>
        </w:rPr>
        <w:t> </w:t>
      </w:r>
      <w:r w:rsidR="007803D1" w:rsidRPr="00C36A98">
        <w:rPr>
          <w:rFonts w:cstheme="majorBidi"/>
        </w:rPr>
        <w:t>obszarze praw własności intelektualnej są dzielone pomiędzy</w:t>
      </w:r>
      <w:r w:rsidR="007803D1" w:rsidRPr="00C36A98">
        <w:rPr>
          <w:rFonts w:cstheme="majorBidi"/>
          <w:b/>
          <w:bCs/>
        </w:rPr>
        <w:t xml:space="preserve"> </w:t>
      </w:r>
      <w:r w:rsidR="007803D1" w:rsidRPr="00C36A98">
        <w:rPr>
          <w:rFonts w:cstheme="majorBidi"/>
        </w:rPr>
        <w:t>zamawiającego i wykonawcę.</w:t>
      </w:r>
      <w:bookmarkEnd w:id="39"/>
    </w:p>
    <w:p w14:paraId="7A4ED04A" w14:textId="3BE916E7" w:rsidR="00D849D3" w:rsidRPr="00C36A98" w:rsidRDefault="008C0349" w:rsidP="00E467D7">
      <w:pPr>
        <w:pStyle w:val="Akapitzlist"/>
        <w:numPr>
          <w:ilvl w:val="0"/>
          <w:numId w:val="15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36A98">
        <w:rPr>
          <w:rFonts w:cstheme="majorHAnsi"/>
        </w:rPr>
        <w:t xml:space="preserve">Zamiarem </w:t>
      </w:r>
      <w:r w:rsidR="00914CB6" w:rsidRPr="00C36A98">
        <w:rPr>
          <w:rFonts w:cstheme="majorHAnsi"/>
        </w:rPr>
        <w:t>Narodowego Centrum Badań i Rozwoju</w:t>
      </w:r>
      <w:r w:rsidR="00DD4E56" w:rsidRPr="00C36A98">
        <w:rPr>
          <w:rFonts w:cstheme="majorHAnsi"/>
        </w:rPr>
        <w:t xml:space="preserve"> </w:t>
      </w:r>
      <w:r w:rsidRPr="00C36A98">
        <w:rPr>
          <w:rFonts w:cstheme="majorHAnsi"/>
        </w:rPr>
        <w:t>jest</w:t>
      </w:r>
      <w:r w:rsidR="00CA118F" w:rsidRPr="00C36A98">
        <w:rPr>
          <w:rFonts w:cstheme="majorHAnsi"/>
        </w:rPr>
        <w:t xml:space="preserve">, </w:t>
      </w:r>
      <w:r w:rsidR="00395C4C" w:rsidRPr="00C36A98">
        <w:rPr>
          <w:rFonts w:cstheme="majorHAnsi"/>
        </w:rPr>
        <w:t xml:space="preserve">aby </w:t>
      </w:r>
      <w:r w:rsidR="00CA118F" w:rsidRPr="00C36A98">
        <w:rPr>
          <w:rFonts w:cstheme="majorHAnsi"/>
        </w:rPr>
        <w:t>dzięki mechanizmom opisanym w Regulaminie i Umowie,</w:t>
      </w:r>
      <w:r w:rsidRPr="00C36A98">
        <w:rPr>
          <w:rFonts w:cstheme="majorHAnsi"/>
        </w:rPr>
        <w:t xml:space="preserve"> </w:t>
      </w:r>
      <w:r w:rsidR="00395C4C" w:rsidRPr="00C36A98">
        <w:rPr>
          <w:rFonts w:cstheme="majorHAnsi"/>
        </w:rPr>
        <w:t>uzyskać adekwatność</w:t>
      </w:r>
      <w:r w:rsidRPr="00C36A98">
        <w:rPr>
          <w:rFonts w:cstheme="majorHAnsi"/>
        </w:rPr>
        <w:t xml:space="preserve"> wynagrodzenia </w:t>
      </w:r>
      <w:r w:rsidR="00D15DB4" w:rsidRPr="00C36A98">
        <w:rPr>
          <w:rFonts w:cstheme="majorHAnsi"/>
        </w:rPr>
        <w:t>Uczestników Przedsięwzięcia</w:t>
      </w:r>
      <w:r w:rsidRPr="00C36A98">
        <w:rPr>
          <w:rFonts w:cstheme="majorHAnsi"/>
        </w:rPr>
        <w:t xml:space="preserve"> do prowadzonych przez nich prac oraz do podziału korzyści i ryzyk pomiędzy NCBR</w:t>
      </w:r>
      <w:r w:rsidR="002B1959" w:rsidRPr="00C36A98">
        <w:rPr>
          <w:rFonts w:cstheme="majorHAnsi"/>
        </w:rPr>
        <w:t xml:space="preserve"> </w:t>
      </w:r>
      <w:r w:rsidRPr="00C36A98">
        <w:rPr>
          <w:rFonts w:cstheme="majorHAnsi"/>
        </w:rPr>
        <w:t xml:space="preserve">a </w:t>
      </w:r>
      <w:r w:rsidR="00D15DB4" w:rsidRPr="00C36A98">
        <w:rPr>
          <w:rFonts w:cstheme="majorHAnsi"/>
        </w:rPr>
        <w:t>Uczestnikami Przedsięwzięcia</w:t>
      </w:r>
      <w:r w:rsidRPr="00C36A98">
        <w:rPr>
          <w:rFonts w:cstheme="majorHAnsi"/>
        </w:rPr>
        <w:t>, która będzie odpowiadać zaleceniom Komisji Europejskiej wskazanym w Zasadach ramowych.</w:t>
      </w:r>
    </w:p>
    <w:p w14:paraId="3C999747" w14:textId="14C063B3" w:rsidR="00D849D3" w:rsidRPr="00C36A98" w:rsidRDefault="00586E2C" w:rsidP="00E467D7">
      <w:pPr>
        <w:pStyle w:val="Akapitzlist"/>
        <w:numPr>
          <w:ilvl w:val="0"/>
          <w:numId w:val="15"/>
        </w:numPr>
        <w:spacing w:after="0" w:line="240" w:lineRule="auto"/>
        <w:ind w:left="567" w:hanging="425"/>
        <w:jc w:val="both"/>
        <w:rPr>
          <w:i/>
          <w:iCs/>
          <w:color w:val="000000" w:themeColor="text1"/>
        </w:rPr>
      </w:pPr>
      <w:r w:rsidRPr="00C36A98">
        <w:rPr>
          <w:rFonts w:cstheme="majorBidi"/>
        </w:rPr>
        <w:t xml:space="preserve">Przedsięwzięcie </w:t>
      </w:r>
      <w:r w:rsidR="000D2A59" w:rsidRPr="00C36A98">
        <w:rPr>
          <w:rFonts w:cstheme="majorBidi"/>
        </w:rPr>
        <w:t xml:space="preserve">jest </w:t>
      </w:r>
      <w:r w:rsidR="008C5CDA" w:rsidRPr="00C36A98">
        <w:rPr>
          <w:rFonts w:cstheme="majorBidi"/>
        </w:rPr>
        <w:t xml:space="preserve">finansowane </w:t>
      </w:r>
      <w:r w:rsidR="00D849D3" w:rsidRPr="00C36A98">
        <w:rPr>
          <w:rFonts w:cstheme="majorBidi"/>
        </w:rPr>
        <w:t xml:space="preserve">ze środków </w:t>
      </w:r>
      <w:r w:rsidR="003F366E" w:rsidRPr="00C36A98">
        <w:rPr>
          <w:rFonts w:cstheme="majorBidi"/>
        </w:rPr>
        <w:t xml:space="preserve">Europejskiego Funduszu Rozwoju Regionalnego w ramach </w:t>
      </w:r>
      <w:r w:rsidR="00D849D3" w:rsidRPr="00C36A98">
        <w:t>p</w:t>
      </w:r>
      <w:r w:rsidR="00D849D3" w:rsidRPr="00C36A98">
        <w:rPr>
          <w:color w:val="000000" w:themeColor="text1"/>
        </w:rPr>
        <w:t xml:space="preserve">rojektu pozakonkursowego pn. </w:t>
      </w:r>
      <w:r w:rsidR="00EB7B56" w:rsidRPr="00C36A98">
        <w:rPr>
          <w:rFonts w:eastAsia="Times New Roman" w:cs="Arial"/>
        </w:rPr>
        <w:t>Podniesienie poziomu innowacyjności gospodarki poprzez realizację przedsięwzięć badawczych w trybie innowacyjnych zamówień publicznych w celu wsparcia realizacji strategii Europejskiego Zielonego Ładu</w:t>
      </w:r>
      <w:r w:rsidR="00796D3C" w:rsidRPr="00C36A98">
        <w:rPr>
          <w:rFonts w:eastAsia="Times New Roman" w:cs="Arial"/>
        </w:rPr>
        <w:t xml:space="preserve"> zgodnie z umową z dnia 3 lipca 2020 r. numer POIR.04.01.03-00-0001/20-00.</w:t>
      </w:r>
    </w:p>
    <w:p w14:paraId="6B4D43F3" w14:textId="4E68E7E4" w:rsidR="00B41024" w:rsidRPr="00C36A98" w:rsidRDefault="00B41024" w:rsidP="00E467D7">
      <w:pPr>
        <w:pStyle w:val="Akapitzlist"/>
        <w:numPr>
          <w:ilvl w:val="0"/>
          <w:numId w:val="15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36A98">
        <w:rPr>
          <w:rFonts w:cstheme="majorHAnsi"/>
        </w:rPr>
        <w:t xml:space="preserve">NCBR wymaga, aby </w:t>
      </w:r>
      <w:r w:rsidR="00D15DB4" w:rsidRPr="00C36A98">
        <w:rPr>
          <w:rFonts w:cstheme="majorHAnsi"/>
        </w:rPr>
        <w:t>Uczestnik Przedsięwzięcia</w:t>
      </w:r>
      <w:r w:rsidR="006347DC" w:rsidRPr="00C36A98">
        <w:rPr>
          <w:rFonts w:cstheme="majorHAnsi"/>
        </w:rPr>
        <w:t xml:space="preserve"> </w:t>
      </w:r>
      <w:r w:rsidRPr="00C36A98">
        <w:rPr>
          <w:rFonts w:cstheme="majorHAnsi"/>
        </w:rPr>
        <w:t>zobowiązał się, że prace wykonywane przez niego w ramach usług badawczo-rozwojow</w:t>
      </w:r>
      <w:r w:rsidR="002D20AC" w:rsidRPr="00C36A98">
        <w:rPr>
          <w:rFonts w:cstheme="majorHAnsi"/>
        </w:rPr>
        <w:t>ych,</w:t>
      </w:r>
      <w:r w:rsidRPr="00C36A98">
        <w:rPr>
          <w:rFonts w:cstheme="majorHAnsi"/>
        </w:rPr>
        <w:t xml:space="preserve"> świadczonych w </w:t>
      </w:r>
      <w:r w:rsidR="001E61ED" w:rsidRPr="00C36A98">
        <w:rPr>
          <w:rFonts w:cstheme="majorHAnsi"/>
        </w:rPr>
        <w:t>ramach Przedsięwzięcia</w:t>
      </w:r>
      <w:r w:rsidR="002D20AC" w:rsidRPr="00C36A98">
        <w:rPr>
          <w:rFonts w:cstheme="majorHAnsi"/>
        </w:rPr>
        <w:t>,</w:t>
      </w:r>
      <w:r w:rsidR="00395C4C" w:rsidRPr="00C36A98">
        <w:rPr>
          <w:rFonts w:cstheme="majorHAnsi"/>
        </w:rPr>
        <w:t xml:space="preserve"> za które otrzymuje wynagrodzenie przewidziane Umową</w:t>
      </w:r>
      <w:r w:rsidRPr="00C36A98">
        <w:rPr>
          <w:rFonts w:cstheme="majorHAnsi"/>
        </w:rPr>
        <w:t xml:space="preserve">, nie </w:t>
      </w:r>
      <w:r w:rsidR="00EC126E" w:rsidRPr="00C36A98">
        <w:rPr>
          <w:rFonts w:cstheme="majorHAnsi"/>
        </w:rPr>
        <w:t xml:space="preserve">były, ani nie </w:t>
      </w:r>
      <w:r w:rsidRPr="00C36A98">
        <w:rPr>
          <w:rFonts w:cstheme="majorHAnsi"/>
        </w:rPr>
        <w:t xml:space="preserve">będą finansowane </w:t>
      </w:r>
      <w:r w:rsidR="00174D13" w:rsidRPr="00C36A98">
        <w:rPr>
          <w:rFonts w:cstheme="majorHAnsi"/>
        </w:rPr>
        <w:t xml:space="preserve">ze środków publicznych, a w szczególności </w:t>
      </w:r>
      <w:r w:rsidRPr="00C36A98">
        <w:rPr>
          <w:rFonts w:cstheme="majorHAnsi"/>
        </w:rPr>
        <w:t>ze środków pochodzących z budżetu Unii Europejskiej, z</w:t>
      </w:r>
      <w:r w:rsidR="005068B7" w:rsidRPr="00C36A98">
        <w:rPr>
          <w:rFonts w:cstheme="majorHAnsi"/>
        </w:rPr>
        <w:t> </w:t>
      </w:r>
      <w:r w:rsidRPr="00C36A98">
        <w:rPr>
          <w:rFonts w:cstheme="majorHAnsi"/>
        </w:rPr>
        <w:t xml:space="preserve">wyłączeniem wynagrodzenia wypłacanego </w:t>
      </w:r>
      <w:r w:rsidR="008920C2" w:rsidRPr="00C36A98">
        <w:rPr>
          <w:rFonts w:cstheme="majorHAnsi"/>
        </w:rPr>
        <w:t xml:space="preserve">w ramach </w:t>
      </w:r>
      <w:r w:rsidR="00390FB3" w:rsidRPr="00C36A98">
        <w:rPr>
          <w:rFonts w:cstheme="majorHAnsi"/>
        </w:rPr>
        <w:t>Przedsięwzięcia</w:t>
      </w:r>
      <w:r w:rsidRPr="00C36A98">
        <w:rPr>
          <w:rFonts w:cstheme="majorHAnsi"/>
        </w:rPr>
        <w:t>.</w:t>
      </w:r>
    </w:p>
    <w:p w14:paraId="2278B2D5" w14:textId="59C3BCE5" w:rsidR="00B97289" w:rsidRPr="00C36A98" w:rsidRDefault="00B97289" w:rsidP="00C36A98">
      <w:pPr>
        <w:pStyle w:val="Nagwek2"/>
      </w:pPr>
      <w:bookmarkStart w:id="40" w:name="_Ref52625619"/>
      <w:bookmarkStart w:id="41" w:name="_Toc53762093"/>
      <w:bookmarkStart w:id="42" w:name="_Toc69201424"/>
      <w:bookmarkStart w:id="43" w:name="_Toc70262449"/>
      <w:bookmarkStart w:id="44" w:name="_Toc72093630"/>
      <w:bookmarkStart w:id="45" w:name="_Hlk53752756"/>
      <w:r w:rsidRPr="00C36A98">
        <w:t>Wyjaśnienie kluczowych założeń Przedsięwzięcia</w:t>
      </w:r>
      <w:bookmarkEnd w:id="40"/>
      <w:bookmarkEnd w:id="41"/>
      <w:bookmarkEnd w:id="42"/>
      <w:bookmarkEnd w:id="43"/>
      <w:bookmarkEnd w:id="44"/>
    </w:p>
    <w:bookmarkEnd w:id="45"/>
    <w:p w14:paraId="412F3997" w14:textId="3E42D3CC" w:rsidR="00D63371" w:rsidRPr="00C36A98" w:rsidRDefault="002510BB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C36A98">
        <w:t>[</w:t>
      </w:r>
      <w:r w:rsidR="007A5C62" w:rsidRPr="00C36A98">
        <w:rPr>
          <w:b/>
          <w:bCs/>
        </w:rPr>
        <w:t>Rodzaj</w:t>
      </w:r>
      <w:r w:rsidR="007A5C62" w:rsidRPr="00C36A98">
        <w:t xml:space="preserve"> </w:t>
      </w:r>
      <w:r w:rsidRPr="00C36A98">
        <w:rPr>
          <w:b/>
          <w:bCs/>
        </w:rPr>
        <w:t>zamówienia</w:t>
      </w:r>
      <w:r w:rsidRPr="00C36A98">
        <w:t>]</w:t>
      </w:r>
      <w:r w:rsidR="007A5C62" w:rsidRPr="00C36A98">
        <w:t xml:space="preserve"> Przedmiotem zamówienia są usługi badawczo-rozwojowe</w:t>
      </w:r>
      <w:r w:rsidR="009B386B" w:rsidRPr="00C36A98">
        <w:t>,</w:t>
      </w:r>
      <w:r w:rsidR="007A5C62" w:rsidRPr="00C36A98">
        <w:t xml:space="preserve"> wraz ze szczegółowo określonymi </w:t>
      </w:r>
      <w:r w:rsidR="005168D5" w:rsidRPr="00C36A98">
        <w:t xml:space="preserve">niezbędnymi </w:t>
      </w:r>
      <w:r w:rsidR="007A5C62" w:rsidRPr="00C36A98">
        <w:t>świadczeniami pobocznymi</w:t>
      </w:r>
      <w:r w:rsidR="004A78DC" w:rsidRPr="00C36A98">
        <w:t xml:space="preserve">, podzielone pomiędzy dwie części zamówienia zwane </w:t>
      </w:r>
      <w:r w:rsidR="00A34897" w:rsidRPr="00C36A98">
        <w:t>Działaniami</w:t>
      </w:r>
      <w:r w:rsidR="00102C71" w:rsidRPr="00C36A98">
        <w:t>. Usługi są</w:t>
      </w:r>
      <w:r w:rsidR="00355D32" w:rsidRPr="00C36A98">
        <w:t xml:space="preserve"> nakierowane na </w:t>
      </w:r>
      <w:r w:rsidR="00617029" w:rsidRPr="00C36A98">
        <w:rPr>
          <w:rFonts w:cstheme="majorBidi"/>
        </w:rPr>
        <w:t xml:space="preserve">opracowanie </w:t>
      </w:r>
      <w:r w:rsidR="004A78DC" w:rsidRPr="00C36A98">
        <w:rPr>
          <w:rFonts w:cstheme="majorBidi"/>
        </w:rPr>
        <w:t xml:space="preserve">w </w:t>
      </w:r>
      <w:r w:rsidR="00A34897" w:rsidRPr="00C36A98">
        <w:rPr>
          <w:rFonts w:cstheme="majorBidi"/>
        </w:rPr>
        <w:t>Działaniu</w:t>
      </w:r>
      <w:r w:rsidR="004A78DC" w:rsidRPr="00C36A98">
        <w:rPr>
          <w:rFonts w:cstheme="majorBidi"/>
        </w:rPr>
        <w:t xml:space="preserve"> </w:t>
      </w:r>
      <w:r w:rsidR="00E45C67" w:rsidRPr="00C36A98">
        <w:rPr>
          <w:rFonts w:cstheme="majorBidi"/>
        </w:rPr>
        <w:t xml:space="preserve">1 Rozwiązania przeznaczonego do zastosowania w szkołach, </w:t>
      </w:r>
      <w:r w:rsidR="004A78DC" w:rsidRPr="00C36A98">
        <w:rPr>
          <w:rFonts w:cstheme="majorBidi"/>
        </w:rPr>
        <w:t xml:space="preserve">zaś w </w:t>
      </w:r>
      <w:r w:rsidR="00A34897" w:rsidRPr="00C36A98">
        <w:rPr>
          <w:rFonts w:cstheme="majorBidi"/>
        </w:rPr>
        <w:t>Działaniu</w:t>
      </w:r>
      <w:r w:rsidR="004A78DC" w:rsidRPr="00C36A98">
        <w:rPr>
          <w:rFonts w:cstheme="majorBidi"/>
        </w:rPr>
        <w:t xml:space="preserve"> </w:t>
      </w:r>
      <w:r w:rsidR="00E45C67" w:rsidRPr="00C36A98">
        <w:rPr>
          <w:rFonts w:cstheme="majorBidi"/>
        </w:rPr>
        <w:t>2 Rozwiązania przeznaczonego do zastosowania w budownictwie mieszkalnym</w:t>
      </w:r>
      <w:r w:rsidR="00617029" w:rsidRPr="00C36A98">
        <w:rPr>
          <w:rFonts w:cstheme="majorBidi"/>
        </w:rPr>
        <w:t xml:space="preserve">. </w:t>
      </w:r>
      <w:r w:rsidR="004A78DC" w:rsidRPr="00C36A98">
        <w:rPr>
          <w:rFonts w:cstheme="majorBidi"/>
        </w:rPr>
        <w:t xml:space="preserve">Wyzwanie badawcze, które ma być rozwiązane w wyniku świadczonych przez Uczestników Przedsięwzięcia usług badawczo-rozwojowych </w:t>
      </w:r>
      <w:r w:rsidR="00102C71" w:rsidRPr="00C36A98">
        <w:t xml:space="preserve">jest szczegółowo </w:t>
      </w:r>
      <w:r w:rsidR="00617029" w:rsidRPr="00C36A98">
        <w:rPr>
          <w:rFonts w:cstheme="majorBidi"/>
        </w:rPr>
        <w:t>wyznaczone</w:t>
      </w:r>
      <w:r w:rsidR="00102C71" w:rsidRPr="00C36A98">
        <w:t xml:space="preserve"> </w:t>
      </w:r>
      <w:r w:rsidR="1960D85A" w:rsidRPr="00C36A98">
        <w:t>Wymaganiami</w:t>
      </w:r>
      <w:r w:rsidR="006763C2" w:rsidRPr="00C36A98">
        <w:t xml:space="preserve"> </w:t>
      </w:r>
      <w:r w:rsidR="00F84C9D" w:rsidRPr="00C36A98">
        <w:t>Obligatoryjnymi</w:t>
      </w:r>
      <w:r w:rsidR="006763C2" w:rsidRPr="00C36A98">
        <w:t xml:space="preserve">, </w:t>
      </w:r>
      <w:r w:rsidR="1960D85A" w:rsidRPr="00C36A98">
        <w:t>Wymaganiami</w:t>
      </w:r>
      <w:r w:rsidR="006763C2" w:rsidRPr="00C36A98">
        <w:t xml:space="preserve"> Konkursowymi</w:t>
      </w:r>
      <w:r w:rsidR="004A78DC" w:rsidRPr="00C36A98">
        <w:rPr>
          <w:rFonts w:cstheme="majorBidi"/>
        </w:rPr>
        <w:t xml:space="preserve"> i</w:t>
      </w:r>
      <w:r w:rsidR="006763C2" w:rsidRPr="00C36A98">
        <w:rPr>
          <w:rFonts w:cstheme="majorBidi"/>
        </w:rPr>
        <w:t xml:space="preserve"> </w:t>
      </w:r>
      <w:r w:rsidR="1960D85A" w:rsidRPr="00C36A98">
        <w:rPr>
          <w:rFonts w:cstheme="majorBidi"/>
        </w:rPr>
        <w:t>Wymaganiami</w:t>
      </w:r>
      <w:r w:rsidR="006763C2" w:rsidRPr="00C36A98">
        <w:rPr>
          <w:rFonts w:cstheme="majorBidi"/>
        </w:rPr>
        <w:t xml:space="preserve"> Jakościowymi</w:t>
      </w:r>
      <w:r w:rsidR="00102C71" w:rsidRPr="00C36A98">
        <w:t xml:space="preserve">. </w:t>
      </w:r>
    </w:p>
    <w:p w14:paraId="499612F6" w14:textId="746D85AA" w:rsidR="00EC78C2" w:rsidRPr="00C36A98" w:rsidRDefault="00915550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C36A98">
        <w:t>[</w:t>
      </w:r>
      <w:r w:rsidRPr="00C36A98">
        <w:rPr>
          <w:b/>
        </w:rPr>
        <w:t>Oznaczenie CPV</w:t>
      </w:r>
      <w:r w:rsidRPr="00C36A98">
        <w:t xml:space="preserve">] </w:t>
      </w:r>
      <w:r w:rsidR="00EF5199" w:rsidRPr="00C36A98">
        <w:t>Główny p</w:t>
      </w:r>
      <w:r w:rsidR="009B386B" w:rsidRPr="00C36A98">
        <w:t>rzedmiot zamówienia odpowiada następującym kodom CPV:</w:t>
      </w:r>
      <w:bookmarkStart w:id="46" w:name="_Hlk53778478"/>
      <w:bookmarkStart w:id="47" w:name="_Hlk53778492"/>
      <w:bookmarkEnd w:id="46"/>
    </w:p>
    <w:p w14:paraId="79EFA469" w14:textId="77777777" w:rsidR="004A78DC" w:rsidRPr="00C36A98" w:rsidRDefault="004A78DC" w:rsidP="004A78DC">
      <w:pPr>
        <w:pStyle w:val="Akapitzlist"/>
        <w:numPr>
          <w:ilvl w:val="1"/>
          <w:numId w:val="32"/>
        </w:numPr>
        <w:ind w:left="1134"/>
      </w:pPr>
      <w:r w:rsidRPr="00C36A98">
        <w:t>73100000-3: Usługi badawcze i eksperymentalno-rozwojowe,</w:t>
      </w:r>
    </w:p>
    <w:p w14:paraId="3FCE354F" w14:textId="7129736F" w:rsidR="009B386B" w:rsidRPr="00C36A98" w:rsidRDefault="009B386B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C36A98">
        <w:t>73300000-5: Projekt i realizacja badań oraz rozwój,</w:t>
      </w:r>
    </w:p>
    <w:p w14:paraId="70A8A3E2" w14:textId="28E77B87" w:rsidR="009B386B" w:rsidRPr="00C36A98" w:rsidRDefault="009B386B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C36A98">
        <w:t>73420000-2: Studium przedwykonalności i demonstracja technologiczna</w:t>
      </w:r>
      <w:r w:rsidR="00EF5199" w:rsidRPr="00C36A98">
        <w:t>,</w:t>
      </w:r>
    </w:p>
    <w:p w14:paraId="1E769C1C" w14:textId="685AE31D" w:rsidR="009B386B" w:rsidRPr="00C36A98" w:rsidRDefault="009B386B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C36A98">
        <w:t>73430000-5: Testy i ocena</w:t>
      </w:r>
      <w:r w:rsidR="00EF5199" w:rsidRPr="00C36A98">
        <w:t>.</w:t>
      </w:r>
    </w:p>
    <w:bookmarkEnd w:id="47"/>
    <w:p w14:paraId="7B1CC530" w14:textId="77777777" w:rsidR="00845D0D" w:rsidRPr="00C36A98" w:rsidRDefault="000F2D70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C36A98">
        <w:t>[</w:t>
      </w:r>
      <w:r w:rsidRPr="00C36A98">
        <w:rPr>
          <w:b/>
        </w:rPr>
        <w:t>Wynagrodzenie</w:t>
      </w:r>
      <w:r w:rsidRPr="00C36A98">
        <w:t xml:space="preserve">] Uczestnicy Przedsięwzięcia wykonują określone Umową usługi i świadczenia za wynagrodzeniem, które obejmuje również wynagrodzenie za udzielenie </w:t>
      </w:r>
      <w:r w:rsidR="00A46C56" w:rsidRPr="00C36A98">
        <w:rPr>
          <w:rFonts w:cstheme="majorHAnsi"/>
        </w:rPr>
        <w:t xml:space="preserve">niewyłącznej </w:t>
      </w:r>
      <w:r w:rsidRPr="00C36A98">
        <w:t xml:space="preserve">licencji na korzystanie z </w:t>
      </w:r>
      <w:r w:rsidR="00EF1F78" w:rsidRPr="00C36A98">
        <w:t xml:space="preserve">Rozwiązania w </w:t>
      </w:r>
      <w:r w:rsidRPr="00C36A98">
        <w:t>ograniczonym zakresie przez NCBR</w:t>
      </w:r>
      <w:bookmarkStart w:id="48" w:name="_Hlk53778513"/>
      <w:r w:rsidR="006763C2" w:rsidRPr="00C36A98">
        <w:t xml:space="preserve">, z zastrzeżeniem tzw. </w:t>
      </w:r>
      <w:r w:rsidR="006763C2" w:rsidRPr="00C36A98">
        <w:rPr>
          <w:rFonts w:cstheme="majorHAnsi"/>
        </w:rPr>
        <w:t>Wariantu B</w:t>
      </w:r>
      <w:bookmarkEnd w:id="48"/>
      <w:r w:rsidR="00ED474D" w:rsidRPr="00C36A98">
        <w:rPr>
          <w:rFonts w:cstheme="majorHAnsi"/>
        </w:rPr>
        <w:t>, a</w:t>
      </w:r>
      <w:r w:rsidR="00C9470A" w:rsidRPr="00C36A98">
        <w:rPr>
          <w:rFonts w:cstheme="majorHAnsi"/>
        </w:rPr>
        <w:t xml:space="preserve"> także </w:t>
      </w:r>
      <w:r w:rsidR="00ED474D" w:rsidRPr="00C36A98">
        <w:rPr>
          <w:rFonts w:cstheme="majorHAnsi"/>
        </w:rPr>
        <w:t>świadczenia poboczne mające</w:t>
      </w:r>
      <w:r w:rsidR="00C947E2" w:rsidRPr="00C36A98">
        <w:rPr>
          <w:rFonts w:cstheme="majorHAnsi"/>
        </w:rPr>
        <w:t xml:space="preserve"> </w:t>
      </w:r>
      <w:r w:rsidR="00C9470A" w:rsidRPr="00C36A98">
        <w:rPr>
          <w:rFonts w:cstheme="majorHAnsi"/>
        </w:rPr>
        <w:t>miejsce po zakończeniu prac badawczo-rozwojowych</w:t>
      </w:r>
      <w:r w:rsidRPr="00C36A98">
        <w:rPr>
          <w:rFonts w:cstheme="majorHAnsi"/>
        </w:rPr>
        <w:t>.</w:t>
      </w:r>
      <w:r w:rsidRPr="00C36A98">
        <w:t xml:space="preserve"> Wysokość wynagrodzenia jest ograniczona w przypadku danego Uczestnika </w:t>
      </w:r>
      <w:r w:rsidRPr="00C36A98">
        <w:lastRenderedPageBreak/>
        <w:t>Przedsięwzięcia limitami określonymi w ramach budżetu Przedsięwzięcia oraz wysokością określoną przez Uczestnika Przedsięwzięcia w jego ofercie</w:t>
      </w:r>
      <w:r w:rsidRPr="00C36A98">
        <w:rPr>
          <w:rFonts w:cstheme="majorHAnsi"/>
        </w:rPr>
        <w:t>.</w:t>
      </w:r>
      <w:r w:rsidR="00F84C9D" w:rsidRPr="00C36A98">
        <w:t xml:space="preserve"> </w:t>
      </w:r>
    </w:p>
    <w:p w14:paraId="1E5747A0" w14:textId="16BFE77D" w:rsidR="000F2D70" w:rsidRPr="00C36A98" w:rsidRDefault="00F84C9D" w:rsidP="00845D0D">
      <w:pPr>
        <w:pStyle w:val="Akapitzlist"/>
        <w:spacing w:after="0" w:line="240" w:lineRule="auto"/>
        <w:ind w:left="567"/>
        <w:jc w:val="both"/>
      </w:pPr>
      <w:r w:rsidRPr="00C36A98">
        <w:t>NCBR oczekuje, że wynagrodzenie wskazane przez Uczestników Przedsięwzięcia odpowiada nie tylko ich świadczeniom w ramach Umowy, ale również uwzględnia wskazany powyżej podział korzyści związanych z Rozwiązaniem</w:t>
      </w:r>
      <w:r w:rsidR="00330F36" w:rsidRPr="00C36A98">
        <w:t xml:space="preserve"> jak również to, że </w:t>
      </w:r>
      <w:r w:rsidR="00C9470A" w:rsidRPr="00C36A98">
        <w:rPr>
          <w:rFonts w:cstheme="majorBidi"/>
        </w:rPr>
        <w:t xml:space="preserve">NCBR </w:t>
      </w:r>
      <w:r w:rsidR="00330F36" w:rsidRPr="00C36A98">
        <w:t xml:space="preserve">nie nabywa </w:t>
      </w:r>
      <w:r w:rsidR="00330F36" w:rsidRPr="00C36A98">
        <w:rPr>
          <w:rFonts w:cstheme="majorBidi"/>
        </w:rPr>
        <w:t>praw</w:t>
      </w:r>
      <w:r w:rsidR="00C9470A" w:rsidRPr="00C36A98">
        <w:rPr>
          <w:rFonts w:cstheme="majorBidi"/>
        </w:rPr>
        <w:t xml:space="preserve">a własności ani obligacyjnych </w:t>
      </w:r>
      <w:r w:rsidR="00C9470A" w:rsidRPr="00C36A98">
        <w:t>praw do</w:t>
      </w:r>
      <w:r w:rsidR="00C9470A" w:rsidRPr="00C36A98">
        <w:rPr>
          <w:rFonts w:cstheme="majorBidi"/>
        </w:rPr>
        <w:t xml:space="preserve"> korzystania z</w:t>
      </w:r>
      <w:r w:rsidR="00330F36" w:rsidRPr="00C36A98">
        <w:t xml:space="preserve"> </w:t>
      </w:r>
      <w:r w:rsidR="00131DAA" w:rsidRPr="00C36A98">
        <w:t>Prototypu</w:t>
      </w:r>
      <w:r w:rsidR="0044467B" w:rsidRPr="00C36A98">
        <w:t xml:space="preserve"> </w:t>
      </w:r>
      <w:r w:rsidR="00E45C67" w:rsidRPr="00C36A98">
        <w:t>Systemu wentylacji A</w:t>
      </w:r>
      <w:r w:rsidR="003030B2" w:rsidRPr="00C36A98">
        <w:t xml:space="preserve"> </w:t>
      </w:r>
      <w:r w:rsidR="0044467B" w:rsidRPr="00C36A98">
        <w:t xml:space="preserve">ani Prototypu </w:t>
      </w:r>
      <w:r w:rsidR="00E45C67" w:rsidRPr="00C36A98">
        <w:t>Systemu wentylacji B</w:t>
      </w:r>
      <w:r w:rsidR="0044467B" w:rsidRPr="00C36A98">
        <w:t>,</w:t>
      </w:r>
      <w:r w:rsidR="00131DAA" w:rsidRPr="00C36A98">
        <w:t xml:space="preserve"> </w:t>
      </w:r>
      <w:r w:rsidR="004472A6" w:rsidRPr="00C36A98">
        <w:t>z wyłączeniem przeprowadzenia na nich testów</w:t>
      </w:r>
      <w:r w:rsidR="0044467B" w:rsidRPr="00C36A98">
        <w:t xml:space="preserve"> (zasady dot. Demonstratorów opisano poniżej)</w:t>
      </w:r>
      <w:r w:rsidR="00CA2DB7" w:rsidRPr="00C36A98">
        <w:t xml:space="preserve"> w zapewnianym przez NCBR Środowisku Testowym</w:t>
      </w:r>
      <w:r w:rsidR="00927606" w:rsidRPr="00C36A98">
        <w:t>, przy czym po testach Uczestnicy Przedsięwzięcia odbierają wskazane Prototypy</w:t>
      </w:r>
      <w:r w:rsidR="00EC72FC" w:rsidRPr="00C36A98">
        <w:t xml:space="preserve">. Prawa te </w:t>
      </w:r>
      <w:r w:rsidR="002A4E35" w:rsidRPr="00C36A98">
        <w:t>zachowują Uczestnicy Przedsięwzięcia</w:t>
      </w:r>
      <w:r w:rsidR="0044467B" w:rsidRPr="00C36A98">
        <w:t xml:space="preserve">. </w:t>
      </w:r>
      <w:r w:rsidR="009931EC" w:rsidRPr="00C36A98">
        <w:rPr>
          <w:rFonts w:cstheme="majorBidi"/>
        </w:rPr>
        <w:t xml:space="preserve">Okoliczność ta </w:t>
      </w:r>
      <w:r w:rsidR="0044467B" w:rsidRPr="00C36A98">
        <w:rPr>
          <w:rFonts w:cstheme="majorBidi"/>
        </w:rPr>
        <w:t xml:space="preserve">powinna być </w:t>
      </w:r>
      <w:r w:rsidR="009931EC" w:rsidRPr="00C36A98">
        <w:rPr>
          <w:rFonts w:cstheme="majorBidi"/>
        </w:rPr>
        <w:t>uwzględniona w wysokości oferowanego przez Uczestników Przedsięwzięcia wynagrodzenia</w:t>
      </w:r>
      <w:r w:rsidRPr="00C36A98">
        <w:t>.</w:t>
      </w:r>
    </w:p>
    <w:p w14:paraId="524A6504" w14:textId="6A4F61DA" w:rsidR="00845D0D" w:rsidRPr="00C36A98" w:rsidRDefault="00845D0D" w:rsidP="00845D0D">
      <w:pPr>
        <w:pStyle w:val="Akapitzlist"/>
        <w:spacing w:after="0" w:line="240" w:lineRule="auto"/>
        <w:ind w:left="567"/>
        <w:jc w:val="both"/>
      </w:pPr>
      <w:r w:rsidRPr="00C36A98">
        <w:t>NCBR zakłada, że wskutek wprowadzonej konkurencji i otwartego trybu postępowania warunki Przedsięwzięcia pozwalają na rynkowe ustalenie wynagrodzenia (w tym marży</w:t>
      </w:r>
      <w:r w:rsidR="00923633" w:rsidRPr="00C36A98">
        <w:t xml:space="preserve"> za usługi</w:t>
      </w:r>
      <w:r w:rsidRPr="00C36A98">
        <w:t>) i innych korzyści Uczestników Przedsięwzięcia</w:t>
      </w:r>
      <w:r w:rsidR="00AF2A46" w:rsidRPr="00C36A98">
        <w:t>,</w:t>
      </w:r>
      <w:r w:rsidR="00FC4AB6" w:rsidRPr="00C36A98">
        <w:t xml:space="preserve"> odpowiednio</w:t>
      </w:r>
      <w:r w:rsidRPr="00C36A98">
        <w:t xml:space="preserve"> do ich świadczeń i ryzyka.</w:t>
      </w:r>
    </w:p>
    <w:p w14:paraId="583333C6" w14:textId="53946B28" w:rsidR="00674B07" w:rsidRPr="00C36A98" w:rsidRDefault="00674B07" w:rsidP="00674B0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HAnsi"/>
        </w:rPr>
      </w:pPr>
      <w:r w:rsidRPr="00C36A98">
        <w:rPr>
          <w:rFonts w:cstheme="majorHAnsi"/>
        </w:rPr>
        <w:t>[</w:t>
      </w:r>
      <w:r w:rsidRPr="00C36A98">
        <w:rPr>
          <w:rFonts w:cstheme="majorHAnsi"/>
          <w:b/>
          <w:bCs/>
        </w:rPr>
        <w:t>Rozwiązanie</w:t>
      </w:r>
      <w:r w:rsidRPr="00C36A98">
        <w:rPr>
          <w:rFonts w:cstheme="majorHAnsi"/>
        </w:rPr>
        <w:t xml:space="preserve">] Technologia opracowana przez Uczestników Przedsięwzięcia, jest wynikiem w całości lub w części (tj. z uwzględnieniem posiadanego przez nich Background IP) przeprowadzonych przez nich prac badawczo-rozwojowych. Rozwiązanie ma mieć charakter uniwersalny, tj. pomimo tego, że ma być zaprezentowane docelowo w ramach Przedsięwzięcia w postaci </w:t>
      </w:r>
      <w:r w:rsidR="00FC4AB6" w:rsidRPr="00C36A98">
        <w:rPr>
          <w:rFonts w:cstheme="majorHAnsi"/>
        </w:rPr>
        <w:t xml:space="preserve">Prototypu i następnie </w:t>
      </w:r>
      <w:r w:rsidRPr="00C36A98">
        <w:rPr>
          <w:rFonts w:cstheme="majorHAnsi"/>
        </w:rPr>
        <w:t xml:space="preserve">Demonstratora, to stawiane są przed nim oczekiwania co do jego powtarzalności i skalowalności dalszego jego wykorzystania, już poza Przedsięwzięciem. Rozwiązanie służy wprowadzeniu do obrotu rynkowego rozwiązań pozwalających na tworzenie efektywnych i konkurencyjnych kosztowo kompletnych systemów </w:t>
      </w:r>
      <w:r w:rsidR="00576C1F" w:rsidRPr="00C36A98">
        <w:rPr>
          <w:rFonts w:cstheme="majorHAnsi"/>
        </w:rPr>
        <w:t>wentylacji</w:t>
      </w:r>
      <w:r w:rsidRPr="00C36A98">
        <w:rPr>
          <w:rFonts w:cstheme="majorHAnsi"/>
        </w:rPr>
        <w:t xml:space="preserve">. </w:t>
      </w:r>
      <w:r w:rsidRPr="00C36A98">
        <w:t xml:space="preserve">Każde Rozwiązanie opracowywane w ramach Przedsięwzięcia jest środkiem osiągnięcia jego celów wskazanych w punkcie </w:t>
      </w:r>
      <w:r w:rsidRPr="00C36A98">
        <w:fldChar w:fldCharType="begin"/>
      </w:r>
      <w:r w:rsidRPr="00C36A98">
        <w:instrText xml:space="preserve"> REF _Ref52631855 \n \h  \* MERGEFORMAT </w:instrText>
      </w:r>
      <w:r w:rsidRPr="00C36A98">
        <w:fldChar w:fldCharType="separate"/>
      </w:r>
      <w:r w:rsidR="00AD1446" w:rsidRPr="00C36A98">
        <w:t>1.1</w:t>
      </w:r>
      <w:r w:rsidRPr="00C36A98">
        <w:fldChar w:fldCharType="end"/>
      </w:r>
      <w:r w:rsidRPr="00C36A98">
        <w:t xml:space="preserve"> Regulaminu.</w:t>
      </w:r>
    </w:p>
    <w:p w14:paraId="268D04EF" w14:textId="5E749A5D" w:rsidR="00D63371" w:rsidRPr="00C36A98" w:rsidRDefault="004D4A1F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C36A98">
        <w:rPr>
          <w:rFonts w:cstheme="majorBidi"/>
        </w:rPr>
        <w:t>[</w:t>
      </w:r>
      <w:r w:rsidRPr="00C36A98">
        <w:rPr>
          <w:rFonts w:cstheme="majorBidi"/>
          <w:b/>
          <w:bCs/>
        </w:rPr>
        <w:t>Innowacyjność</w:t>
      </w:r>
      <w:r w:rsidRPr="00C36A98">
        <w:rPr>
          <w:rFonts w:cstheme="majorBidi"/>
        </w:rPr>
        <w:t xml:space="preserve">] NCBR z jednej strony dąży do uzyskania jak największego stopnia innowacyjności Rozwiązania, dzięki motywowaniu Uczestników Przedsięwzięcia </w:t>
      </w:r>
      <w:r w:rsidR="009C6723" w:rsidRPr="00C36A98">
        <w:rPr>
          <w:rFonts w:cstheme="majorBidi"/>
        </w:rPr>
        <w:t>wprowadz</w:t>
      </w:r>
      <w:r w:rsidR="006E595A" w:rsidRPr="00C36A98">
        <w:rPr>
          <w:rFonts w:cstheme="majorBidi"/>
        </w:rPr>
        <w:t>oną</w:t>
      </w:r>
      <w:r w:rsidR="009C6723" w:rsidRPr="00C36A98">
        <w:rPr>
          <w:rFonts w:cstheme="majorBidi"/>
        </w:rPr>
        <w:t xml:space="preserve"> pomiędzy nimi konkurencj</w:t>
      </w:r>
      <w:r w:rsidR="006E595A" w:rsidRPr="00C36A98">
        <w:rPr>
          <w:rFonts w:cstheme="majorBidi"/>
        </w:rPr>
        <w:t>ą</w:t>
      </w:r>
      <w:r w:rsidR="00D21F7C" w:rsidRPr="00C36A98">
        <w:rPr>
          <w:rFonts w:cstheme="majorBidi"/>
        </w:rPr>
        <w:t xml:space="preserve"> oraz</w:t>
      </w:r>
      <w:r w:rsidR="009C6723" w:rsidRPr="00C36A98">
        <w:rPr>
          <w:rFonts w:cstheme="majorBidi"/>
        </w:rPr>
        <w:t xml:space="preserve"> przez punkty za </w:t>
      </w:r>
      <w:r w:rsidR="6FA4B80B" w:rsidRPr="00C36A98">
        <w:rPr>
          <w:rFonts w:cstheme="majorBidi"/>
        </w:rPr>
        <w:t>Wymagania</w:t>
      </w:r>
      <w:r w:rsidR="00391EA0" w:rsidRPr="00C36A98">
        <w:rPr>
          <w:rFonts w:cstheme="majorBidi"/>
        </w:rPr>
        <w:t xml:space="preserve"> </w:t>
      </w:r>
      <w:r w:rsidRPr="00C36A98">
        <w:rPr>
          <w:rFonts w:cstheme="majorBidi"/>
        </w:rPr>
        <w:t>Konkursow</w:t>
      </w:r>
      <w:r w:rsidR="009C6723" w:rsidRPr="00C36A98">
        <w:rPr>
          <w:rFonts w:cstheme="majorBidi"/>
        </w:rPr>
        <w:t>e</w:t>
      </w:r>
      <w:r w:rsidRPr="00C36A98">
        <w:rPr>
          <w:rFonts w:cstheme="majorBidi"/>
        </w:rPr>
        <w:t>.</w:t>
      </w:r>
      <w:r w:rsidR="00EF1F78" w:rsidRPr="00C36A98">
        <w:t xml:space="preserve"> Z drugiej strony NCBR dba o to, by proponowane Rozwiązania mieściły się w granicach racjonalności wytyczonej ramami czasowymi Przedsięwzięcia i uwarunkowaniami operacyjnymi, fizycznymi i rynkowymi, przez co elementem oceny Wniosków i Wyników Prac Etapu jest ich ocena zgodnie z Wymaganiami Jakościowymi i – ewentualnie – testem racjonalności przez zestawienie z innymi Wnioskami/Wynikami Prac Etapu i stanem wiedzy i techniki (tj. NCBR premiuje „racjonalnych marzycieli”).</w:t>
      </w:r>
      <w:bookmarkStart w:id="49" w:name="_Hlk53779552"/>
      <w:bookmarkEnd w:id="49"/>
    </w:p>
    <w:p w14:paraId="100FE4B4" w14:textId="17866E45" w:rsidR="00A532B4" w:rsidRPr="00C36A98" w:rsidRDefault="00AC62D6" w:rsidP="00E52F80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HAnsi"/>
        </w:rPr>
      </w:pPr>
      <w:r w:rsidRPr="00C36A98">
        <w:rPr>
          <w:rFonts w:cstheme="majorHAnsi"/>
        </w:rPr>
        <w:t>[</w:t>
      </w:r>
      <w:r w:rsidRPr="00C36A98">
        <w:rPr>
          <w:rFonts w:cstheme="majorHAnsi"/>
          <w:b/>
          <w:bCs/>
        </w:rPr>
        <w:t>Ogólny przebieg Przedsięwzięcia</w:t>
      </w:r>
      <w:r w:rsidRPr="00C36A98">
        <w:rPr>
          <w:rFonts w:cstheme="majorHAnsi"/>
        </w:rPr>
        <w:t xml:space="preserve">] Przedsięwzięcie pod względem szczególnego </w:t>
      </w:r>
      <w:r w:rsidR="00FF2229" w:rsidRPr="00C36A98">
        <w:rPr>
          <w:rFonts w:cstheme="majorHAnsi"/>
        </w:rPr>
        <w:t>zastosowania</w:t>
      </w:r>
      <w:r w:rsidRPr="00C36A98">
        <w:rPr>
          <w:rFonts w:cstheme="majorHAnsi"/>
        </w:rPr>
        <w:t xml:space="preserve"> </w:t>
      </w:r>
      <w:r w:rsidR="00207521" w:rsidRPr="00C36A98">
        <w:rPr>
          <w:rFonts w:cstheme="majorHAnsi"/>
        </w:rPr>
        <w:t>Rozwiązania</w:t>
      </w:r>
      <w:r w:rsidRPr="00C36A98">
        <w:rPr>
          <w:rFonts w:cstheme="majorHAnsi"/>
        </w:rPr>
        <w:t xml:space="preserve"> jest podzielone na </w:t>
      </w:r>
      <w:r w:rsidR="006028E5" w:rsidRPr="00C36A98">
        <w:rPr>
          <w:rFonts w:cstheme="majorHAnsi"/>
        </w:rPr>
        <w:t>dw</w:t>
      </w:r>
      <w:r w:rsidR="00FC4AB6" w:rsidRPr="00C36A98">
        <w:rPr>
          <w:rFonts w:cstheme="majorHAnsi"/>
        </w:rPr>
        <w:t>ie</w:t>
      </w:r>
      <w:r w:rsidR="006028E5" w:rsidRPr="00C36A98">
        <w:rPr>
          <w:rFonts w:cstheme="majorHAnsi"/>
        </w:rPr>
        <w:t xml:space="preserve"> </w:t>
      </w:r>
      <w:r w:rsidRPr="00C36A98">
        <w:rPr>
          <w:rFonts w:cstheme="majorHAnsi"/>
        </w:rPr>
        <w:t xml:space="preserve">równoległe – i </w:t>
      </w:r>
      <w:r w:rsidR="00ED1581" w:rsidRPr="00C36A98">
        <w:rPr>
          <w:rFonts w:cstheme="majorHAnsi"/>
        </w:rPr>
        <w:t>niezależne</w:t>
      </w:r>
      <w:r w:rsidRPr="00C36A98">
        <w:rPr>
          <w:rFonts w:cstheme="majorHAnsi"/>
        </w:rPr>
        <w:t xml:space="preserve"> – </w:t>
      </w:r>
      <w:r w:rsidR="006803E1" w:rsidRPr="00C36A98">
        <w:rPr>
          <w:rFonts w:cstheme="majorHAnsi"/>
        </w:rPr>
        <w:t xml:space="preserve">części zamówienia, zwane </w:t>
      </w:r>
      <w:r w:rsidR="00A34897" w:rsidRPr="00C36A98">
        <w:rPr>
          <w:rFonts w:cstheme="majorHAnsi"/>
        </w:rPr>
        <w:t>Działaniami</w:t>
      </w:r>
      <w:r w:rsidR="00D21F7C" w:rsidRPr="00C36A98">
        <w:rPr>
          <w:rFonts w:cstheme="majorHAnsi"/>
        </w:rPr>
        <w:t xml:space="preserve"> (zamówienie jest podzielone na części)</w:t>
      </w:r>
      <w:r w:rsidRPr="00C36A98">
        <w:rPr>
          <w:rFonts w:cstheme="majorHAnsi"/>
        </w:rPr>
        <w:t>.</w:t>
      </w:r>
    </w:p>
    <w:p w14:paraId="564D436B" w14:textId="6615D476" w:rsidR="00A532B4" w:rsidRPr="00C36A98" w:rsidRDefault="00AC62D6" w:rsidP="00A30373">
      <w:pPr>
        <w:pStyle w:val="Akapitzlist"/>
        <w:spacing w:after="0" w:line="240" w:lineRule="auto"/>
        <w:ind w:left="567"/>
        <w:jc w:val="both"/>
      </w:pPr>
      <w:r w:rsidRPr="00C36A98">
        <w:t xml:space="preserve">W ramach </w:t>
      </w:r>
      <w:r w:rsidR="00815E55" w:rsidRPr="00C36A98">
        <w:t xml:space="preserve">Postępowania </w:t>
      </w:r>
      <w:r w:rsidRPr="00C36A98">
        <w:t>w oparciu o uzyskane Wnioski</w:t>
      </w:r>
      <w:r w:rsidR="00815E55" w:rsidRPr="00C36A98">
        <w:t xml:space="preserve"> i w celu zawarcia umów z Uczestnikami Przedsięwzięcia, NCBR przeprowadzi wybór </w:t>
      </w:r>
      <w:r w:rsidRPr="00C36A98">
        <w:t xml:space="preserve">poprawnych formalnie </w:t>
      </w:r>
      <w:r w:rsidR="00EF1F78" w:rsidRPr="00C36A98">
        <w:t>ofert</w:t>
      </w:r>
      <w:r w:rsidRPr="00C36A98">
        <w:t xml:space="preserve"> Wnioskodawców, które spełniają </w:t>
      </w:r>
      <w:r w:rsidR="00A532B4" w:rsidRPr="00C36A98">
        <w:t>wymagane</w:t>
      </w:r>
      <w:r w:rsidRPr="00C36A98">
        <w:t xml:space="preserve"> w poniższej dokumentacji </w:t>
      </w:r>
      <w:r w:rsidR="6FA4B80B" w:rsidRPr="00C36A98">
        <w:t>Wymagania</w:t>
      </w:r>
      <w:r w:rsidR="00391EA0" w:rsidRPr="00C36A98">
        <w:t xml:space="preserve"> </w:t>
      </w:r>
      <w:r w:rsidR="00FF2229" w:rsidRPr="00C36A98">
        <w:t>Obligatoryjne</w:t>
      </w:r>
      <w:r w:rsidRPr="00C36A98">
        <w:t xml:space="preserve">, a w przypadku większej niż </w:t>
      </w:r>
      <w:r w:rsidR="00D21F7C" w:rsidRPr="00C36A98">
        <w:t xml:space="preserve">dopuszczana do zawarcia Umowy liczby Wnioskodawców </w:t>
      </w:r>
      <w:r w:rsidR="00D21F7C" w:rsidRPr="00C36A98">
        <w:rPr>
          <w:rFonts w:cstheme="majorBidi"/>
        </w:rPr>
        <w:t xml:space="preserve">w danym </w:t>
      </w:r>
      <w:r w:rsidR="00A34897" w:rsidRPr="00C36A98">
        <w:rPr>
          <w:rFonts w:cstheme="majorBidi"/>
        </w:rPr>
        <w:t>Działaniu</w:t>
      </w:r>
      <w:r w:rsidR="00D21F7C" w:rsidRPr="00C36A98">
        <w:rPr>
          <w:rFonts w:cstheme="majorBidi"/>
        </w:rPr>
        <w:t xml:space="preserve"> </w:t>
      </w:r>
      <w:r w:rsidRPr="00C36A98">
        <w:t xml:space="preserve">– </w:t>
      </w:r>
      <w:r w:rsidR="00964799" w:rsidRPr="00C36A98">
        <w:t>dokonają wyboru takich Wniosków</w:t>
      </w:r>
      <w:r w:rsidR="00A532B4" w:rsidRPr="00C36A98">
        <w:t>,</w:t>
      </w:r>
      <w:r w:rsidR="00964799" w:rsidRPr="00C36A98">
        <w:t xml:space="preserve"> które </w:t>
      </w:r>
      <w:r w:rsidRPr="00C36A98">
        <w:t xml:space="preserve">w najlepszy sposób spełniają </w:t>
      </w:r>
      <w:r w:rsidR="6FA4B80B" w:rsidRPr="00C36A98">
        <w:t>Wymagania</w:t>
      </w:r>
      <w:r w:rsidR="00391EA0" w:rsidRPr="00C36A98">
        <w:t xml:space="preserve"> Konkursowe</w:t>
      </w:r>
      <w:r w:rsidR="0044467B" w:rsidRPr="00C36A98">
        <w:rPr>
          <w:rFonts w:cstheme="majorBidi"/>
        </w:rPr>
        <w:t xml:space="preserve"> i</w:t>
      </w:r>
      <w:r w:rsidR="00391EA0" w:rsidRPr="00C36A98">
        <w:rPr>
          <w:rFonts w:cstheme="majorBidi"/>
        </w:rPr>
        <w:t xml:space="preserve"> </w:t>
      </w:r>
      <w:r w:rsidR="6FA4B80B" w:rsidRPr="00C36A98">
        <w:rPr>
          <w:rFonts w:cstheme="majorBidi"/>
        </w:rPr>
        <w:t>Wymagania</w:t>
      </w:r>
      <w:r w:rsidR="00391EA0" w:rsidRPr="00C36A98">
        <w:rPr>
          <w:rFonts w:cstheme="majorBidi"/>
        </w:rPr>
        <w:t xml:space="preserve"> Jakościowe</w:t>
      </w:r>
      <w:r w:rsidRPr="00C36A98">
        <w:t>. Następnie NCBR zawrze z wybranymi Wnioskodawcami</w:t>
      </w:r>
      <w:r w:rsidR="00A85651" w:rsidRPr="00C36A98">
        <w:t xml:space="preserve"> </w:t>
      </w:r>
      <w:r w:rsidRPr="00C36A98">
        <w:t>umowy na realizację przedmiotu zamówienia</w:t>
      </w:r>
      <w:r w:rsidR="00A85651" w:rsidRPr="00C36A98">
        <w:t xml:space="preserve"> w zakresie danego </w:t>
      </w:r>
      <w:r w:rsidR="00890233" w:rsidRPr="00C36A98">
        <w:t>Działania</w:t>
      </w:r>
      <w:r w:rsidRPr="00C36A98">
        <w:t xml:space="preserve">, z uwzględnieniem </w:t>
      </w:r>
      <w:r w:rsidRPr="00C36A98">
        <w:rPr>
          <w:rFonts w:cstheme="majorBidi"/>
        </w:rPr>
        <w:t xml:space="preserve">limitu </w:t>
      </w:r>
      <w:r w:rsidR="00890233" w:rsidRPr="00C36A98">
        <w:rPr>
          <w:rFonts w:cstheme="majorBidi"/>
        </w:rPr>
        <w:t>trzech</w:t>
      </w:r>
      <w:r w:rsidR="00C61B92" w:rsidRPr="00C36A98">
        <w:rPr>
          <w:rFonts w:cstheme="majorBidi"/>
        </w:rPr>
        <w:t xml:space="preserve"> </w:t>
      </w:r>
      <w:r w:rsidR="00D21F7C" w:rsidRPr="00C36A98">
        <w:rPr>
          <w:rFonts w:cstheme="majorBidi"/>
        </w:rPr>
        <w:t xml:space="preserve">Wnioskodawców </w:t>
      </w:r>
      <w:r w:rsidRPr="00C36A98">
        <w:rPr>
          <w:rFonts w:cstheme="majorBidi"/>
        </w:rPr>
        <w:t xml:space="preserve">w każdym </w:t>
      </w:r>
      <w:r w:rsidR="00A34897" w:rsidRPr="00C36A98">
        <w:rPr>
          <w:rFonts w:cstheme="majorBidi"/>
        </w:rPr>
        <w:t>Działaniu</w:t>
      </w:r>
      <w:r w:rsidR="00883867" w:rsidRPr="00C36A98">
        <w:rPr>
          <w:rFonts w:cstheme="majorBidi"/>
        </w:rPr>
        <w:t xml:space="preserve"> i z uwzględnieniem </w:t>
      </w:r>
      <w:r w:rsidR="00883867" w:rsidRPr="00C36A98">
        <w:t xml:space="preserve">zasad dot. oceny Wniosków określonych w </w:t>
      </w:r>
      <w:r w:rsidR="216A9310" w:rsidRPr="00C36A98">
        <w:t>Z</w:t>
      </w:r>
      <w:r w:rsidR="00A65A55" w:rsidRPr="00C36A98">
        <w:t>ałączni</w:t>
      </w:r>
      <w:r w:rsidR="00883867" w:rsidRPr="00C36A98">
        <w:t>ku nr 5 do Regulaminu</w:t>
      </w:r>
      <w:r w:rsidRPr="00C36A98">
        <w:t xml:space="preserve">. </w:t>
      </w:r>
      <w:bookmarkStart w:id="50" w:name="_Hlk53779771"/>
      <w:bookmarkEnd w:id="50"/>
    </w:p>
    <w:p w14:paraId="5C762462" w14:textId="2E746948" w:rsidR="004A301B" w:rsidRPr="00C36A98" w:rsidRDefault="30A7F7A3" w:rsidP="79370A0B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C36A98">
        <w:t xml:space="preserve">Na podstawie umów Uczestnicy Przedsięwzięcia będą przygotowywać </w:t>
      </w:r>
      <w:r w:rsidRPr="00C36A98">
        <w:rPr>
          <w:rFonts w:cstheme="majorBidi"/>
        </w:rPr>
        <w:t xml:space="preserve">w </w:t>
      </w:r>
      <w:r w:rsidR="48471F0B" w:rsidRPr="00C36A98">
        <w:rPr>
          <w:rFonts w:cstheme="majorBidi"/>
        </w:rPr>
        <w:t xml:space="preserve">dwóch </w:t>
      </w:r>
      <w:r w:rsidRPr="00C36A98">
        <w:rPr>
          <w:rFonts w:cstheme="majorBidi"/>
        </w:rPr>
        <w:t xml:space="preserve">etapach </w:t>
      </w:r>
      <w:r w:rsidR="61E3DDC4" w:rsidRPr="00C36A98">
        <w:rPr>
          <w:rFonts w:cstheme="majorBidi"/>
        </w:rPr>
        <w:t xml:space="preserve">w ramach odrębnych </w:t>
      </w:r>
      <w:r w:rsidR="00890233" w:rsidRPr="00C36A98">
        <w:rPr>
          <w:rFonts w:cstheme="majorBidi"/>
        </w:rPr>
        <w:t>Działań</w:t>
      </w:r>
      <w:r w:rsidR="0FE7282D" w:rsidRPr="00C36A98">
        <w:rPr>
          <w:rFonts w:cstheme="majorBidi"/>
        </w:rPr>
        <w:t xml:space="preserve"> </w:t>
      </w:r>
      <w:r w:rsidR="5CCB4530" w:rsidRPr="00C36A98">
        <w:rPr>
          <w:rFonts w:cstheme="majorBidi"/>
        </w:rPr>
        <w:t xml:space="preserve">(tzn. </w:t>
      </w:r>
      <w:r w:rsidR="00890233" w:rsidRPr="00C36A98">
        <w:rPr>
          <w:rFonts w:cstheme="majorBidi"/>
        </w:rPr>
        <w:t xml:space="preserve">Działania 1 </w:t>
      </w:r>
      <w:r w:rsidR="5CCB4530" w:rsidRPr="00C36A98">
        <w:rPr>
          <w:rFonts w:cstheme="majorBidi"/>
        </w:rPr>
        <w:t xml:space="preserve">oraz </w:t>
      </w:r>
      <w:r w:rsidR="00890233" w:rsidRPr="00C36A98">
        <w:rPr>
          <w:rFonts w:cstheme="majorBidi"/>
        </w:rPr>
        <w:t>Działania</w:t>
      </w:r>
      <w:r w:rsidR="00ED1581" w:rsidRPr="00C36A98">
        <w:rPr>
          <w:rFonts w:cstheme="majorBidi"/>
        </w:rPr>
        <w:t xml:space="preserve"> </w:t>
      </w:r>
      <w:r w:rsidR="00890233" w:rsidRPr="00C36A98">
        <w:rPr>
          <w:rFonts w:cstheme="majorBidi"/>
        </w:rPr>
        <w:t>2</w:t>
      </w:r>
      <w:r w:rsidR="5CCB4530" w:rsidRPr="00C36A98">
        <w:rPr>
          <w:rFonts w:cstheme="majorBidi"/>
        </w:rPr>
        <w:t xml:space="preserve">) </w:t>
      </w:r>
      <w:r w:rsidRPr="00C36A98">
        <w:t xml:space="preserve">konkurencyjne jakościowo rozwiązania </w:t>
      </w:r>
      <w:r w:rsidR="0FE7282D" w:rsidRPr="00C36A98">
        <w:t xml:space="preserve">dla </w:t>
      </w:r>
      <w:r w:rsidRPr="00C36A98">
        <w:t xml:space="preserve">przedstawionego </w:t>
      </w:r>
      <w:r w:rsidR="55FFD5D7" w:rsidRPr="00C36A98">
        <w:t xml:space="preserve">w dokumentacji Przedsięwzięcia </w:t>
      </w:r>
      <w:r w:rsidRPr="00C36A98">
        <w:t xml:space="preserve">problemu badawczego, przy czym po wykonaniu </w:t>
      </w:r>
      <w:r w:rsidR="0FE7282D" w:rsidRPr="00C36A98">
        <w:t xml:space="preserve">Etapu I </w:t>
      </w:r>
      <w:r w:rsidR="55FFD5D7" w:rsidRPr="00C36A98">
        <w:t>Prac B+R</w:t>
      </w:r>
      <w:r w:rsidR="5CCB4530" w:rsidRPr="00C36A98">
        <w:t xml:space="preserve"> obejmującego przygotowanie Prototypów</w:t>
      </w:r>
      <w:r w:rsidRPr="00C36A98">
        <w:t xml:space="preserve">, </w:t>
      </w:r>
      <w:r w:rsidR="55FFD5D7" w:rsidRPr="00C36A98">
        <w:t xml:space="preserve">wskutek prowadzonej przez NCBR Selekcji, </w:t>
      </w:r>
      <w:r w:rsidRPr="00C36A98">
        <w:t>liczba Uczestników Przedsięwzięcia będzie redukowana</w:t>
      </w:r>
      <w:r w:rsidR="657C3B4B" w:rsidRPr="00C36A98">
        <w:t xml:space="preserve"> </w:t>
      </w:r>
      <w:r w:rsidRPr="00C36A98">
        <w:t xml:space="preserve">w oparciu o </w:t>
      </w:r>
      <w:r w:rsidR="1C5C79F7" w:rsidRPr="00C36A98">
        <w:t xml:space="preserve">stosowane przez NCBR </w:t>
      </w:r>
      <w:r w:rsidR="0684D6FE" w:rsidRPr="00C36A98">
        <w:t>K</w:t>
      </w:r>
      <w:r w:rsidRPr="00C36A98">
        <w:t xml:space="preserve">ryteria </w:t>
      </w:r>
      <w:r w:rsidR="665BEB33" w:rsidRPr="00C36A98">
        <w:t>merytoryczne</w:t>
      </w:r>
      <w:r w:rsidR="1C5C79F7" w:rsidRPr="00C36A98">
        <w:t>,</w:t>
      </w:r>
      <w:r w:rsidRPr="00C36A98">
        <w:t xml:space="preserve"> wskutek zestawienia ich Wyników Prac B+R z </w:t>
      </w:r>
      <w:r w:rsidR="10253662" w:rsidRPr="00C36A98">
        <w:t>Wymaganiami</w:t>
      </w:r>
      <w:r w:rsidRPr="00C36A98">
        <w:t xml:space="preserve"> dokumentacji i sobą nawzajem. </w:t>
      </w:r>
      <w:r w:rsidRPr="00C36A98">
        <w:rPr>
          <w:rFonts w:cstheme="majorBidi"/>
        </w:rPr>
        <w:t xml:space="preserve">W </w:t>
      </w:r>
      <w:r w:rsidR="5CCB4530" w:rsidRPr="00C36A98">
        <w:rPr>
          <w:rFonts w:cstheme="majorBidi"/>
        </w:rPr>
        <w:t xml:space="preserve">Etapie II nie </w:t>
      </w:r>
      <w:r w:rsidRPr="00C36A98">
        <w:rPr>
          <w:rFonts w:cstheme="majorBidi"/>
        </w:rPr>
        <w:t xml:space="preserve">więcej niż </w:t>
      </w:r>
      <w:r w:rsidR="5CCB4530" w:rsidRPr="00C36A98">
        <w:rPr>
          <w:rFonts w:cstheme="majorBidi"/>
        </w:rPr>
        <w:t xml:space="preserve">po </w:t>
      </w:r>
      <w:r w:rsidR="00890233" w:rsidRPr="00C36A98">
        <w:rPr>
          <w:rFonts w:cstheme="majorBidi"/>
        </w:rPr>
        <w:t>dwóch</w:t>
      </w:r>
      <w:r w:rsidR="58ED30F2" w:rsidRPr="00C36A98">
        <w:rPr>
          <w:rFonts w:cstheme="majorBidi"/>
        </w:rPr>
        <w:t xml:space="preserve"> </w:t>
      </w:r>
      <w:r w:rsidRPr="00C36A98">
        <w:rPr>
          <w:rFonts w:cstheme="majorBidi"/>
        </w:rPr>
        <w:lastRenderedPageBreak/>
        <w:t>Uczestnik</w:t>
      </w:r>
      <w:r w:rsidR="00890233" w:rsidRPr="00C36A98">
        <w:rPr>
          <w:rFonts w:cstheme="majorBidi"/>
        </w:rPr>
        <w:t>ów</w:t>
      </w:r>
      <w:r w:rsidRPr="00C36A98">
        <w:rPr>
          <w:rFonts w:cstheme="majorBidi"/>
        </w:rPr>
        <w:t xml:space="preserve"> Przedsięwzięcia</w:t>
      </w:r>
      <w:r w:rsidR="17535A21" w:rsidRPr="00C36A98">
        <w:rPr>
          <w:rFonts w:cstheme="majorBidi"/>
        </w:rPr>
        <w:t xml:space="preserve"> (z zastrzeżeniem postanowień dot. możliwości zwiększenia budżetu przez NCBR)</w:t>
      </w:r>
      <w:r w:rsidR="5CCB4530" w:rsidRPr="00C36A98">
        <w:rPr>
          <w:rFonts w:cstheme="majorBidi"/>
        </w:rPr>
        <w:t xml:space="preserve"> w każdym </w:t>
      </w:r>
      <w:r w:rsidR="00A34897" w:rsidRPr="00C36A98">
        <w:rPr>
          <w:rFonts w:cstheme="majorBidi"/>
        </w:rPr>
        <w:t>Działaniu</w:t>
      </w:r>
      <w:r w:rsidRPr="00C36A98">
        <w:rPr>
          <w:rFonts w:cstheme="majorBidi"/>
        </w:rPr>
        <w:t xml:space="preserve"> przedstawi </w:t>
      </w:r>
      <w:r w:rsidR="424A80F3" w:rsidRPr="00C36A98">
        <w:rPr>
          <w:rFonts w:cstheme="majorBidi"/>
        </w:rPr>
        <w:t xml:space="preserve">demonstracje </w:t>
      </w:r>
      <w:r w:rsidR="1C5C79F7" w:rsidRPr="00C36A98">
        <w:rPr>
          <w:rFonts w:cstheme="majorBidi"/>
        </w:rPr>
        <w:t xml:space="preserve">opracowywanego w ramach Przedsięwzięcia </w:t>
      </w:r>
      <w:r w:rsidR="10A30D9F" w:rsidRPr="00C36A98">
        <w:rPr>
          <w:rFonts w:cstheme="majorBidi"/>
        </w:rPr>
        <w:t>Rozwiązania</w:t>
      </w:r>
      <w:r w:rsidR="1CDEE19F" w:rsidRPr="00C36A98">
        <w:rPr>
          <w:rFonts w:cstheme="majorBidi"/>
        </w:rPr>
        <w:t xml:space="preserve"> w postaci</w:t>
      </w:r>
      <w:r w:rsidR="5CCB4530" w:rsidRPr="00C36A98">
        <w:rPr>
          <w:rFonts w:cstheme="majorBidi"/>
        </w:rPr>
        <w:t xml:space="preserve"> odpowiednio dla danego </w:t>
      </w:r>
      <w:r w:rsidR="00890233" w:rsidRPr="00C36A98">
        <w:rPr>
          <w:rFonts w:cstheme="majorBidi"/>
        </w:rPr>
        <w:t>Działania</w:t>
      </w:r>
      <w:r w:rsidR="5CCB4530" w:rsidRPr="00C36A98">
        <w:rPr>
          <w:rFonts w:cstheme="majorBidi"/>
        </w:rPr>
        <w:t xml:space="preserve">: </w:t>
      </w:r>
      <w:r w:rsidR="00890233" w:rsidRPr="00C36A98">
        <w:rPr>
          <w:rFonts w:cstheme="majorBidi"/>
        </w:rPr>
        <w:t xml:space="preserve">Demonstratora A </w:t>
      </w:r>
      <w:r w:rsidR="5CCB4530" w:rsidRPr="00C36A98">
        <w:rPr>
          <w:rFonts w:cstheme="majorBidi"/>
        </w:rPr>
        <w:t xml:space="preserve">albo Demonstratora </w:t>
      </w:r>
      <w:r w:rsidR="00890233" w:rsidRPr="00C36A98">
        <w:rPr>
          <w:rFonts w:cstheme="majorBidi"/>
        </w:rPr>
        <w:t>B</w:t>
      </w:r>
      <w:r w:rsidR="424A80F3" w:rsidRPr="00C36A98">
        <w:rPr>
          <w:rFonts w:cstheme="majorBidi"/>
        </w:rPr>
        <w:t xml:space="preserve">, które posłużą do </w:t>
      </w:r>
      <w:r w:rsidR="748ACDE9" w:rsidRPr="00C36A98">
        <w:rPr>
          <w:rFonts w:cstheme="majorBidi"/>
        </w:rPr>
        <w:t xml:space="preserve">weryfikacji </w:t>
      </w:r>
      <w:r w:rsidR="424A80F3" w:rsidRPr="00C36A98">
        <w:rPr>
          <w:rFonts w:cstheme="majorBidi"/>
        </w:rPr>
        <w:t xml:space="preserve">stawianych we Wniosku </w:t>
      </w:r>
      <w:r w:rsidR="55FFD5D7" w:rsidRPr="00C36A98">
        <w:rPr>
          <w:rFonts w:cstheme="majorBidi"/>
        </w:rPr>
        <w:t xml:space="preserve">przez </w:t>
      </w:r>
      <w:r w:rsidR="424A80F3" w:rsidRPr="00C36A98">
        <w:rPr>
          <w:rFonts w:cstheme="majorBidi"/>
        </w:rPr>
        <w:t>Uczestników Przedsięwzięcia deklaracji i prowadzonych przez nich badań</w:t>
      </w:r>
      <w:r w:rsidR="748ACDE9" w:rsidRPr="00C36A98">
        <w:rPr>
          <w:rFonts w:cstheme="majorBidi"/>
        </w:rPr>
        <w:t xml:space="preserve"> oraz do przeniesienia założeń dot. Rozwiązania do skali 1:1 w ramach Prac B+R Etapu II</w:t>
      </w:r>
      <w:r w:rsidR="424A80F3" w:rsidRPr="00C36A98">
        <w:rPr>
          <w:rFonts w:cstheme="majorBidi"/>
        </w:rPr>
        <w:t>.</w:t>
      </w:r>
      <w:r w:rsidRPr="00C36A98">
        <w:rPr>
          <w:rFonts w:cstheme="majorBidi"/>
        </w:rPr>
        <w:t xml:space="preserve"> </w:t>
      </w:r>
    </w:p>
    <w:p w14:paraId="656E048C" w14:textId="4D9807F5" w:rsidR="009C6723" w:rsidRPr="00C36A98" w:rsidRDefault="00440422" w:rsidP="00A30373">
      <w:pPr>
        <w:pStyle w:val="Akapitzlist"/>
        <w:spacing w:after="0" w:line="240" w:lineRule="auto"/>
        <w:ind w:left="567"/>
        <w:jc w:val="both"/>
      </w:pPr>
      <w:r w:rsidRPr="00C36A98">
        <w:rPr>
          <w:rFonts w:cstheme="majorHAnsi"/>
        </w:rPr>
        <w:t>Po</w:t>
      </w:r>
      <w:r w:rsidRPr="00C36A98">
        <w:t xml:space="preserve"> zakończeniu badawczo-rozwojowej części Przedsięwzięcia</w:t>
      </w:r>
      <w:r w:rsidR="007C567A" w:rsidRPr="00C36A98">
        <w:t>,</w:t>
      </w:r>
      <w:r w:rsidR="00AC62D6" w:rsidRPr="00C36A98">
        <w:t xml:space="preserve"> </w:t>
      </w:r>
      <w:r w:rsidRPr="00C36A98">
        <w:t xml:space="preserve">w </w:t>
      </w:r>
      <w:r w:rsidR="007C567A" w:rsidRPr="00C36A98">
        <w:t xml:space="preserve">odniesieniu do </w:t>
      </w:r>
      <w:r w:rsidRPr="00C36A98">
        <w:t xml:space="preserve">danego Uczestnika Przedsięwzięcia, on i NCBR będą realizować obowiązki i prawa dotyczące </w:t>
      </w:r>
      <w:r w:rsidR="00D21F7C" w:rsidRPr="00C36A98">
        <w:t>komercjalizacji</w:t>
      </w:r>
      <w:r w:rsidRPr="00C36A98">
        <w:t xml:space="preserve"> opracowane</w:t>
      </w:r>
      <w:r w:rsidR="001066B4" w:rsidRPr="00C36A98">
        <w:t>go</w:t>
      </w:r>
      <w:r w:rsidRPr="00C36A98">
        <w:t xml:space="preserve"> w jego ramach </w:t>
      </w:r>
      <w:r w:rsidR="001066B4" w:rsidRPr="00C36A98">
        <w:t>Rozwiązania</w:t>
      </w:r>
      <w:r w:rsidR="007C567A" w:rsidRPr="00C36A98">
        <w:t>, niezależnie od tego, na jakim etapie Przedsięwzięcia zakończył się udział danego Uczestnika Przedsięwzięcia</w:t>
      </w:r>
      <w:r w:rsidRPr="00C36A98">
        <w:t>.</w:t>
      </w:r>
    </w:p>
    <w:p w14:paraId="1726932C" w14:textId="42F7B85D" w:rsidR="004A301B" w:rsidRPr="00C36A98" w:rsidRDefault="001066B4" w:rsidP="00A30373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C36A98">
        <w:rPr>
          <w:rFonts w:cstheme="majorBidi"/>
        </w:rPr>
        <w:t>Dodatkowo, p</w:t>
      </w:r>
      <w:r w:rsidR="00440422" w:rsidRPr="00C36A98">
        <w:rPr>
          <w:rFonts w:cstheme="majorBidi"/>
        </w:rPr>
        <w:t xml:space="preserve">o zakończeniu przez Uczestników Przedsięwzięcia </w:t>
      </w:r>
      <w:r w:rsidR="004A301B" w:rsidRPr="00C36A98">
        <w:rPr>
          <w:rFonts w:cstheme="majorBidi"/>
        </w:rPr>
        <w:t xml:space="preserve">uczestniczących w Etapie II </w:t>
      </w:r>
      <w:r w:rsidR="00440422" w:rsidRPr="00C36A98">
        <w:rPr>
          <w:rFonts w:cstheme="majorBidi"/>
        </w:rPr>
        <w:t xml:space="preserve">prac badawczo-rozwojowych </w:t>
      </w:r>
      <w:r w:rsidR="00246D93" w:rsidRPr="00C36A98">
        <w:rPr>
          <w:rFonts w:cstheme="majorBidi"/>
        </w:rPr>
        <w:t>stworzone</w:t>
      </w:r>
      <w:r w:rsidR="3A92A32F" w:rsidRPr="00C36A98">
        <w:rPr>
          <w:rFonts w:cstheme="majorBidi"/>
        </w:rPr>
        <w:t xml:space="preserve"> </w:t>
      </w:r>
      <w:r w:rsidR="007C567A" w:rsidRPr="00C36A98">
        <w:rPr>
          <w:rFonts w:cstheme="majorBidi"/>
        </w:rPr>
        <w:t xml:space="preserve">przez nich </w:t>
      </w:r>
      <w:r w:rsidR="00FF2229" w:rsidRPr="00C36A98">
        <w:rPr>
          <w:rFonts w:cstheme="majorBidi"/>
        </w:rPr>
        <w:t>D</w:t>
      </w:r>
      <w:r w:rsidR="00440422" w:rsidRPr="00C36A98">
        <w:rPr>
          <w:rFonts w:cstheme="majorBidi"/>
        </w:rPr>
        <w:t>emonstratory</w:t>
      </w:r>
      <w:r w:rsidR="002740D7" w:rsidRPr="00C36A98">
        <w:t xml:space="preserve"> </w:t>
      </w:r>
      <w:r w:rsidR="00803202" w:rsidRPr="00C36A98">
        <w:t>Systemu Wentylacji</w:t>
      </w:r>
      <w:r w:rsidR="009C6723" w:rsidRPr="00C36A98">
        <w:rPr>
          <w:rFonts w:cstheme="majorBidi"/>
        </w:rPr>
        <w:t xml:space="preserve">, </w:t>
      </w:r>
      <w:r w:rsidR="004A301B" w:rsidRPr="00C36A98">
        <w:rPr>
          <w:rFonts w:cstheme="majorBidi"/>
        </w:rPr>
        <w:t xml:space="preserve">przy współdziałaniu </w:t>
      </w:r>
      <w:r w:rsidR="009C6723" w:rsidRPr="00C36A98">
        <w:rPr>
          <w:rFonts w:cstheme="majorBidi"/>
        </w:rPr>
        <w:t>Partnera Strategicznego,</w:t>
      </w:r>
      <w:r w:rsidR="00440422" w:rsidRPr="00C36A98">
        <w:rPr>
          <w:rFonts w:cstheme="majorBidi"/>
        </w:rPr>
        <w:t xml:space="preserve"> będą wykorzystane jako źródło danych (</w:t>
      </w:r>
      <w:r w:rsidR="002740D7" w:rsidRPr="00C36A98">
        <w:t xml:space="preserve">w zakresie </w:t>
      </w:r>
      <w:r w:rsidR="00440422" w:rsidRPr="00C36A98">
        <w:rPr>
          <w:rFonts w:cstheme="majorBidi"/>
        </w:rPr>
        <w:t xml:space="preserve">nie objętym ochroną jako prawa własności intelektualnej) dotyczących zastosowania stworzonych </w:t>
      </w:r>
      <w:r w:rsidRPr="00C36A98">
        <w:rPr>
          <w:rFonts w:cstheme="majorBidi"/>
        </w:rPr>
        <w:t>Rozwiązań</w:t>
      </w:r>
      <w:r w:rsidR="002740D7" w:rsidRPr="00C36A98">
        <w:t xml:space="preserve"> dla potrzeb dalszego rozwoju obszaru objętego Przedsięwzięciem przez NCBR</w:t>
      </w:r>
      <w:r w:rsidR="0082368B" w:rsidRPr="00C36A98">
        <w:rPr>
          <w:rFonts w:cstheme="majorBidi"/>
        </w:rPr>
        <w:t xml:space="preserve"> i </w:t>
      </w:r>
      <w:r w:rsidR="00440422" w:rsidRPr="00C36A98">
        <w:rPr>
          <w:rFonts w:cstheme="majorBidi"/>
        </w:rPr>
        <w:t>w domenie publicznej.</w:t>
      </w:r>
    </w:p>
    <w:p w14:paraId="10DC83F1" w14:textId="3B3DD172" w:rsidR="00847350" w:rsidRPr="00C36A98" w:rsidRDefault="009C6723" w:rsidP="00A30373">
      <w:pPr>
        <w:pStyle w:val="Akapitzlist"/>
        <w:spacing w:after="0" w:line="240" w:lineRule="auto"/>
        <w:ind w:left="567"/>
        <w:jc w:val="both"/>
      </w:pPr>
      <w:r w:rsidRPr="00C36A98">
        <w:rPr>
          <w:rFonts w:cstheme="majorBidi"/>
        </w:rPr>
        <w:t xml:space="preserve">Po zakończeniu Prac B+R Uczestnik Przedsięwzięcia, który </w:t>
      </w:r>
      <w:r w:rsidR="00246D93" w:rsidRPr="00C36A98">
        <w:rPr>
          <w:rFonts w:cstheme="majorBidi"/>
        </w:rPr>
        <w:t>stworzył</w:t>
      </w:r>
      <w:r w:rsidR="5114392F" w:rsidRPr="00C36A98">
        <w:rPr>
          <w:rFonts w:cstheme="majorBidi"/>
        </w:rPr>
        <w:t xml:space="preserve"> </w:t>
      </w:r>
      <w:r w:rsidRPr="00C36A98">
        <w:rPr>
          <w:rFonts w:cstheme="majorBidi"/>
        </w:rPr>
        <w:t xml:space="preserve">dany Demonstrator, </w:t>
      </w:r>
      <w:r w:rsidR="004E0559" w:rsidRPr="00C36A98">
        <w:rPr>
          <w:rFonts w:cstheme="majorBidi"/>
        </w:rPr>
        <w:t xml:space="preserve">będzie </w:t>
      </w:r>
      <w:r w:rsidRPr="00C36A98">
        <w:rPr>
          <w:rFonts w:cstheme="majorBidi"/>
        </w:rPr>
        <w:t xml:space="preserve">w ramach wynagrodzenia uzyskanego na podstawie Umowy </w:t>
      </w:r>
      <w:r w:rsidR="002740D7" w:rsidRPr="00C36A98">
        <w:t xml:space="preserve">i w zakresie w </w:t>
      </w:r>
      <w:r w:rsidR="00D21F7C" w:rsidRPr="00C36A98">
        <w:rPr>
          <w:rFonts w:cstheme="majorBidi"/>
        </w:rPr>
        <w:t xml:space="preserve">niej określonym </w:t>
      </w:r>
      <w:r w:rsidRPr="00C36A98">
        <w:rPr>
          <w:rFonts w:cstheme="majorBidi"/>
        </w:rPr>
        <w:t>wykonywać</w:t>
      </w:r>
      <w:bookmarkStart w:id="51" w:name="_Hlk53752720"/>
      <w:r w:rsidR="00847350" w:rsidRPr="00C36A98">
        <w:t xml:space="preserve"> na </w:t>
      </w:r>
      <w:r w:rsidRPr="00C36A98">
        <w:rPr>
          <w:rFonts w:cstheme="majorBidi"/>
        </w:rPr>
        <w:t xml:space="preserve">Demonstratorze czynności </w:t>
      </w:r>
      <w:r w:rsidR="0080763E" w:rsidRPr="00C36A98">
        <w:rPr>
          <w:rFonts w:cstheme="majorBidi"/>
        </w:rPr>
        <w:t>w ramach demonstracji technologicznej i testów</w:t>
      </w:r>
      <w:r w:rsidR="00AF7DC3" w:rsidRPr="00C36A98">
        <w:rPr>
          <w:rFonts w:cstheme="majorBidi"/>
        </w:rPr>
        <w:t xml:space="preserve"> opisane </w:t>
      </w:r>
      <w:bookmarkEnd w:id="51"/>
      <w:r w:rsidR="00803202" w:rsidRPr="00C36A98">
        <w:rPr>
          <w:rFonts w:cstheme="majorBidi"/>
        </w:rPr>
        <w:t>Umowie</w:t>
      </w:r>
      <w:r w:rsidR="0080763E" w:rsidRPr="00C36A98">
        <w:rPr>
          <w:rFonts w:cstheme="majorBidi"/>
        </w:rPr>
        <w:t>.</w:t>
      </w:r>
      <w:r w:rsidRPr="00C36A98">
        <w:rPr>
          <w:rFonts w:cstheme="majorBidi"/>
        </w:rPr>
        <w:t xml:space="preserve"> </w:t>
      </w:r>
      <w:bookmarkStart w:id="52" w:name="_Hlk53780741"/>
      <w:bookmarkEnd w:id="52"/>
    </w:p>
    <w:p w14:paraId="21714A06" w14:textId="34688D05" w:rsidR="00153DF5" w:rsidRPr="00C36A98" w:rsidRDefault="00153DF5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C36A98">
        <w:t>[</w:t>
      </w:r>
      <w:r w:rsidRPr="00C36A98">
        <w:rPr>
          <w:b/>
          <w:bCs/>
        </w:rPr>
        <w:t>Ocena</w:t>
      </w:r>
      <w:r w:rsidRPr="00C36A98">
        <w:t xml:space="preserve">] Ocena propozycji Wnioskodawców/Uczestników Przedsięwzięcia jest dokonywana </w:t>
      </w:r>
      <w:r w:rsidR="009D2D77" w:rsidRPr="00C36A98">
        <w:t xml:space="preserve">na etapie oceny Wniosków, a następnie </w:t>
      </w:r>
      <w:r w:rsidR="009B175B" w:rsidRPr="00C36A98">
        <w:t>w ramach Selekcji</w:t>
      </w:r>
      <w:r w:rsidR="003F27B8" w:rsidRPr="00C36A98">
        <w:t>,</w:t>
      </w:r>
      <w:r w:rsidR="009B175B" w:rsidRPr="00C36A98">
        <w:t xml:space="preserve"> </w:t>
      </w:r>
      <w:r w:rsidR="00C07695" w:rsidRPr="00C36A98">
        <w:t xml:space="preserve">przez ocenę poniższych </w:t>
      </w:r>
      <w:r w:rsidR="005CF5CF" w:rsidRPr="00C36A98">
        <w:t>Wymagań</w:t>
      </w:r>
      <w:r w:rsidR="00C07695" w:rsidRPr="00C36A98">
        <w:t xml:space="preserve"> zgodnie z zasadami </w:t>
      </w:r>
      <w:r w:rsidR="004E09D7" w:rsidRPr="00C36A98">
        <w:t xml:space="preserve">i według punktacji </w:t>
      </w:r>
      <w:r w:rsidR="009B175B" w:rsidRPr="00C36A98">
        <w:t xml:space="preserve">określonych w </w:t>
      </w:r>
      <w:r w:rsidR="00A65A55" w:rsidRPr="00C36A98">
        <w:t>Załączni</w:t>
      </w:r>
      <w:r w:rsidR="009B175B" w:rsidRPr="00C36A98">
        <w:t xml:space="preserve">ku nr </w:t>
      </w:r>
      <w:r w:rsidR="007C6AED" w:rsidRPr="00C36A98">
        <w:rPr>
          <w:rFonts w:cstheme="majorBidi"/>
        </w:rPr>
        <w:t xml:space="preserve">4 i nr </w:t>
      </w:r>
      <w:r w:rsidR="009B175B" w:rsidRPr="00C36A98">
        <w:t>5 do Regulaminu</w:t>
      </w:r>
      <w:r w:rsidRPr="00C36A98">
        <w:t>:</w:t>
      </w:r>
      <w:bookmarkStart w:id="53" w:name="_Hlk53780793"/>
    </w:p>
    <w:p w14:paraId="6928A71A" w14:textId="789A2BA5" w:rsidR="00545F11" w:rsidRPr="00C36A98" w:rsidRDefault="005CF5CF" w:rsidP="00E467D7">
      <w:pPr>
        <w:pStyle w:val="Akapitzlist"/>
        <w:numPr>
          <w:ilvl w:val="1"/>
          <w:numId w:val="32"/>
        </w:numPr>
        <w:ind w:left="993"/>
        <w:jc w:val="both"/>
      </w:pPr>
      <w:r w:rsidRPr="00C36A98">
        <w:t>Wymagań</w:t>
      </w:r>
      <w:r w:rsidR="008545BC" w:rsidRPr="00C36A98">
        <w:t xml:space="preserve"> Formalnych</w:t>
      </w:r>
      <w:r w:rsidR="00153DF5" w:rsidRPr="00C36A98">
        <w:t>, czyli weryfikacji</w:t>
      </w:r>
      <w:r w:rsidR="00A65A55" w:rsidRPr="00C36A98">
        <w:t xml:space="preserve"> w </w:t>
      </w:r>
      <w:r w:rsidR="00545F11" w:rsidRPr="00C36A98">
        <w:t xml:space="preserve">zakresie ich formy, kompletności, </w:t>
      </w:r>
      <w:bookmarkStart w:id="54" w:name="_Hlk59575385"/>
      <w:r w:rsidR="00977E1A" w:rsidRPr="00C36A98">
        <w:t xml:space="preserve">wystąpienia </w:t>
      </w:r>
      <w:bookmarkEnd w:id="54"/>
      <w:r w:rsidR="00545F11" w:rsidRPr="00C36A98">
        <w:t>podstaw wykluczenia Uczestnika Przedsięwzięcia</w:t>
      </w:r>
      <w:r w:rsidR="00977E1A" w:rsidRPr="00C36A98">
        <w:t xml:space="preserve"> (tylko na etapie Postępowania)</w:t>
      </w:r>
      <w:r w:rsidR="00545F11" w:rsidRPr="00C36A98">
        <w:t xml:space="preserve">, a także zgodności ich przedstawienia z określoną w Regulaminie lub Umowie procedurą; </w:t>
      </w:r>
    </w:p>
    <w:p w14:paraId="081E9F48" w14:textId="1B990975" w:rsidR="00153DF5" w:rsidRPr="00C36A98" w:rsidRDefault="005CF5CF" w:rsidP="00E467D7">
      <w:pPr>
        <w:pStyle w:val="Akapitzlist"/>
        <w:numPr>
          <w:ilvl w:val="1"/>
          <w:numId w:val="32"/>
        </w:numPr>
        <w:spacing w:after="0" w:line="240" w:lineRule="auto"/>
        <w:ind w:left="993"/>
        <w:jc w:val="both"/>
      </w:pPr>
      <w:r w:rsidRPr="00C36A98">
        <w:t>Wymagań</w:t>
      </w:r>
      <w:r w:rsidR="00391EA0" w:rsidRPr="00C36A98">
        <w:t xml:space="preserve"> </w:t>
      </w:r>
      <w:r w:rsidR="001066B4" w:rsidRPr="00C36A98">
        <w:t>Obligatoryjnych</w:t>
      </w:r>
      <w:r w:rsidR="00391EA0" w:rsidRPr="00C36A98">
        <w:t xml:space="preserve"> określonych w </w:t>
      </w:r>
      <w:r w:rsidR="00A65A55" w:rsidRPr="00C36A98">
        <w:t>Załączni</w:t>
      </w:r>
      <w:r w:rsidR="00391EA0" w:rsidRPr="00C36A98">
        <w:t>ku nr 1 do Regulaminu</w:t>
      </w:r>
      <w:r w:rsidR="00153DF5" w:rsidRPr="00C36A98">
        <w:t>, czyli weryfikacji czy dan</w:t>
      </w:r>
      <w:r w:rsidR="001066B4" w:rsidRPr="00C36A98">
        <w:t xml:space="preserve">e Rozwiązanie </w:t>
      </w:r>
      <w:r w:rsidR="00153DF5" w:rsidRPr="00C36A98">
        <w:t xml:space="preserve">spełnia konieczne (minimalne) </w:t>
      </w:r>
      <w:r w:rsidR="6FA4B80B" w:rsidRPr="00C36A98">
        <w:t>Wymagania</w:t>
      </w:r>
      <w:r w:rsidR="00153DF5" w:rsidRPr="00C36A98">
        <w:t xml:space="preserve"> </w:t>
      </w:r>
      <w:r w:rsidR="009D2D77" w:rsidRPr="00C36A98">
        <w:t xml:space="preserve">techniczne </w:t>
      </w:r>
      <w:r w:rsidR="00153DF5" w:rsidRPr="00C36A98">
        <w:t>stawiane przed ni</w:t>
      </w:r>
      <w:r w:rsidR="001066B4" w:rsidRPr="00C36A98">
        <w:t>m</w:t>
      </w:r>
      <w:r w:rsidR="00153DF5" w:rsidRPr="00C36A98">
        <w:t xml:space="preserve"> w ramach Przedsięwzięcia,</w:t>
      </w:r>
      <w:r w:rsidR="005A6AE4" w:rsidRPr="00C36A98">
        <w:rPr>
          <w:rFonts w:cstheme="majorBidi"/>
        </w:rPr>
        <w:t xml:space="preserve"> przy czym Załącznik nr 4 do Regulaminu określa na jakim Etapie dane Wymaganie ma być spełnione,</w:t>
      </w:r>
    </w:p>
    <w:p w14:paraId="589FDAB4" w14:textId="0B18ABDD" w:rsidR="00153DF5" w:rsidRPr="00C36A98" w:rsidRDefault="00153DF5" w:rsidP="00E467D7">
      <w:pPr>
        <w:pStyle w:val="Akapitzlist"/>
        <w:numPr>
          <w:ilvl w:val="1"/>
          <w:numId w:val="32"/>
        </w:numPr>
        <w:spacing w:after="0" w:line="240" w:lineRule="auto"/>
        <w:ind w:left="993"/>
        <w:jc w:val="both"/>
      </w:pPr>
      <w:r w:rsidRPr="00C36A98">
        <w:t>merytoryczn</w:t>
      </w:r>
      <w:r w:rsidR="001066B4" w:rsidRPr="00C36A98">
        <w:t>ych</w:t>
      </w:r>
      <w:r w:rsidRPr="00C36A98">
        <w:t xml:space="preserve"> </w:t>
      </w:r>
      <w:r w:rsidR="005CF5CF" w:rsidRPr="00C36A98">
        <w:t>Wymagań</w:t>
      </w:r>
      <w:r w:rsidR="00391EA0" w:rsidRPr="00C36A98">
        <w:t xml:space="preserve"> </w:t>
      </w:r>
      <w:r w:rsidR="001066B4" w:rsidRPr="00C36A98">
        <w:t>Konkursowych</w:t>
      </w:r>
      <w:r w:rsidR="00391EA0" w:rsidRPr="00C36A98">
        <w:t xml:space="preserve"> określonych w </w:t>
      </w:r>
      <w:r w:rsidR="00A65A55" w:rsidRPr="00C36A98">
        <w:t>Załączni</w:t>
      </w:r>
      <w:r w:rsidR="00391EA0" w:rsidRPr="00C36A98">
        <w:t>ku nr 1 do Regulaminu</w:t>
      </w:r>
      <w:r w:rsidRPr="00C36A98">
        <w:t>, czyli w</w:t>
      </w:r>
      <w:r w:rsidR="007C20AA" w:rsidRPr="00C36A98">
        <w:t xml:space="preserve">eryfikacji w jakim stopniu </w:t>
      </w:r>
      <w:r w:rsidR="001066B4" w:rsidRPr="00C36A98">
        <w:t>dane Rozwiązanie</w:t>
      </w:r>
      <w:r w:rsidR="007C20AA" w:rsidRPr="00C36A98">
        <w:t xml:space="preserve"> wypada w </w:t>
      </w:r>
      <w:r w:rsidR="00FC1427" w:rsidRPr="00C36A98">
        <w:t xml:space="preserve">zestawieniu </w:t>
      </w:r>
      <w:r w:rsidR="001066B4" w:rsidRPr="00C36A98">
        <w:t xml:space="preserve">z </w:t>
      </w:r>
      <w:r w:rsidR="6C4BA7F2" w:rsidRPr="00C36A98">
        <w:t>K</w:t>
      </w:r>
      <w:r w:rsidR="001066B4" w:rsidRPr="00C36A98">
        <w:t>ryteriami stawianymi przez NCBR</w:t>
      </w:r>
      <w:r w:rsidR="007C20AA" w:rsidRPr="00C36A98">
        <w:t xml:space="preserve"> </w:t>
      </w:r>
      <w:r w:rsidR="00293233" w:rsidRPr="00C36A98">
        <w:t xml:space="preserve">oraz w </w:t>
      </w:r>
      <w:r w:rsidR="007C20AA" w:rsidRPr="00C36A98">
        <w:t xml:space="preserve">porównaniu z innymi </w:t>
      </w:r>
      <w:r w:rsidR="001066B4" w:rsidRPr="00C36A98">
        <w:t xml:space="preserve">Rozwiązaniami </w:t>
      </w:r>
      <w:r w:rsidR="007C20AA" w:rsidRPr="00C36A98">
        <w:t xml:space="preserve">tworzonymi w ramach </w:t>
      </w:r>
      <w:r w:rsidR="00873EB6" w:rsidRPr="00C36A98">
        <w:rPr>
          <w:rFonts w:cstheme="majorBidi"/>
        </w:rPr>
        <w:t xml:space="preserve">danego </w:t>
      </w:r>
      <w:r w:rsidR="001B1E3E" w:rsidRPr="00C36A98">
        <w:rPr>
          <w:rFonts w:cstheme="majorBidi"/>
        </w:rPr>
        <w:t>Działania</w:t>
      </w:r>
      <w:r w:rsidR="00873EB6" w:rsidRPr="00C36A98">
        <w:rPr>
          <w:rFonts w:cstheme="majorBidi"/>
        </w:rPr>
        <w:t xml:space="preserve"> </w:t>
      </w:r>
      <w:r w:rsidR="007C20AA" w:rsidRPr="00C36A98">
        <w:t xml:space="preserve">Przedsięwzięcia, w sposób umożliwiający selekcję na kolejnych etapach najlepiej rokujących </w:t>
      </w:r>
      <w:r w:rsidR="008D45B0" w:rsidRPr="00C36A98">
        <w:t>Rozwiązań</w:t>
      </w:r>
      <w:r w:rsidR="007C20AA" w:rsidRPr="00C36A98">
        <w:t>,</w:t>
      </w:r>
    </w:p>
    <w:p w14:paraId="339F3634" w14:textId="48194A08" w:rsidR="007C20AA" w:rsidRPr="00C36A98" w:rsidRDefault="00391EA0" w:rsidP="001036B7">
      <w:pPr>
        <w:pStyle w:val="Akapitzlist"/>
        <w:numPr>
          <w:ilvl w:val="1"/>
          <w:numId w:val="32"/>
        </w:numPr>
        <w:spacing w:after="0" w:line="240" w:lineRule="auto"/>
        <w:ind w:left="993"/>
        <w:jc w:val="both"/>
      </w:pPr>
      <w:r w:rsidRPr="00C36A98">
        <w:t>merytorycznych</w:t>
      </w:r>
      <w:r w:rsidR="004E09D7" w:rsidRPr="00C36A98">
        <w:t xml:space="preserve"> </w:t>
      </w:r>
      <w:r w:rsidR="005CF5CF" w:rsidRPr="00C36A98">
        <w:t>Wymagań</w:t>
      </w:r>
      <w:r w:rsidR="004E09D7" w:rsidRPr="00C36A98">
        <w:t xml:space="preserve"> Jakościowych </w:t>
      </w:r>
      <w:r w:rsidRPr="00C36A98">
        <w:t xml:space="preserve">określonych w </w:t>
      </w:r>
      <w:r w:rsidR="00A65A55" w:rsidRPr="00C36A98">
        <w:t>Załączni</w:t>
      </w:r>
      <w:r w:rsidRPr="00C36A98">
        <w:t xml:space="preserve">ku nr 1 do Regulaminu, </w:t>
      </w:r>
      <w:r w:rsidR="00042A14" w:rsidRPr="00C36A98">
        <w:t xml:space="preserve">służących weryfikacji jakości proponowanego przez Uczestnika Przedsięwzięcia Rozwiązania i weryfikowanych w porównaniu z innymi Rozwiązaniami tworzonymi w ramach </w:t>
      </w:r>
      <w:r w:rsidR="00042A14" w:rsidRPr="00C36A98">
        <w:rPr>
          <w:rFonts w:cstheme="majorBidi"/>
        </w:rPr>
        <w:t xml:space="preserve">danego </w:t>
      </w:r>
      <w:r w:rsidR="001B1E3E" w:rsidRPr="00C36A98">
        <w:rPr>
          <w:rFonts w:cstheme="majorBidi"/>
        </w:rPr>
        <w:t>Działania</w:t>
      </w:r>
      <w:r w:rsidR="00042A14" w:rsidRPr="00C36A98">
        <w:rPr>
          <w:rFonts w:cstheme="majorBidi"/>
        </w:rPr>
        <w:t xml:space="preserve"> </w:t>
      </w:r>
      <w:r w:rsidR="00042A14" w:rsidRPr="00C36A98">
        <w:t>Przedsięwzięcia</w:t>
      </w:r>
      <w:r w:rsidR="007C20AA" w:rsidRPr="00C36A98">
        <w:rPr>
          <w:rFonts w:cstheme="majorBidi"/>
        </w:rPr>
        <w:t>.</w:t>
      </w:r>
    </w:p>
    <w:p w14:paraId="24D39065" w14:textId="6D9363B2" w:rsidR="00D96404" w:rsidRPr="00C36A98" w:rsidRDefault="00D96404" w:rsidP="04AB98BD">
      <w:pPr>
        <w:spacing w:after="0" w:line="240" w:lineRule="auto"/>
        <w:ind w:left="567"/>
        <w:jc w:val="both"/>
      </w:pPr>
      <w:r w:rsidRPr="00C36A98">
        <w:t xml:space="preserve">W wyniku </w:t>
      </w:r>
      <w:r w:rsidR="00672B95" w:rsidRPr="00C36A98">
        <w:t xml:space="preserve">ww. </w:t>
      </w:r>
      <w:r w:rsidRPr="00C36A98">
        <w:t>oceny Uczestnik Przedsięwzięcia może uzyskać:</w:t>
      </w:r>
    </w:p>
    <w:p w14:paraId="2972D01E" w14:textId="77777777" w:rsidR="00D96404" w:rsidRPr="00C36A98" w:rsidRDefault="00D96404" w:rsidP="00E467D7">
      <w:pPr>
        <w:pStyle w:val="Akapitzlist"/>
        <w:numPr>
          <w:ilvl w:val="0"/>
          <w:numId w:val="37"/>
        </w:numPr>
        <w:spacing w:after="0" w:line="240" w:lineRule="auto"/>
        <w:jc w:val="both"/>
      </w:pPr>
      <w:r w:rsidRPr="00C36A98">
        <w:t>Wynik Negatywny:</w:t>
      </w:r>
    </w:p>
    <w:p w14:paraId="56367DE4" w14:textId="0B43296D" w:rsidR="00D96404" w:rsidRPr="00C36A98" w:rsidRDefault="00D96404" w:rsidP="00E467D7">
      <w:pPr>
        <w:pStyle w:val="Akapitzlist"/>
        <w:numPr>
          <w:ilvl w:val="2"/>
          <w:numId w:val="32"/>
        </w:numPr>
        <w:spacing w:after="0" w:line="240" w:lineRule="auto"/>
        <w:ind w:left="1560" w:hanging="426"/>
        <w:jc w:val="both"/>
      </w:pPr>
      <w:r w:rsidRPr="00C36A98">
        <w:t>w ramach Postępowania skutkujący niedopuszczeniem Wnioskodawcy do zawarcia Umowy</w:t>
      </w:r>
      <w:r w:rsidRPr="00C36A98">
        <w:rPr>
          <w:rFonts w:cstheme="majorHAnsi"/>
        </w:rPr>
        <w:t xml:space="preserve"> w danym </w:t>
      </w:r>
      <w:r w:rsidR="00A34897" w:rsidRPr="00C36A98">
        <w:rPr>
          <w:rFonts w:cstheme="majorHAnsi"/>
        </w:rPr>
        <w:t>Działaniu</w:t>
      </w:r>
      <w:r w:rsidRPr="00C36A98">
        <w:t>,</w:t>
      </w:r>
    </w:p>
    <w:p w14:paraId="625FEB09" w14:textId="184CFE35" w:rsidR="00D96404" w:rsidRPr="00C36A98" w:rsidRDefault="00D96404" w:rsidP="00E467D7">
      <w:pPr>
        <w:pStyle w:val="Akapitzlist"/>
        <w:numPr>
          <w:ilvl w:val="2"/>
          <w:numId w:val="32"/>
        </w:numPr>
        <w:spacing w:after="0" w:line="240" w:lineRule="auto"/>
        <w:ind w:left="1560" w:hanging="426"/>
        <w:jc w:val="both"/>
      </w:pPr>
      <w:r w:rsidRPr="00C36A98">
        <w:t xml:space="preserve">w ramach Umowy skutkujący </w:t>
      </w:r>
      <w:r w:rsidR="00DE278F" w:rsidRPr="00C36A98">
        <w:t xml:space="preserve">– co do zasady – </w:t>
      </w:r>
      <w:r w:rsidRPr="00C36A98">
        <w:t xml:space="preserve">uznaniem przedmiotu danego Etapu za niewykonany i skutkujący wygaśnięciem </w:t>
      </w:r>
      <w:r w:rsidR="7666427C" w:rsidRPr="00C36A98">
        <w:t>U</w:t>
      </w:r>
      <w:r w:rsidRPr="00C36A98">
        <w:t>mowy z danym Uczestnikiem Przedsięwzięcia,</w:t>
      </w:r>
    </w:p>
    <w:p w14:paraId="3F2E6D99" w14:textId="2E20A35A" w:rsidR="00D96404" w:rsidRPr="00C36A98" w:rsidRDefault="00D96404" w:rsidP="00E467D7">
      <w:pPr>
        <w:pStyle w:val="Akapitzlist"/>
        <w:numPr>
          <w:ilvl w:val="0"/>
          <w:numId w:val="37"/>
        </w:numPr>
        <w:spacing w:after="0" w:line="240" w:lineRule="auto"/>
        <w:jc w:val="both"/>
      </w:pPr>
      <w:r w:rsidRPr="00C36A98">
        <w:t>Wynik Pozytywny:</w:t>
      </w:r>
    </w:p>
    <w:p w14:paraId="0877160E" w14:textId="48AFD80A" w:rsidR="00D96404" w:rsidRPr="00C36A98" w:rsidRDefault="00D96404" w:rsidP="00E467D7">
      <w:pPr>
        <w:pStyle w:val="Akapitzlist"/>
        <w:numPr>
          <w:ilvl w:val="0"/>
          <w:numId w:val="38"/>
        </w:numPr>
        <w:spacing w:after="0" w:line="240" w:lineRule="auto"/>
        <w:ind w:left="1560"/>
        <w:jc w:val="both"/>
      </w:pPr>
      <w:r w:rsidRPr="00C36A98">
        <w:t>w ramach Postępowania skutkujący dopuszczeniem Wnioskodawcy do zawarcia Umowy</w:t>
      </w:r>
      <w:r w:rsidRPr="00C36A98">
        <w:rPr>
          <w:rFonts w:cstheme="majorHAnsi"/>
        </w:rPr>
        <w:t xml:space="preserve"> w danym </w:t>
      </w:r>
      <w:r w:rsidR="00A34897" w:rsidRPr="00C36A98">
        <w:rPr>
          <w:rFonts w:cstheme="majorHAnsi"/>
        </w:rPr>
        <w:t>Działaniu</w:t>
      </w:r>
      <w:r w:rsidRPr="00C36A98">
        <w:t>,</w:t>
      </w:r>
    </w:p>
    <w:p w14:paraId="5B95C7F0" w14:textId="1FEB1C49" w:rsidR="00D96404" w:rsidRPr="00C36A98" w:rsidRDefault="00D96404" w:rsidP="00E467D7">
      <w:pPr>
        <w:pStyle w:val="Akapitzlist"/>
        <w:numPr>
          <w:ilvl w:val="0"/>
          <w:numId w:val="38"/>
        </w:numPr>
        <w:spacing w:after="0" w:line="240" w:lineRule="auto"/>
        <w:ind w:left="1560"/>
        <w:jc w:val="both"/>
      </w:pPr>
      <w:r w:rsidRPr="00C36A98">
        <w:t>w ramach Umowy skutkujący uznaniem przedmiotu danego Etapu, z uwzględnieniem dopuszczalnej</w:t>
      </w:r>
      <w:r w:rsidRPr="00C36A98">
        <w:rPr>
          <w:rFonts w:cstheme="majorBidi"/>
        </w:rPr>
        <w:t xml:space="preserve"> </w:t>
      </w:r>
      <w:r w:rsidR="0077099F" w:rsidRPr="00C36A98">
        <w:rPr>
          <w:rFonts w:cstheme="majorBidi"/>
        </w:rPr>
        <w:t>T</w:t>
      </w:r>
      <w:r w:rsidRPr="00C36A98">
        <w:rPr>
          <w:rFonts w:cstheme="majorBidi"/>
        </w:rPr>
        <w:t>olerancj</w:t>
      </w:r>
      <w:r w:rsidR="005B420F" w:rsidRPr="00C36A98">
        <w:rPr>
          <w:rFonts w:cstheme="majorBidi"/>
        </w:rPr>
        <w:t>i</w:t>
      </w:r>
      <w:r w:rsidRPr="00C36A98">
        <w:rPr>
          <w:rFonts w:cstheme="majorBidi"/>
        </w:rPr>
        <w:t xml:space="preserve"> </w:t>
      </w:r>
      <w:r w:rsidR="0077099F" w:rsidRPr="00C36A98">
        <w:rPr>
          <w:rFonts w:cstheme="majorBidi"/>
        </w:rPr>
        <w:t>T</w:t>
      </w:r>
      <w:r w:rsidRPr="00C36A98">
        <w:rPr>
          <w:rFonts w:cstheme="majorBidi"/>
        </w:rPr>
        <w:t>echn</w:t>
      </w:r>
      <w:r w:rsidR="0077099F" w:rsidRPr="00C36A98">
        <w:rPr>
          <w:rFonts w:cstheme="majorBidi"/>
        </w:rPr>
        <w:t>ologicznej</w:t>
      </w:r>
      <w:r w:rsidRPr="00C36A98">
        <w:rPr>
          <w:rFonts w:cstheme="majorBidi"/>
        </w:rPr>
        <w:t xml:space="preserve"> i</w:t>
      </w:r>
      <w:r w:rsidRPr="00C36A98">
        <w:t xml:space="preserve"> Granicy Błędu, za wykonany zgodnie z </w:t>
      </w:r>
      <w:r w:rsidRPr="00C36A98">
        <w:lastRenderedPageBreak/>
        <w:t xml:space="preserve">Umową i skutkujący wygaśnięciem </w:t>
      </w:r>
      <w:r w:rsidR="55B8B515" w:rsidRPr="00C36A98">
        <w:t>U</w:t>
      </w:r>
      <w:r w:rsidRPr="00C36A98">
        <w:t xml:space="preserve">mowy z danym Uczestnikiem Przedsięwzięcia wskutek </w:t>
      </w:r>
      <w:r w:rsidR="3ED66F97" w:rsidRPr="00C36A98">
        <w:t xml:space="preserve">tego, że pomimo Wyniku Pozytywnego nie był wśród </w:t>
      </w:r>
      <w:r w:rsidR="3962D3FF" w:rsidRPr="00C36A98">
        <w:t xml:space="preserve">najlepszych Uczestników Przedsięwzięcia i przez to nie uzyskał </w:t>
      </w:r>
      <w:r w:rsidR="3ED66F97" w:rsidRPr="00C36A98">
        <w:t xml:space="preserve">dopuszczenia go </w:t>
      </w:r>
      <w:r w:rsidR="00DB7EAB" w:rsidRPr="00C36A98">
        <w:t xml:space="preserve">do kolejnego Etapu </w:t>
      </w:r>
      <w:r w:rsidR="00DB7EAB" w:rsidRPr="00C36A98">
        <w:rPr>
          <w:rFonts w:cstheme="majorBidi"/>
        </w:rPr>
        <w:t xml:space="preserve">w danym </w:t>
      </w:r>
      <w:r w:rsidR="00A34897" w:rsidRPr="00C36A98">
        <w:rPr>
          <w:rFonts w:cstheme="majorBidi"/>
        </w:rPr>
        <w:t>Działaniu</w:t>
      </w:r>
      <w:r w:rsidR="003B070C" w:rsidRPr="00C36A98">
        <w:rPr>
          <w:rFonts w:cstheme="majorBidi"/>
        </w:rPr>
        <w:t xml:space="preserve"> </w:t>
      </w:r>
      <w:r w:rsidR="003B070C" w:rsidRPr="00C36A98">
        <w:t>albo w ramach Etapu II - zakończenia Prac B+R w ramach Etapu II bez uprawnienia do Wynagrodzenia Uzupełniającego za Etap II</w:t>
      </w:r>
      <w:r w:rsidRPr="00C36A98">
        <w:t>,</w:t>
      </w:r>
    </w:p>
    <w:p w14:paraId="35277A21" w14:textId="6A0D906B" w:rsidR="00D96404" w:rsidRPr="00C36A98" w:rsidRDefault="00DB7EAB" w:rsidP="00E467D7">
      <w:pPr>
        <w:pStyle w:val="Akapitzlist"/>
        <w:numPr>
          <w:ilvl w:val="0"/>
          <w:numId w:val="37"/>
        </w:numPr>
        <w:spacing w:after="0" w:line="240" w:lineRule="auto"/>
        <w:jc w:val="both"/>
      </w:pPr>
      <w:r w:rsidRPr="00C36A98">
        <w:t xml:space="preserve">Wynikiem Pozytywnym z Dopuszczeniem do Etapu </w:t>
      </w:r>
      <w:r w:rsidR="00467E37" w:rsidRPr="00C36A98">
        <w:t xml:space="preserve">II </w:t>
      </w:r>
      <w:r w:rsidRPr="00C36A98">
        <w:t xml:space="preserve">- skutkujący uznaniem </w:t>
      </w:r>
      <w:r w:rsidR="00467E37" w:rsidRPr="00C36A98">
        <w:t>Wyników Prac Etapu I</w:t>
      </w:r>
      <w:r w:rsidRPr="00C36A98">
        <w:t xml:space="preserve">, z uwzględnieniem dopuszczalnej </w:t>
      </w:r>
      <w:r w:rsidRPr="00C36A98">
        <w:rPr>
          <w:rFonts w:cstheme="majorHAnsi"/>
        </w:rPr>
        <w:t>tolerancj</w:t>
      </w:r>
      <w:r w:rsidR="005B420F" w:rsidRPr="00C36A98">
        <w:rPr>
          <w:rFonts w:cstheme="majorHAnsi"/>
        </w:rPr>
        <w:t>i</w:t>
      </w:r>
      <w:r w:rsidRPr="00C36A98">
        <w:rPr>
          <w:rFonts w:cstheme="majorHAnsi"/>
        </w:rPr>
        <w:t xml:space="preserve"> technicznej i </w:t>
      </w:r>
      <w:r w:rsidRPr="00C36A98">
        <w:t>Granicy Błędu, za wykonan</w:t>
      </w:r>
      <w:r w:rsidR="00467E37" w:rsidRPr="00C36A98">
        <w:t>e</w:t>
      </w:r>
      <w:r w:rsidRPr="00C36A98">
        <w:t xml:space="preserve"> zgodnie z Umową i skutkujący dopuszczeniem Uczestnika Przedsięwzięcia do Etapu</w:t>
      </w:r>
      <w:r w:rsidRPr="00C36A98">
        <w:rPr>
          <w:rFonts w:cstheme="majorHAnsi"/>
        </w:rPr>
        <w:t xml:space="preserve"> </w:t>
      </w:r>
      <w:r w:rsidR="00467E37" w:rsidRPr="00C36A98">
        <w:rPr>
          <w:rFonts w:cstheme="majorHAnsi"/>
        </w:rPr>
        <w:t xml:space="preserve">II </w:t>
      </w:r>
      <w:r w:rsidRPr="00C36A98">
        <w:rPr>
          <w:rFonts w:cstheme="majorHAnsi"/>
        </w:rPr>
        <w:t xml:space="preserve">w danym </w:t>
      </w:r>
      <w:r w:rsidR="00A34897" w:rsidRPr="00C36A98">
        <w:rPr>
          <w:rFonts w:cstheme="majorHAnsi"/>
        </w:rPr>
        <w:t>Działaniu</w:t>
      </w:r>
      <w:r w:rsidRPr="00C36A98">
        <w:t>,</w:t>
      </w:r>
    </w:p>
    <w:p w14:paraId="33B9555B" w14:textId="787E26E3" w:rsidR="00DB7EAB" w:rsidRPr="00C36A98" w:rsidRDefault="00DB7EAB" w:rsidP="00E467D7">
      <w:pPr>
        <w:pStyle w:val="Akapitzlist"/>
        <w:numPr>
          <w:ilvl w:val="0"/>
          <w:numId w:val="37"/>
        </w:numPr>
        <w:spacing w:after="0" w:line="240" w:lineRule="auto"/>
        <w:jc w:val="both"/>
      </w:pPr>
      <w:r w:rsidRPr="00C36A98">
        <w:t>Wynik Końcowy Pozytywny – w przypadku, gdy Demonstrator wykonany przez Uczestnika Przedsięwzięcia</w:t>
      </w:r>
      <w:r w:rsidR="00EC1BE1" w:rsidRPr="00C36A98">
        <w:t xml:space="preserve"> w </w:t>
      </w:r>
      <w:r w:rsidRPr="00C36A98">
        <w:rPr>
          <w:rFonts w:cstheme="majorHAnsi"/>
        </w:rPr>
        <w:t xml:space="preserve">danym </w:t>
      </w:r>
      <w:r w:rsidR="00A34897" w:rsidRPr="00C36A98">
        <w:rPr>
          <w:rFonts w:cstheme="majorHAnsi"/>
        </w:rPr>
        <w:t>Działaniu</w:t>
      </w:r>
      <w:r w:rsidRPr="00C36A98">
        <w:t xml:space="preserve"> przeszedł pomyślnie </w:t>
      </w:r>
      <w:r w:rsidRPr="00C36A98">
        <w:rPr>
          <w:rFonts w:cstheme="majorHAnsi"/>
        </w:rPr>
        <w:t>testy</w:t>
      </w:r>
      <w:r w:rsidR="00913902" w:rsidRPr="00C36A98">
        <w:t xml:space="preserve"> </w:t>
      </w:r>
      <w:r w:rsidR="003B070C" w:rsidRPr="00C36A98">
        <w:t xml:space="preserve">i </w:t>
      </w:r>
      <w:r w:rsidR="0039764F" w:rsidRPr="00C36A98">
        <w:t xml:space="preserve">Uczestnik Przedsięwzięcia </w:t>
      </w:r>
      <w:r w:rsidR="003B070C" w:rsidRPr="00C36A98">
        <w:t>jest uprawniony do Wynagrodzenia Uzupełniającego za Etap II</w:t>
      </w:r>
      <w:r w:rsidRPr="00C36A98">
        <w:t>.</w:t>
      </w:r>
    </w:p>
    <w:p w14:paraId="32AED751" w14:textId="6E26754D" w:rsidR="00E52F1E" w:rsidRPr="00C36A98" w:rsidRDefault="00E52F1E" w:rsidP="544C7337">
      <w:pPr>
        <w:spacing w:after="0" w:line="240" w:lineRule="auto"/>
        <w:ind w:left="567"/>
        <w:jc w:val="both"/>
      </w:pPr>
      <w:r w:rsidRPr="00C36A98">
        <w:t xml:space="preserve">W toku realizacji </w:t>
      </w:r>
      <w:r w:rsidR="00C03C84" w:rsidRPr="00C36A98">
        <w:t xml:space="preserve">Umowy </w:t>
      </w:r>
      <w:r w:rsidRPr="00C36A98">
        <w:t>Uczestnik Przedsięwzięcia ma możliwość – w celu uzyskania lepszego wyniku w ramach Selekcji</w:t>
      </w:r>
      <w:r w:rsidR="00174128" w:rsidRPr="00C36A98">
        <w:t xml:space="preserve"> Etapu I</w:t>
      </w:r>
      <w:r w:rsidRPr="00C36A98">
        <w:t xml:space="preserve"> – oferowania NCBR lepszych warunków realizacji zamówienia, </w:t>
      </w:r>
      <w:r w:rsidR="0052269F" w:rsidRPr="00C36A98">
        <w:t>w ramach Postąpienia</w:t>
      </w:r>
      <w:r w:rsidRPr="00C36A98">
        <w:t xml:space="preserve">. W toku realizacji Przedsięwzięcia, poza </w:t>
      </w:r>
      <w:r w:rsidR="0052269F" w:rsidRPr="00C36A98">
        <w:t xml:space="preserve">jednoznacznie </w:t>
      </w:r>
      <w:r w:rsidR="00C03C84" w:rsidRPr="00C36A98">
        <w:t xml:space="preserve">dopuszczalną przez </w:t>
      </w:r>
      <w:r w:rsidR="00A65A55" w:rsidRPr="00C36A98">
        <w:t>Załączni</w:t>
      </w:r>
      <w:r w:rsidR="0052269F" w:rsidRPr="00C36A98">
        <w:t>k nr 1</w:t>
      </w:r>
      <w:r w:rsidR="006B62F9" w:rsidRPr="00C36A98">
        <w:t xml:space="preserve"> do Regulaminu</w:t>
      </w:r>
      <w:r w:rsidR="0052269F" w:rsidRPr="00C36A98">
        <w:t xml:space="preserve"> </w:t>
      </w:r>
      <w:r w:rsidR="00917BAD" w:rsidRPr="00C36A98">
        <w:rPr>
          <w:rFonts w:cstheme="majorBidi"/>
        </w:rPr>
        <w:t>T</w:t>
      </w:r>
      <w:r w:rsidR="0052269F" w:rsidRPr="00C36A98">
        <w:rPr>
          <w:rFonts w:cstheme="majorBidi"/>
        </w:rPr>
        <w:t xml:space="preserve">olerancją </w:t>
      </w:r>
      <w:r w:rsidR="00917BAD" w:rsidRPr="00C36A98">
        <w:rPr>
          <w:rFonts w:cstheme="majorBidi"/>
        </w:rPr>
        <w:t xml:space="preserve">Technologiczną </w:t>
      </w:r>
      <w:r w:rsidR="0052269F" w:rsidRPr="00C36A98">
        <w:rPr>
          <w:rFonts w:cstheme="majorBidi"/>
        </w:rPr>
        <w:t xml:space="preserve">w stosunku do określonych </w:t>
      </w:r>
      <w:r w:rsidR="005CF5CF" w:rsidRPr="00C36A98">
        <w:rPr>
          <w:rFonts w:cstheme="majorBidi"/>
        </w:rPr>
        <w:t>Wymagań</w:t>
      </w:r>
      <w:r w:rsidR="0052269F" w:rsidRPr="00C36A98">
        <w:rPr>
          <w:rFonts w:cstheme="majorBidi"/>
        </w:rPr>
        <w:t xml:space="preserve"> oraz </w:t>
      </w:r>
      <w:r w:rsidR="00581301" w:rsidRPr="00C36A98">
        <w:rPr>
          <w:rFonts w:cstheme="majorBidi"/>
        </w:rPr>
        <w:t xml:space="preserve">poza określoną w Umowie </w:t>
      </w:r>
      <w:r w:rsidR="00E810FE" w:rsidRPr="00C36A98">
        <w:t>(art. 10 §3</w:t>
      </w:r>
      <w:r w:rsidR="00E810FE" w:rsidRPr="00C36A98">
        <w:rPr>
          <w:rFonts w:cstheme="majorBidi"/>
        </w:rPr>
        <w:t>)</w:t>
      </w:r>
      <w:r w:rsidR="006B62F9" w:rsidRPr="00C36A98">
        <w:rPr>
          <w:rFonts w:cstheme="majorBidi"/>
        </w:rPr>
        <w:t xml:space="preserve"> i Załączniku nr 1 do Regulaminu </w:t>
      </w:r>
      <w:r w:rsidR="006B62F9" w:rsidRPr="00C36A98">
        <w:t>Granicą Błędu</w:t>
      </w:r>
      <w:r w:rsidRPr="00C36A98">
        <w:rPr>
          <w:rFonts w:cstheme="majorBidi"/>
        </w:rPr>
        <w:t>,</w:t>
      </w:r>
      <w:r w:rsidRPr="00C36A98">
        <w:t xml:space="preserve"> Wykonawca nie może pogarszać</w:t>
      </w:r>
      <w:r w:rsidR="00A90917" w:rsidRPr="00C36A98">
        <w:t xml:space="preserve">, </w:t>
      </w:r>
      <w:r w:rsidR="00675C9A" w:rsidRPr="00C36A98">
        <w:t xml:space="preserve">z </w:t>
      </w:r>
      <w:r w:rsidR="00A90917" w:rsidRPr="00C36A98">
        <w:t>perspektyw</w:t>
      </w:r>
      <w:r w:rsidR="00675C9A" w:rsidRPr="00C36A98">
        <w:t>y</w:t>
      </w:r>
      <w:r w:rsidR="00A90917" w:rsidRPr="00C36A98">
        <w:t xml:space="preserve"> NCBR, </w:t>
      </w:r>
      <w:r w:rsidRPr="00C36A98">
        <w:t>wskazanych we Wniosku</w:t>
      </w:r>
      <w:r w:rsidR="00A90917" w:rsidRPr="00C36A98">
        <w:t xml:space="preserve"> warunków zamówienia</w:t>
      </w:r>
      <w:r w:rsidR="005D4D93" w:rsidRPr="00C36A98">
        <w:t>,</w:t>
      </w:r>
      <w:r w:rsidRPr="00C36A98">
        <w:t xml:space="preserve"> pod rygorem </w:t>
      </w:r>
      <w:r w:rsidR="005D4D93" w:rsidRPr="00C36A98">
        <w:t xml:space="preserve">jego </w:t>
      </w:r>
      <w:r w:rsidRPr="00C36A98">
        <w:t>wykluczenia z dalszego udziału w Przedsięwzięciu</w:t>
      </w:r>
      <w:r w:rsidR="005E4FFB" w:rsidRPr="00C36A98">
        <w:t>.</w:t>
      </w:r>
    </w:p>
    <w:bookmarkEnd w:id="53"/>
    <w:p w14:paraId="5415EB04" w14:textId="0429414D" w:rsidR="008249A5" w:rsidRPr="00C36A98" w:rsidRDefault="00440422" w:rsidP="302B8C2D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Bidi"/>
        </w:rPr>
      </w:pPr>
      <w:r w:rsidRPr="00C36A98">
        <w:rPr>
          <w:rFonts w:cstheme="majorBidi"/>
        </w:rPr>
        <w:t>[</w:t>
      </w:r>
      <w:r w:rsidR="00E80A34" w:rsidRPr="00C36A98">
        <w:rPr>
          <w:rFonts w:cstheme="majorBidi"/>
          <w:b/>
          <w:bCs/>
        </w:rPr>
        <w:t>Działania</w:t>
      </w:r>
      <w:r w:rsidRPr="00C36A98">
        <w:rPr>
          <w:rFonts w:cstheme="majorBidi"/>
        </w:rPr>
        <w:t xml:space="preserve">] Przedsięwzięcie przewiduje prace nad technologiami w zakresie </w:t>
      </w:r>
      <w:r w:rsidR="008249A5" w:rsidRPr="00C36A98">
        <w:rPr>
          <w:rFonts w:cstheme="majorBidi"/>
        </w:rPr>
        <w:t>systemów wentylacji</w:t>
      </w:r>
      <w:r w:rsidRPr="00C36A98">
        <w:rPr>
          <w:rFonts w:cstheme="majorBidi"/>
        </w:rPr>
        <w:t xml:space="preserve"> </w:t>
      </w:r>
      <w:r w:rsidR="00830F38" w:rsidRPr="00C36A98">
        <w:rPr>
          <w:rFonts w:cstheme="majorBidi"/>
        </w:rPr>
        <w:t xml:space="preserve">mechanicznej i jest </w:t>
      </w:r>
      <w:r w:rsidRPr="00C36A98">
        <w:rPr>
          <w:rFonts w:cstheme="majorBidi"/>
        </w:rPr>
        <w:t>podzielon</w:t>
      </w:r>
      <w:r w:rsidR="005E4FFB" w:rsidRPr="00C36A98">
        <w:rPr>
          <w:rFonts w:cstheme="majorBidi"/>
        </w:rPr>
        <w:t>e</w:t>
      </w:r>
      <w:r w:rsidRPr="00C36A98">
        <w:rPr>
          <w:rFonts w:cstheme="majorBidi"/>
        </w:rPr>
        <w:t xml:space="preserve"> na </w:t>
      </w:r>
      <w:r w:rsidR="0013434E" w:rsidRPr="00C36A98">
        <w:rPr>
          <w:rFonts w:cstheme="majorBidi"/>
        </w:rPr>
        <w:t xml:space="preserve">dwa </w:t>
      </w:r>
      <w:r w:rsidR="00E80A34" w:rsidRPr="00C36A98">
        <w:rPr>
          <w:rFonts w:cstheme="majorBidi"/>
        </w:rPr>
        <w:t>Działania</w:t>
      </w:r>
      <w:r w:rsidRPr="00C36A98">
        <w:rPr>
          <w:rFonts w:cstheme="majorBidi"/>
        </w:rPr>
        <w:t xml:space="preserve"> (</w:t>
      </w:r>
      <w:r w:rsidR="0013434E" w:rsidRPr="00C36A98">
        <w:rPr>
          <w:rFonts w:cstheme="majorBidi"/>
        </w:rPr>
        <w:t>dw</w:t>
      </w:r>
      <w:r w:rsidR="006B62F9" w:rsidRPr="00C36A98">
        <w:rPr>
          <w:rFonts w:cstheme="majorBidi"/>
        </w:rPr>
        <w:t>ie wyróżnione funkcjonalne części zamówienia</w:t>
      </w:r>
      <w:r w:rsidRPr="00C36A98">
        <w:rPr>
          <w:rFonts w:cstheme="majorBidi"/>
        </w:rPr>
        <w:t xml:space="preserve">). Podział jest uzasadniony (i) </w:t>
      </w:r>
      <w:r w:rsidR="008249A5" w:rsidRPr="00C36A98">
        <w:rPr>
          <w:rFonts w:cstheme="majorBidi"/>
        </w:rPr>
        <w:t>różnicami otoczenia, w których będą wykorzystywane (użytkownikami systemu w Działaniu 1 są w przypadku każdej sali grupy kilkudziesięcioosobowe, w przypadku Działania 2 są to osoby prowadzące wspólnie gospodarstwo domowe</w:t>
      </w:r>
      <w:bookmarkStart w:id="55" w:name="_Hlk52465828"/>
      <w:bookmarkEnd w:id="55"/>
      <w:r w:rsidR="008249A5" w:rsidRPr="00C36A98">
        <w:rPr>
          <w:rFonts w:cstheme="majorBidi"/>
        </w:rPr>
        <w:t>), (ii) różnymi wyzwaniami technologicznymi (specyfika budownictwa edukacyjnego z lat 60-tych/70-tych XX wieku oraz mieszkalnego z lat 70-tych/80-tych XX wieku)</w:t>
      </w:r>
      <w:r w:rsidR="00830F38" w:rsidRPr="00C36A98">
        <w:rPr>
          <w:rFonts w:cstheme="majorBidi"/>
        </w:rPr>
        <w:t>, które wpływają na szczegółowy kształt Rozwiązania</w:t>
      </w:r>
      <w:r w:rsidR="008249A5" w:rsidRPr="00C36A98">
        <w:rPr>
          <w:rFonts w:cstheme="majorBidi"/>
        </w:rPr>
        <w:t>.</w:t>
      </w:r>
    </w:p>
    <w:p w14:paraId="3AB30D82" w14:textId="7E4C66EF" w:rsidR="002500DE" w:rsidRPr="00C36A98" w:rsidRDefault="00CF7916" w:rsidP="302B8C2D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C36A98">
        <w:rPr>
          <w:rFonts w:cstheme="majorBidi"/>
        </w:rPr>
        <w:t xml:space="preserve">Jeden Uczestnik Przedsięwzięcia może </w:t>
      </w:r>
      <w:r w:rsidR="005747A4" w:rsidRPr="00C36A98">
        <w:rPr>
          <w:rFonts w:cstheme="majorBidi"/>
        </w:rPr>
        <w:t xml:space="preserve">złożyć </w:t>
      </w:r>
      <w:r w:rsidR="00A35548" w:rsidRPr="00C36A98">
        <w:rPr>
          <w:rFonts w:cstheme="majorBidi"/>
        </w:rPr>
        <w:t xml:space="preserve">Wnioski </w:t>
      </w:r>
      <w:r w:rsidR="005747A4" w:rsidRPr="00C36A98">
        <w:rPr>
          <w:rFonts w:cstheme="majorBidi"/>
        </w:rPr>
        <w:t xml:space="preserve">o udział (ofertę) </w:t>
      </w:r>
      <w:r w:rsidR="00FD3493" w:rsidRPr="00C36A98">
        <w:rPr>
          <w:rFonts w:cstheme="majorBidi"/>
        </w:rPr>
        <w:t xml:space="preserve">wedle swojego wyboru w jednym albo </w:t>
      </w:r>
      <w:r w:rsidR="00926AEE" w:rsidRPr="00C36A98">
        <w:rPr>
          <w:rFonts w:cstheme="majorBidi"/>
        </w:rPr>
        <w:t>w obu</w:t>
      </w:r>
      <w:r w:rsidRPr="00C36A98">
        <w:rPr>
          <w:rFonts w:cstheme="majorBidi"/>
        </w:rPr>
        <w:t xml:space="preserve"> </w:t>
      </w:r>
      <w:r w:rsidR="00A34897" w:rsidRPr="00C36A98">
        <w:rPr>
          <w:rFonts w:cstheme="majorBidi"/>
        </w:rPr>
        <w:t>Działaniach</w:t>
      </w:r>
      <w:r w:rsidR="007F4DB2" w:rsidRPr="00C36A98">
        <w:rPr>
          <w:rFonts w:cstheme="majorBidi"/>
        </w:rPr>
        <w:t>,</w:t>
      </w:r>
      <w:r w:rsidR="00A06C8A" w:rsidRPr="00C36A98">
        <w:rPr>
          <w:rFonts w:cstheme="majorBidi"/>
        </w:rPr>
        <w:t xml:space="preserve"> </w:t>
      </w:r>
      <w:r w:rsidR="00FB6507" w:rsidRPr="00C36A98">
        <w:rPr>
          <w:rFonts w:cstheme="majorBidi"/>
        </w:rPr>
        <w:t>przy czym</w:t>
      </w:r>
      <w:r w:rsidR="00455D70" w:rsidRPr="00C36A98">
        <w:rPr>
          <w:rFonts w:cstheme="majorBidi"/>
        </w:rPr>
        <w:t>,</w:t>
      </w:r>
      <w:r w:rsidR="00A06C8A" w:rsidRPr="00C36A98">
        <w:rPr>
          <w:rFonts w:cstheme="majorBidi"/>
        </w:rPr>
        <w:t xml:space="preserve"> poza wyraźnie wskazanymi w dokumentacji Przedsięwzięcia wyjątkami</w:t>
      </w:r>
      <w:r w:rsidR="00455D70" w:rsidRPr="00C36A98">
        <w:rPr>
          <w:rFonts w:cstheme="majorBidi"/>
        </w:rPr>
        <w:t>,</w:t>
      </w:r>
      <w:r w:rsidR="00A06C8A" w:rsidRPr="00C36A98">
        <w:rPr>
          <w:rFonts w:cstheme="majorBidi"/>
        </w:rPr>
        <w:t xml:space="preserve"> każdy </w:t>
      </w:r>
      <w:r w:rsidR="00A34897" w:rsidRPr="00C36A98">
        <w:rPr>
          <w:rFonts w:cstheme="majorBidi"/>
        </w:rPr>
        <w:t>Działanie</w:t>
      </w:r>
      <w:r w:rsidR="00A06C8A" w:rsidRPr="00C36A98">
        <w:rPr>
          <w:rFonts w:cstheme="majorBidi"/>
        </w:rPr>
        <w:t xml:space="preserve"> stanowi odrębną część zamówienia</w:t>
      </w:r>
      <w:r w:rsidR="00FB6507" w:rsidRPr="00C36A98">
        <w:rPr>
          <w:rFonts w:cstheme="majorBidi"/>
        </w:rPr>
        <w:t>.</w:t>
      </w:r>
      <w:r w:rsidR="00926AEE" w:rsidRPr="00C36A98">
        <w:rPr>
          <w:rFonts w:cstheme="majorBidi"/>
        </w:rPr>
        <w:t xml:space="preserve"> Jeden Uczestnik Przedsięwzięcia może być dopuszczony do zawarcia Umowy w obu </w:t>
      </w:r>
      <w:r w:rsidR="00A34897" w:rsidRPr="00C36A98">
        <w:rPr>
          <w:rFonts w:cstheme="majorBidi"/>
        </w:rPr>
        <w:t>Działaniach</w:t>
      </w:r>
      <w:r w:rsidR="00926AEE" w:rsidRPr="00C36A98">
        <w:rPr>
          <w:rFonts w:cstheme="majorBidi"/>
        </w:rPr>
        <w:t>.</w:t>
      </w:r>
    </w:p>
    <w:p w14:paraId="2E48E05B" w14:textId="58533ED1" w:rsidR="005E17C1" w:rsidRPr="00C36A98" w:rsidRDefault="00355D32" w:rsidP="00E52F80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HAnsi"/>
        </w:rPr>
      </w:pPr>
      <w:r w:rsidRPr="00C36A98">
        <w:rPr>
          <w:rFonts w:cstheme="majorHAnsi"/>
        </w:rPr>
        <w:t>[</w:t>
      </w:r>
      <w:r w:rsidR="003A0CFA" w:rsidRPr="00C36A98">
        <w:rPr>
          <w:rFonts w:cstheme="majorHAnsi"/>
          <w:b/>
          <w:bCs/>
        </w:rPr>
        <w:t>Komercjalizacja</w:t>
      </w:r>
      <w:r w:rsidRPr="00C36A98">
        <w:rPr>
          <w:rFonts w:cstheme="majorHAnsi"/>
          <w:b/>
          <w:bCs/>
        </w:rPr>
        <w:t xml:space="preserve"> </w:t>
      </w:r>
      <w:r w:rsidR="00022552" w:rsidRPr="00C36A98">
        <w:rPr>
          <w:rFonts w:cstheme="majorHAnsi"/>
          <w:b/>
          <w:bCs/>
        </w:rPr>
        <w:t>Rozwiązania</w:t>
      </w:r>
      <w:r w:rsidR="00C22C29" w:rsidRPr="00C36A98">
        <w:rPr>
          <w:rFonts w:cstheme="majorHAnsi"/>
          <w:b/>
          <w:bCs/>
        </w:rPr>
        <w:t xml:space="preserve"> oraz „</w:t>
      </w:r>
      <w:r w:rsidR="00C22C29" w:rsidRPr="00C36A98">
        <w:rPr>
          <w:b/>
          <w:bCs/>
          <w:color w:val="000000" w:themeColor="text1"/>
        </w:rPr>
        <w:t>Rekomendacja Wykonawcy – dobre praktyki poprawy jakości powietrza i efektywności energetycznej Mieszkań”</w:t>
      </w:r>
      <w:r w:rsidRPr="00C36A98">
        <w:rPr>
          <w:rFonts w:cstheme="majorHAnsi"/>
        </w:rPr>
        <w:t xml:space="preserve">] Podstawowym założeniem Przedsięwzięcia jest możliwość </w:t>
      </w:r>
      <w:r w:rsidR="002B231B" w:rsidRPr="00C36A98">
        <w:rPr>
          <w:rFonts w:cstheme="majorHAnsi"/>
        </w:rPr>
        <w:t>późniejszego</w:t>
      </w:r>
      <w:r w:rsidRPr="00C36A98">
        <w:rPr>
          <w:rFonts w:cstheme="majorHAnsi"/>
        </w:rPr>
        <w:t xml:space="preserve"> wykorzystania </w:t>
      </w:r>
      <w:r w:rsidR="00022552" w:rsidRPr="00C36A98">
        <w:rPr>
          <w:rFonts w:cstheme="majorHAnsi"/>
        </w:rPr>
        <w:t>Rozwiązania</w:t>
      </w:r>
      <w:r w:rsidR="003F0A99" w:rsidRPr="00C36A98">
        <w:rPr>
          <w:rFonts w:cstheme="majorHAnsi"/>
        </w:rPr>
        <w:t xml:space="preserve"> opracowanego w każdym </w:t>
      </w:r>
      <w:r w:rsidR="00A34897" w:rsidRPr="00C36A98">
        <w:rPr>
          <w:rFonts w:cstheme="majorHAnsi"/>
        </w:rPr>
        <w:t>Działaniu</w:t>
      </w:r>
      <w:r w:rsidRPr="00C36A98">
        <w:rPr>
          <w:rFonts w:cstheme="majorHAnsi"/>
        </w:rPr>
        <w:t>, z uwzględnieniem je</w:t>
      </w:r>
      <w:r w:rsidR="00022552" w:rsidRPr="00C36A98">
        <w:rPr>
          <w:rFonts w:cstheme="majorHAnsi"/>
        </w:rPr>
        <w:t>go przyszłych</w:t>
      </w:r>
      <w:r w:rsidRPr="00C36A98">
        <w:rPr>
          <w:rFonts w:cstheme="majorHAnsi"/>
        </w:rPr>
        <w:t xml:space="preserve"> modyfikacji, w obrocie gospodarczym</w:t>
      </w:r>
      <w:r w:rsidR="002B231B" w:rsidRPr="00C36A98">
        <w:rPr>
          <w:rFonts w:cstheme="majorHAnsi"/>
        </w:rPr>
        <w:t>,</w:t>
      </w:r>
      <w:r w:rsidRPr="00C36A98">
        <w:rPr>
          <w:rFonts w:cstheme="majorHAnsi"/>
        </w:rPr>
        <w:t xml:space="preserve"> poza </w:t>
      </w:r>
      <w:r w:rsidR="00B73961" w:rsidRPr="00C36A98">
        <w:rPr>
          <w:rFonts w:cstheme="majorHAnsi"/>
        </w:rPr>
        <w:t xml:space="preserve">Przedsięwzięciem. </w:t>
      </w:r>
      <w:r w:rsidR="003F0A99" w:rsidRPr="00C36A98">
        <w:rPr>
          <w:rFonts w:cstheme="majorHAnsi"/>
        </w:rPr>
        <w:t>Z</w:t>
      </w:r>
      <w:r w:rsidR="00B73961" w:rsidRPr="00C36A98">
        <w:rPr>
          <w:rFonts w:cstheme="majorHAnsi"/>
        </w:rPr>
        <w:t xml:space="preserve">asady </w:t>
      </w:r>
      <w:r w:rsidR="003F0A99" w:rsidRPr="00C36A98">
        <w:rPr>
          <w:rFonts w:cstheme="majorHAnsi"/>
        </w:rPr>
        <w:t xml:space="preserve">Przedsięwzięcia </w:t>
      </w:r>
      <w:r w:rsidR="00B73961" w:rsidRPr="00C36A98">
        <w:rPr>
          <w:rFonts w:cstheme="majorHAnsi"/>
        </w:rPr>
        <w:t xml:space="preserve">nakładają na Uczestników Przedsięwzięcia zobowiązanie do późniejszej komercjalizacji </w:t>
      </w:r>
      <w:r w:rsidR="00022552" w:rsidRPr="00C36A98">
        <w:rPr>
          <w:rFonts w:cstheme="majorHAnsi"/>
        </w:rPr>
        <w:t>Rozwiązania</w:t>
      </w:r>
      <w:r w:rsidR="00830F38" w:rsidRPr="00C36A98">
        <w:rPr>
          <w:rFonts w:cstheme="majorHAnsi"/>
        </w:rPr>
        <w:t>, zasadniczo o charakterze pasywnym</w:t>
      </w:r>
      <w:r w:rsidR="00B73961" w:rsidRPr="00C36A98">
        <w:rPr>
          <w:rFonts w:cstheme="majorHAnsi"/>
        </w:rPr>
        <w:t>.</w:t>
      </w:r>
    </w:p>
    <w:p w14:paraId="3CD3C406" w14:textId="564DADB3" w:rsidR="00D30AD7" w:rsidRPr="00C36A98" w:rsidRDefault="00B73961" w:rsidP="005E17C1">
      <w:pPr>
        <w:pStyle w:val="Akapitzlist"/>
        <w:spacing w:after="0" w:line="240" w:lineRule="auto"/>
        <w:ind w:left="567"/>
        <w:jc w:val="both"/>
        <w:rPr>
          <w:rFonts w:cstheme="majorHAnsi"/>
        </w:rPr>
      </w:pPr>
      <w:r w:rsidRPr="00C36A98">
        <w:rPr>
          <w:rFonts w:cstheme="majorHAnsi"/>
        </w:rPr>
        <w:t>Jednocześnie Przedsięwzięcie</w:t>
      </w:r>
      <w:r w:rsidR="00E213C7" w:rsidRPr="00C36A98">
        <w:rPr>
          <w:rFonts w:cstheme="majorHAnsi"/>
        </w:rPr>
        <w:t>, z zastrzeżeniem Wariantu B,</w:t>
      </w:r>
      <w:r w:rsidRPr="00C36A98">
        <w:rPr>
          <w:rFonts w:cstheme="majorHAnsi"/>
        </w:rPr>
        <w:t xml:space="preserve"> przewiduje uprawnienie NCBR do niezależnej, przy ograniczeniu </w:t>
      </w:r>
      <w:r w:rsidR="00455D70" w:rsidRPr="00C36A98">
        <w:rPr>
          <w:rFonts w:cstheme="majorHAnsi"/>
        </w:rPr>
        <w:t>w Umowie</w:t>
      </w:r>
      <w:r w:rsidR="003A0CFA" w:rsidRPr="00C36A98">
        <w:rPr>
          <w:rFonts w:cstheme="majorHAnsi"/>
        </w:rPr>
        <w:t xml:space="preserve"> </w:t>
      </w:r>
      <w:r w:rsidRPr="00C36A98">
        <w:rPr>
          <w:rFonts w:cstheme="majorHAnsi"/>
        </w:rPr>
        <w:t>przypadków i zakresu działania NCBR,</w:t>
      </w:r>
      <w:r w:rsidR="003A0CFA" w:rsidRPr="00C36A98">
        <w:rPr>
          <w:rFonts w:cstheme="majorHAnsi"/>
        </w:rPr>
        <w:t xml:space="preserve"> komercjalizacji </w:t>
      </w:r>
      <w:r w:rsidR="00022552" w:rsidRPr="00C36A98">
        <w:rPr>
          <w:rFonts w:cstheme="majorHAnsi"/>
        </w:rPr>
        <w:t>Rozwiązania</w:t>
      </w:r>
      <w:r w:rsidR="003A0CFA" w:rsidRPr="00C36A98">
        <w:rPr>
          <w:rFonts w:cstheme="majorHAnsi"/>
        </w:rPr>
        <w:t xml:space="preserve"> bez bezpośredniego udziału Uczestnika Przedsięwzięcia, który </w:t>
      </w:r>
      <w:r w:rsidR="00022552" w:rsidRPr="00C36A98">
        <w:rPr>
          <w:rFonts w:cstheme="majorHAnsi"/>
        </w:rPr>
        <w:t>je</w:t>
      </w:r>
      <w:r w:rsidR="003A0CFA" w:rsidRPr="00C36A98">
        <w:rPr>
          <w:rFonts w:cstheme="majorHAnsi"/>
        </w:rPr>
        <w:t xml:space="preserve"> opracował</w:t>
      </w:r>
      <w:r w:rsidR="00977E1A" w:rsidRPr="00C36A98">
        <w:rPr>
          <w:rFonts w:cstheme="majorBidi"/>
        </w:rPr>
        <w:t>. Uprawnienie to ma na</w:t>
      </w:r>
      <w:r w:rsidR="003A0CFA" w:rsidRPr="00C36A98">
        <w:rPr>
          <w:rFonts w:cstheme="majorHAnsi"/>
        </w:rPr>
        <w:t xml:space="preserve"> celu zabezpieczenia </w:t>
      </w:r>
      <w:r w:rsidR="00022552" w:rsidRPr="00C36A98">
        <w:rPr>
          <w:rFonts w:cstheme="majorHAnsi"/>
        </w:rPr>
        <w:t>NCBR</w:t>
      </w:r>
      <w:r w:rsidR="00921044" w:rsidRPr="00C36A98">
        <w:rPr>
          <w:rFonts w:cstheme="majorHAnsi"/>
        </w:rPr>
        <w:t>, ale i</w:t>
      </w:r>
      <w:r w:rsidR="003A0CFA" w:rsidRPr="00C36A98">
        <w:rPr>
          <w:rFonts w:cstheme="majorHAnsi"/>
        </w:rPr>
        <w:t xml:space="preserve"> </w:t>
      </w:r>
      <w:r w:rsidR="002B231B" w:rsidRPr="00C36A98">
        <w:rPr>
          <w:rFonts w:cstheme="majorHAnsi"/>
        </w:rPr>
        <w:t>potencjalnych interesariuszy Rozwiązania</w:t>
      </w:r>
      <w:r w:rsidR="005E17C1" w:rsidRPr="00C36A98">
        <w:rPr>
          <w:rFonts w:cstheme="majorHAnsi"/>
        </w:rPr>
        <w:t>,</w:t>
      </w:r>
      <w:r w:rsidR="002B231B" w:rsidRPr="00C36A98">
        <w:rPr>
          <w:rFonts w:cstheme="majorHAnsi"/>
        </w:rPr>
        <w:t xml:space="preserve"> przed </w:t>
      </w:r>
      <w:r w:rsidR="003A0CFA" w:rsidRPr="00C36A98">
        <w:rPr>
          <w:rFonts w:cstheme="majorHAnsi"/>
        </w:rPr>
        <w:t>niedochow</w:t>
      </w:r>
      <w:r w:rsidR="002B231B" w:rsidRPr="00C36A98">
        <w:rPr>
          <w:rFonts w:cstheme="majorHAnsi"/>
        </w:rPr>
        <w:t>ywaniem</w:t>
      </w:r>
      <w:r w:rsidR="003A0CFA" w:rsidRPr="00C36A98">
        <w:rPr>
          <w:rFonts w:cstheme="majorHAnsi"/>
        </w:rPr>
        <w:t xml:space="preserve"> przez Uczestnika Przedsięwzięcia określonych ram komercjalizacji </w:t>
      </w:r>
      <w:r w:rsidR="00022552" w:rsidRPr="00C36A98">
        <w:rPr>
          <w:rFonts w:cstheme="majorHAnsi"/>
        </w:rPr>
        <w:t xml:space="preserve">Rozwiązania </w:t>
      </w:r>
      <w:r w:rsidR="003A0CFA" w:rsidRPr="00C36A98">
        <w:rPr>
          <w:rFonts w:cstheme="majorHAnsi"/>
        </w:rPr>
        <w:t>za</w:t>
      </w:r>
      <w:r w:rsidR="00022552" w:rsidRPr="00C36A98">
        <w:rPr>
          <w:rFonts w:cstheme="majorHAnsi"/>
        </w:rPr>
        <w:t xml:space="preserve"> </w:t>
      </w:r>
      <w:r w:rsidR="003A0CFA" w:rsidRPr="00C36A98">
        <w:rPr>
          <w:rFonts w:cstheme="majorHAnsi"/>
        </w:rPr>
        <w:t>pośrednictwem</w:t>
      </w:r>
      <w:r w:rsidR="00022552" w:rsidRPr="00C36A98">
        <w:rPr>
          <w:rFonts w:cstheme="majorHAnsi"/>
        </w:rPr>
        <w:t xml:space="preserve"> Uczestnika Przedsięwzięcia</w:t>
      </w:r>
      <w:r w:rsidR="003A0CFA" w:rsidRPr="00C36A98">
        <w:rPr>
          <w:rFonts w:cstheme="majorHAnsi"/>
        </w:rPr>
        <w:t>.</w:t>
      </w:r>
    </w:p>
    <w:p w14:paraId="7D0D88C9" w14:textId="7019495A" w:rsidR="00927606" w:rsidRPr="00C36A98" w:rsidRDefault="00927606" w:rsidP="005E17C1">
      <w:pPr>
        <w:pStyle w:val="Akapitzlist"/>
        <w:spacing w:after="0" w:line="240" w:lineRule="auto"/>
        <w:ind w:left="567"/>
        <w:jc w:val="both"/>
        <w:rPr>
          <w:rFonts w:cstheme="majorHAnsi"/>
        </w:rPr>
      </w:pPr>
      <w:r w:rsidRPr="00C36A98">
        <w:rPr>
          <w:rFonts w:cstheme="majorHAnsi"/>
        </w:rPr>
        <w:t xml:space="preserve">Dodatkowo, dla realizacji celów Przedsięwzięcia Uczestnik Przedsięwzięcia, </w:t>
      </w:r>
      <w:r w:rsidRPr="00C36A98">
        <w:rPr>
          <w:color w:val="000000" w:themeColor="text1"/>
        </w:rPr>
        <w:t xml:space="preserve">pod warunkiem uzyskania Wyniku Pozytywnego w Etapie I oraz w ramach Wynagrodzenia Podstawowego, jest zobowiązany do publikacji „Rekomendacji Wykonawcy – dobre praktyki poprawy jakości powietrza i efektywności energetycznej Mieszkań” – jest to materiał popularyzatorski oparty o konkluzje powstałe w trakcie prac nad </w:t>
      </w:r>
      <w:r w:rsidR="00C22C29" w:rsidRPr="00C36A98">
        <w:rPr>
          <w:color w:val="000000" w:themeColor="text1"/>
        </w:rPr>
        <w:t>Rozwiązaniem</w:t>
      </w:r>
      <w:r w:rsidRPr="00C36A98">
        <w:rPr>
          <w:color w:val="000000" w:themeColor="text1"/>
        </w:rPr>
        <w:t xml:space="preserve">, służący edukacji całego rynku w obszarze objętym Przedsięwzięciem. </w:t>
      </w:r>
    </w:p>
    <w:p w14:paraId="5318139E" w14:textId="2C120E31" w:rsidR="00246D93" w:rsidRPr="00C36A98" w:rsidRDefault="002510BB" w:rsidP="7E8C02BE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Bidi"/>
        </w:rPr>
      </w:pPr>
      <w:r w:rsidRPr="00C36A98">
        <w:rPr>
          <w:rFonts w:cstheme="majorBidi"/>
        </w:rPr>
        <w:t>[</w:t>
      </w:r>
      <w:r w:rsidR="00C654E5" w:rsidRPr="00C36A98">
        <w:rPr>
          <w:rFonts w:cstheme="majorBidi"/>
          <w:b/>
          <w:bCs/>
        </w:rPr>
        <w:t>Prototyp i</w:t>
      </w:r>
      <w:r w:rsidR="00C654E5" w:rsidRPr="00C36A98">
        <w:rPr>
          <w:rFonts w:cstheme="majorBidi"/>
        </w:rPr>
        <w:t xml:space="preserve"> </w:t>
      </w:r>
      <w:r w:rsidRPr="00C36A98">
        <w:rPr>
          <w:rFonts w:cstheme="majorBidi"/>
          <w:b/>
          <w:bCs/>
        </w:rPr>
        <w:t>Demonstrator</w:t>
      </w:r>
      <w:r w:rsidRPr="00C36A98">
        <w:rPr>
          <w:rFonts w:cstheme="majorBidi"/>
        </w:rPr>
        <w:t>]</w:t>
      </w:r>
      <w:r w:rsidR="007A5C62" w:rsidRPr="00C36A98">
        <w:rPr>
          <w:rFonts w:cstheme="majorBidi"/>
        </w:rPr>
        <w:t xml:space="preserve"> </w:t>
      </w:r>
      <w:r w:rsidR="00C654E5" w:rsidRPr="00C36A98">
        <w:rPr>
          <w:rFonts w:cstheme="majorBidi"/>
        </w:rPr>
        <w:t>Elementem Wyniku Prac Etapu I jest przygotowanie przez Uczestników Przedsięwzięcia</w:t>
      </w:r>
      <w:r w:rsidR="003F0A99" w:rsidRPr="00C36A98">
        <w:rPr>
          <w:rFonts w:cstheme="majorBidi"/>
        </w:rPr>
        <w:t xml:space="preserve"> </w:t>
      </w:r>
      <w:r w:rsidR="008249A5" w:rsidRPr="00C36A98">
        <w:rPr>
          <w:rFonts w:cstheme="majorBidi"/>
        </w:rPr>
        <w:t>Prototyp</w:t>
      </w:r>
      <w:r w:rsidR="00830F38" w:rsidRPr="00C36A98">
        <w:rPr>
          <w:rFonts w:cstheme="majorBidi"/>
        </w:rPr>
        <w:t>ów</w:t>
      </w:r>
      <w:r w:rsidR="008249A5" w:rsidRPr="00C36A98">
        <w:rPr>
          <w:rFonts w:cstheme="majorBidi"/>
        </w:rPr>
        <w:t xml:space="preserve"> Systemu Wentylacji</w:t>
      </w:r>
      <w:r w:rsidR="003F0A99" w:rsidRPr="00C36A98">
        <w:rPr>
          <w:rFonts w:cstheme="majorBidi"/>
        </w:rPr>
        <w:t xml:space="preserve">, których właścicielami pozostaną Uczestnicy Przedsięwzięcia, jednak </w:t>
      </w:r>
      <w:r w:rsidR="00246D93" w:rsidRPr="00C36A98">
        <w:rPr>
          <w:rFonts w:cstheme="majorBidi"/>
        </w:rPr>
        <w:t xml:space="preserve">prototypy te </w:t>
      </w:r>
      <w:r w:rsidR="003F0A99" w:rsidRPr="00C36A98">
        <w:rPr>
          <w:rFonts w:cstheme="majorBidi"/>
        </w:rPr>
        <w:t xml:space="preserve">zostaną udostępnione NCBR do </w:t>
      </w:r>
      <w:r w:rsidR="003F0A99" w:rsidRPr="00C36A98">
        <w:rPr>
          <w:rFonts w:cstheme="majorBidi"/>
        </w:rPr>
        <w:lastRenderedPageBreak/>
        <w:t>przeprowadzenia testów</w:t>
      </w:r>
      <w:r w:rsidR="00C654E5" w:rsidRPr="00C36A98">
        <w:rPr>
          <w:rFonts w:cstheme="majorBidi"/>
        </w:rPr>
        <w:t xml:space="preserve">. </w:t>
      </w:r>
      <w:r w:rsidR="007A5C62" w:rsidRPr="00C36A98">
        <w:rPr>
          <w:rFonts w:cstheme="majorBidi"/>
        </w:rPr>
        <w:t xml:space="preserve">Zwieńczeniem prac badawczo-rozwojowych jest </w:t>
      </w:r>
      <w:r w:rsidR="003F0A99" w:rsidRPr="00C36A98">
        <w:rPr>
          <w:rFonts w:cstheme="majorBidi"/>
        </w:rPr>
        <w:t xml:space="preserve">rozwinięcie </w:t>
      </w:r>
      <w:r w:rsidR="00543184" w:rsidRPr="00C36A98">
        <w:rPr>
          <w:rFonts w:cstheme="majorBidi"/>
        </w:rPr>
        <w:t xml:space="preserve">założeń dot. Rozwiązania do skali 1:1 w ramach Prac B+R Etapu II oraz </w:t>
      </w:r>
      <w:r w:rsidR="004728C6" w:rsidRPr="00C36A98">
        <w:rPr>
          <w:rFonts w:cstheme="majorBidi"/>
        </w:rPr>
        <w:t xml:space="preserve">stworzenie przez </w:t>
      </w:r>
      <w:r w:rsidR="007A5C62" w:rsidRPr="00C36A98">
        <w:rPr>
          <w:rFonts w:cstheme="majorBidi"/>
        </w:rPr>
        <w:t>Uczestnik</w:t>
      </w:r>
      <w:r w:rsidR="008249A5" w:rsidRPr="00C36A98">
        <w:rPr>
          <w:rFonts w:cstheme="majorBidi"/>
        </w:rPr>
        <w:t>ów</w:t>
      </w:r>
      <w:r w:rsidR="007A5C62" w:rsidRPr="00C36A98">
        <w:rPr>
          <w:rFonts w:cstheme="majorBidi"/>
        </w:rPr>
        <w:t xml:space="preserve"> Przedsięwzięcia</w:t>
      </w:r>
      <w:r w:rsidR="006E41C2" w:rsidRPr="00C36A98">
        <w:rPr>
          <w:rFonts w:cstheme="majorBidi"/>
        </w:rPr>
        <w:t xml:space="preserve"> </w:t>
      </w:r>
      <w:r w:rsidR="007A5C62" w:rsidRPr="00C36A98">
        <w:rPr>
          <w:rFonts w:cstheme="majorBidi"/>
        </w:rPr>
        <w:t>dopuszczon</w:t>
      </w:r>
      <w:r w:rsidR="008249A5" w:rsidRPr="00C36A98">
        <w:rPr>
          <w:rFonts w:cstheme="majorBidi"/>
        </w:rPr>
        <w:t>ych</w:t>
      </w:r>
      <w:r w:rsidR="007A5C62" w:rsidRPr="00C36A98">
        <w:rPr>
          <w:rFonts w:cstheme="majorBidi"/>
        </w:rPr>
        <w:t xml:space="preserve"> do Etapu II </w:t>
      </w:r>
      <w:r w:rsidR="008C0B49" w:rsidRPr="00C36A98">
        <w:rPr>
          <w:rFonts w:cstheme="majorBidi"/>
        </w:rPr>
        <w:t xml:space="preserve">w ramach danego </w:t>
      </w:r>
      <w:r w:rsidR="008249A5" w:rsidRPr="00C36A98">
        <w:rPr>
          <w:rFonts w:cstheme="majorBidi"/>
        </w:rPr>
        <w:t xml:space="preserve">Działania </w:t>
      </w:r>
      <w:r w:rsidR="00F31EE4" w:rsidRPr="00C36A98">
        <w:rPr>
          <w:rFonts w:cstheme="majorBidi"/>
        </w:rPr>
        <w:t>D</w:t>
      </w:r>
      <w:r w:rsidR="004728C6" w:rsidRPr="00C36A98">
        <w:rPr>
          <w:rFonts w:cstheme="majorBidi"/>
        </w:rPr>
        <w:t xml:space="preserve">emonstratora </w:t>
      </w:r>
      <w:r w:rsidR="008249A5" w:rsidRPr="00C36A98">
        <w:rPr>
          <w:rFonts w:cstheme="majorBidi"/>
        </w:rPr>
        <w:t>Systemu Wentylacji</w:t>
      </w:r>
      <w:r w:rsidR="006E41C2" w:rsidRPr="00C36A98">
        <w:rPr>
          <w:rFonts w:cstheme="majorBidi"/>
        </w:rPr>
        <w:t>.</w:t>
      </w:r>
      <w:r w:rsidR="003F0A99" w:rsidRPr="00C36A98">
        <w:rPr>
          <w:rFonts w:cstheme="majorBidi"/>
        </w:rPr>
        <w:t xml:space="preserve"> </w:t>
      </w:r>
    </w:p>
    <w:p w14:paraId="2313E02A" w14:textId="69D3A226" w:rsidR="00AF2930" w:rsidRPr="00C36A98" w:rsidRDefault="006E41C2" w:rsidP="003F0A99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C36A98">
        <w:rPr>
          <w:rFonts w:cstheme="majorBidi"/>
        </w:rPr>
        <w:t xml:space="preserve">Analiza i </w:t>
      </w:r>
      <w:r w:rsidR="00DE429D" w:rsidRPr="00C36A98">
        <w:rPr>
          <w:rFonts w:cstheme="majorBidi"/>
        </w:rPr>
        <w:t>wstępne konsultacje rynkowe</w:t>
      </w:r>
      <w:r w:rsidRPr="00C36A98">
        <w:rPr>
          <w:rFonts w:cstheme="majorBidi"/>
        </w:rPr>
        <w:t xml:space="preserve"> przeprowadzone przez NCBR wskazują na to, że </w:t>
      </w:r>
      <w:r w:rsidR="005D3C26" w:rsidRPr="00C36A98">
        <w:rPr>
          <w:rFonts w:cstheme="majorBidi"/>
        </w:rPr>
        <w:t xml:space="preserve">Prototypy oraz </w:t>
      </w:r>
      <w:r w:rsidR="00977E1A" w:rsidRPr="00C36A98">
        <w:t>Demonstratory</w:t>
      </w:r>
      <w:r w:rsidR="00806174" w:rsidRPr="00C36A98">
        <w:t xml:space="preserve"> </w:t>
      </w:r>
      <w:r w:rsidR="00977E1A" w:rsidRPr="00C36A98">
        <w:t>są niezbędne do przeprowadzenia walidacji prawdziwości wyników prac badawczo-rozwojowych, prowadzonych przez Uczestnika Przedsięwzięcia oraz potwierdzenia, że opracowana technologia nadaje się do późniejszego wykorzystywania komercyjnego. Instalacje te nie mogą być również zastąpione w zakresie praktycznej demonstracji Rozwiązania oraz jego propagowania</w:t>
      </w:r>
      <w:r w:rsidR="007A5C62" w:rsidRPr="00C36A98">
        <w:rPr>
          <w:rFonts w:cstheme="majorBidi"/>
        </w:rPr>
        <w:t>.</w:t>
      </w:r>
      <w:r w:rsidR="004728C6" w:rsidRPr="00C36A98">
        <w:rPr>
          <w:rFonts w:cstheme="majorBidi"/>
        </w:rPr>
        <w:t xml:space="preserve"> </w:t>
      </w:r>
      <w:r w:rsidR="005D3C26" w:rsidRPr="00C36A98">
        <w:rPr>
          <w:rFonts w:cstheme="majorBidi"/>
        </w:rPr>
        <w:t xml:space="preserve">Prototyp i </w:t>
      </w:r>
      <w:r w:rsidR="004728C6" w:rsidRPr="00C36A98">
        <w:rPr>
          <w:rFonts w:cstheme="majorBidi"/>
        </w:rPr>
        <w:t xml:space="preserve">Demonstrator </w:t>
      </w:r>
      <w:r w:rsidR="005D3C26" w:rsidRPr="00C36A98">
        <w:rPr>
          <w:rFonts w:cstheme="majorBidi"/>
        </w:rPr>
        <w:t xml:space="preserve">są odpowiednio ograniczonym i </w:t>
      </w:r>
      <w:r w:rsidR="004728C6" w:rsidRPr="00C36A98">
        <w:rPr>
          <w:rFonts w:cstheme="majorBidi"/>
        </w:rPr>
        <w:t xml:space="preserve">jednostkowym przykładem zastosowania technologii o wysokim potencjale skalowalności </w:t>
      </w:r>
      <w:r w:rsidR="002279E3" w:rsidRPr="00C36A98">
        <w:rPr>
          <w:rFonts w:cstheme="majorBidi"/>
        </w:rPr>
        <w:t>oraz</w:t>
      </w:r>
      <w:r w:rsidR="004728C6" w:rsidRPr="00C36A98">
        <w:rPr>
          <w:rFonts w:cstheme="majorBidi"/>
        </w:rPr>
        <w:t xml:space="preserve"> powtarzalności i nie służy osiągnięciu rentowności rynkowej ani pokryciu kosztów badań lub rozwoju technologii w ramach Przedsięwzięcia. </w:t>
      </w:r>
      <w:r w:rsidR="000B041F" w:rsidRPr="00C36A98">
        <w:t xml:space="preserve">Stworzenie </w:t>
      </w:r>
      <w:r w:rsidR="005D3C26" w:rsidRPr="00C36A98">
        <w:t xml:space="preserve">Prototypu i </w:t>
      </w:r>
      <w:r w:rsidR="000B041F" w:rsidRPr="00C36A98">
        <w:t>Demonstratora jest niezbędne do realizacji celów Przedsięwzięcia jednak wtórne wobec prac badawczo-rozwojowych, co oznacza, że nie jest samo w sobie podstawowym celem ani prac B+R ani Przedsięwzięcia</w:t>
      </w:r>
      <w:r w:rsidR="004728C6" w:rsidRPr="00C36A98">
        <w:rPr>
          <w:rFonts w:cstheme="majorBidi"/>
        </w:rPr>
        <w:t xml:space="preserve">. Ze względu na charakter Przedsięwzięcia nie jest </w:t>
      </w:r>
      <w:r w:rsidR="0090370B" w:rsidRPr="00C36A98">
        <w:rPr>
          <w:rFonts w:cstheme="majorBidi"/>
        </w:rPr>
        <w:t xml:space="preserve">możliwe ze względów </w:t>
      </w:r>
      <w:r w:rsidR="0090370B" w:rsidRPr="00C36A98">
        <w:t>technicznych, organizacyjnych, ekonomicznych i celowościowych</w:t>
      </w:r>
      <w:r w:rsidR="0090370B" w:rsidRPr="00C36A98">
        <w:rPr>
          <w:rFonts w:cstheme="majorBidi"/>
        </w:rPr>
        <w:t xml:space="preserve"> </w:t>
      </w:r>
      <w:r w:rsidR="004728C6" w:rsidRPr="00C36A98">
        <w:rPr>
          <w:rFonts w:cstheme="majorBidi"/>
        </w:rPr>
        <w:t xml:space="preserve">wydzielenie </w:t>
      </w:r>
      <w:r w:rsidR="00C52B9B" w:rsidRPr="00C36A98">
        <w:rPr>
          <w:rFonts w:cstheme="majorBidi"/>
        </w:rPr>
        <w:t xml:space="preserve">stworzenia </w:t>
      </w:r>
      <w:r w:rsidR="00DF0DFE" w:rsidRPr="00C36A98">
        <w:rPr>
          <w:rFonts w:cstheme="majorBidi"/>
        </w:rPr>
        <w:t xml:space="preserve">Prototypu lub </w:t>
      </w:r>
      <w:r w:rsidR="00C52B9B" w:rsidRPr="00C36A98">
        <w:rPr>
          <w:rFonts w:cstheme="majorBidi"/>
        </w:rPr>
        <w:t>D</w:t>
      </w:r>
      <w:r w:rsidR="004728C6" w:rsidRPr="00C36A98">
        <w:rPr>
          <w:rFonts w:cstheme="majorBidi"/>
        </w:rPr>
        <w:t>emonstratora do osobnego zamówienia.</w:t>
      </w:r>
      <w:r w:rsidR="00355D32" w:rsidRPr="00C36A98">
        <w:rPr>
          <w:rFonts w:cstheme="majorBidi"/>
        </w:rPr>
        <w:t xml:space="preserve"> </w:t>
      </w:r>
      <w:r w:rsidR="00DF0DFE" w:rsidRPr="00C36A98">
        <w:rPr>
          <w:rFonts w:cstheme="majorBidi"/>
        </w:rPr>
        <w:t xml:space="preserve">Prototyp i </w:t>
      </w:r>
      <w:r w:rsidR="00355D32" w:rsidRPr="00C36A98">
        <w:rPr>
          <w:rFonts w:cstheme="majorBidi"/>
        </w:rPr>
        <w:t xml:space="preserve">Demonstrator nie </w:t>
      </w:r>
      <w:r w:rsidR="00DF0DFE" w:rsidRPr="00C36A98">
        <w:rPr>
          <w:rFonts w:cstheme="majorBidi"/>
        </w:rPr>
        <w:t>są</w:t>
      </w:r>
      <w:r w:rsidR="00355D32" w:rsidRPr="00C36A98">
        <w:rPr>
          <w:rFonts w:cstheme="majorBidi"/>
        </w:rPr>
        <w:t xml:space="preserve"> docelowym</w:t>
      </w:r>
      <w:r w:rsidR="00DF0DFE" w:rsidRPr="00C36A98">
        <w:rPr>
          <w:rFonts w:cstheme="majorBidi"/>
        </w:rPr>
        <w:t>i</w:t>
      </w:r>
      <w:r w:rsidR="00C52B9B" w:rsidRPr="00C36A98">
        <w:rPr>
          <w:rFonts w:cstheme="majorBidi"/>
        </w:rPr>
        <w:t xml:space="preserve"> ani jedynym</w:t>
      </w:r>
      <w:r w:rsidR="00DF0DFE" w:rsidRPr="00C36A98">
        <w:rPr>
          <w:rFonts w:cstheme="majorBidi"/>
        </w:rPr>
        <w:t>i</w:t>
      </w:r>
      <w:r w:rsidR="00355D32" w:rsidRPr="00C36A98">
        <w:rPr>
          <w:rFonts w:cstheme="majorBidi"/>
        </w:rPr>
        <w:t>, lecz przykładowym</w:t>
      </w:r>
      <w:r w:rsidR="00DF0DFE" w:rsidRPr="00C36A98">
        <w:rPr>
          <w:rFonts w:cstheme="majorBidi"/>
        </w:rPr>
        <w:t>i</w:t>
      </w:r>
      <w:r w:rsidR="00355D32" w:rsidRPr="00C36A98">
        <w:rPr>
          <w:rFonts w:cstheme="majorBidi"/>
        </w:rPr>
        <w:t xml:space="preserve"> i materialnym</w:t>
      </w:r>
      <w:r w:rsidR="00DF0DFE" w:rsidRPr="00C36A98">
        <w:rPr>
          <w:rFonts w:cstheme="majorBidi"/>
        </w:rPr>
        <w:t>i</w:t>
      </w:r>
      <w:r w:rsidR="00355D32" w:rsidRPr="00C36A98">
        <w:rPr>
          <w:rFonts w:cstheme="majorBidi"/>
        </w:rPr>
        <w:t xml:space="preserve"> </w:t>
      </w:r>
      <w:r w:rsidR="00DF0DFE" w:rsidRPr="00C36A98">
        <w:rPr>
          <w:rFonts w:cstheme="majorBidi"/>
        </w:rPr>
        <w:t xml:space="preserve">wyrazami </w:t>
      </w:r>
      <w:r w:rsidR="00355D32" w:rsidRPr="00C36A98">
        <w:rPr>
          <w:rFonts w:cstheme="majorBidi"/>
        </w:rPr>
        <w:t>zastosowania stworzon</w:t>
      </w:r>
      <w:r w:rsidR="00256507" w:rsidRPr="00C36A98">
        <w:rPr>
          <w:rFonts w:cstheme="majorBidi"/>
        </w:rPr>
        <w:t xml:space="preserve">ego </w:t>
      </w:r>
      <w:r w:rsidR="00355D32" w:rsidRPr="00C36A98">
        <w:rPr>
          <w:rFonts w:cstheme="majorBidi"/>
        </w:rPr>
        <w:t xml:space="preserve">przez Uczestnika Przedsięwzięcia </w:t>
      </w:r>
      <w:r w:rsidR="00256507" w:rsidRPr="00C36A98">
        <w:rPr>
          <w:rFonts w:cstheme="majorBidi"/>
        </w:rPr>
        <w:t>Rozwiązania</w:t>
      </w:r>
      <w:r w:rsidR="00355D32" w:rsidRPr="00C36A98">
        <w:rPr>
          <w:rFonts w:cstheme="majorBidi"/>
        </w:rPr>
        <w:t>.</w:t>
      </w:r>
      <w:r w:rsidR="00153DF5" w:rsidRPr="00C36A98">
        <w:rPr>
          <w:rFonts w:cstheme="majorBidi"/>
        </w:rPr>
        <w:t xml:space="preserve"> </w:t>
      </w:r>
    </w:p>
    <w:p w14:paraId="0E54E1F8" w14:textId="75E50AEC" w:rsidR="00666BF2" w:rsidRPr="00C36A98" w:rsidRDefault="00AF2930" w:rsidP="00A30373">
      <w:pPr>
        <w:pStyle w:val="Akapitzlist"/>
        <w:spacing w:after="0" w:line="240" w:lineRule="auto"/>
        <w:ind w:left="567"/>
        <w:jc w:val="both"/>
      </w:pPr>
      <w:r w:rsidRPr="00C36A98">
        <w:rPr>
          <w:rFonts w:cstheme="majorBidi"/>
        </w:rPr>
        <w:t>Po zakończeniu Przedsięwzięcia p</w:t>
      </w:r>
      <w:r w:rsidR="00153DF5" w:rsidRPr="00C36A98">
        <w:rPr>
          <w:rFonts w:cstheme="majorBidi"/>
        </w:rPr>
        <w:t xml:space="preserve">rzewidywane jest </w:t>
      </w:r>
      <w:r w:rsidRPr="00C36A98">
        <w:rPr>
          <w:rFonts w:cstheme="majorBidi"/>
        </w:rPr>
        <w:t xml:space="preserve">oddanie </w:t>
      </w:r>
      <w:r w:rsidR="00153DF5" w:rsidRPr="00C36A98">
        <w:rPr>
          <w:rFonts w:cstheme="majorBidi"/>
        </w:rPr>
        <w:t xml:space="preserve">Demonstratorów </w:t>
      </w:r>
      <w:r w:rsidRPr="00C36A98">
        <w:rPr>
          <w:rFonts w:cstheme="majorBidi"/>
        </w:rPr>
        <w:t>do eksploatacji</w:t>
      </w:r>
      <w:r w:rsidR="2A4162AC" w:rsidRPr="00C36A98">
        <w:rPr>
          <w:rFonts w:cstheme="majorBidi"/>
        </w:rPr>
        <w:t xml:space="preserve"> przez Partnera Strategicznego</w:t>
      </w:r>
      <w:r w:rsidR="00CA5A12" w:rsidRPr="00C36A98">
        <w:rPr>
          <w:rFonts w:cstheme="majorBidi"/>
        </w:rPr>
        <w:t>,</w:t>
      </w:r>
      <w:r w:rsidRPr="00C36A98">
        <w:rPr>
          <w:rFonts w:cstheme="majorBidi"/>
        </w:rPr>
        <w:t xml:space="preserve"> w celu zapewnienia </w:t>
      </w:r>
      <w:r w:rsidR="000B041F" w:rsidRPr="00C36A98">
        <w:rPr>
          <w:rFonts w:cstheme="majorBidi"/>
        </w:rPr>
        <w:t xml:space="preserve">ich </w:t>
      </w:r>
      <w:r w:rsidRPr="00C36A98">
        <w:rPr>
          <w:rFonts w:cstheme="majorBidi"/>
        </w:rPr>
        <w:t>funkcjonowania na potrzeby testowe, pokazowe, szkoleniowe i</w:t>
      </w:r>
      <w:r w:rsidR="002F6392" w:rsidRPr="00C36A98">
        <w:rPr>
          <w:rFonts w:cstheme="majorBidi"/>
        </w:rPr>
        <w:t xml:space="preserve"> </w:t>
      </w:r>
      <w:r w:rsidRPr="00C36A98">
        <w:rPr>
          <w:rFonts w:cstheme="majorBidi"/>
        </w:rPr>
        <w:t>promocyjne</w:t>
      </w:r>
      <w:r w:rsidR="00153DF5" w:rsidRPr="00C36A98">
        <w:rPr>
          <w:rFonts w:cstheme="majorBidi"/>
        </w:rPr>
        <w:t xml:space="preserve">, z uwzględnieniem </w:t>
      </w:r>
      <w:r w:rsidR="007C20AA" w:rsidRPr="00C36A98">
        <w:rPr>
          <w:rFonts w:cstheme="majorBidi"/>
        </w:rPr>
        <w:t xml:space="preserve">informacji chronionych prawnie i przez </w:t>
      </w:r>
      <w:r w:rsidRPr="00C36A98">
        <w:rPr>
          <w:rFonts w:cstheme="majorBidi"/>
        </w:rPr>
        <w:t>U</w:t>
      </w:r>
      <w:r w:rsidR="007C20AA" w:rsidRPr="00C36A98">
        <w:rPr>
          <w:rFonts w:cstheme="majorBidi"/>
        </w:rPr>
        <w:t>mowę</w:t>
      </w:r>
      <w:r w:rsidRPr="00C36A98">
        <w:rPr>
          <w:rFonts w:cstheme="majorBidi"/>
        </w:rPr>
        <w:t>.</w:t>
      </w:r>
      <w:r w:rsidR="00666BF2" w:rsidRPr="00C36A98">
        <w:t xml:space="preserve"> Późniejsza eksploatacja Demonstratora jest nakierowana na pogłębioną weryfikację funkcjonowania Rozwiązania oraz jego propagowanie, dla potrzeb realizacji celu strategicznego Przedsięwzięcia.</w:t>
      </w:r>
    </w:p>
    <w:p w14:paraId="2C93476E" w14:textId="77777777" w:rsidR="00904679" w:rsidRPr="00C36A98" w:rsidRDefault="00666BF2" w:rsidP="29DA62CB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bookmarkStart w:id="56" w:name="_Hlk53781433"/>
      <w:r w:rsidRPr="00C36A98">
        <w:t xml:space="preserve">Umowa określa zobowiązania Uczestników Przedsięwzięcia związane z późniejszą eksploatacją Demonstratora, </w:t>
      </w:r>
      <w:r w:rsidR="192E9D66" w:rsidRPr="00C36A98">
        <w:rPr>
          <w:rFonts w:cstheme="majorBidi"/>
        </w:rPr>
        <w:t>w Okresie Demonstracji</w:t>
      </w:r>
      <w:r w:rsidR="00904679" w:rsidRPr="00C36A98">
        <w:rPr>
          <w:rFonts w:cstheme="majorBidi"/>
        </w:rPr>
        <w:t>.</w:t>
      </w:r>
    </w:p>
    <w:bookmarkEnd w:id="56"/>
    <w:p w14:paraId="388D829F" w14:textId="3D0E877D" w:rsidR="004A0888" w:rsidRPr="00C36A98" w:rsidRDefault="00A7346C" w:rsidP="544C733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Bidi"/>
        </w:rPr>
      </w:pPr>
      <w:r w:rsidRPr="00C36A98">
        <w:rPr>
          <w:rFonts w:cstheme="majorBidi"/>
        </w:rPr>
        <w:t>[</w:t>
      </w:r>
      <w:r w:rsidR="00C22C29" w:rsidRPr="00C36A98">
        <w:rPr>
          <w:rFonts w:cstheme="majorBidi"/>
          <w:b/>
          <w:bCs/>
        </w:rPr>
        <w:t>Środowisko Testowe i</w:t>
      </w:r>
      <w:r w:rsidR="00C22C29" w:rsidRPr="00C36A98">
        <w:rPr>
          <w:rFonts w:cstheme="majorBidi"/>
        </w:rPr>
        <w:t xml:space="preserve"> </w:t>
      </w:r>
      <w:r w:rsidRPr="00C36A98">
        <w:rPr>
          <w:rFonts w:cstheme="majorBidi"/>
          <w:b/>
          <w:bCs/>
        </w:rPr>
        <w:t>Partner Strategiczny NCBR]</w:t>
      </w:r>
      <w:r w:rsidRPr="00C36A98">
        <w:rPr>
          <w:rFonts w:cstheme="majorBidi"/>
        </w:rPr>
        <w:t xml:space="preserve"> </w:t>
      </w:r>
      <w:r w:rsidR="00904679" w:rsidRPr="00C36A98">
        <w:rPr>
          <w:rFonts w:cstheme="majorBidi"/>
        </w:rPr>
        <w:t xml:space="preserve">Jak wskazano powyżej, dla przeprowadzenia walidacji i potwierdzenia prawdziwości wyników prac badawczo-rozwojowych prowadzonych przez Uczestnika Przedsięwzięcia oraz że opracowana technologia nadaje się do późniejszego wykorzystywania komercyjnego, konieczne jest </w:t>
      </w:r>
      <w:r w:rsidR="00014390" w:rsidRPr="00C36A98">
        <w:rPr>
          <w:rFonts w:cstheme="majorBidi"/>
        </w:rPr>
        <w:t>stworzenie</w:t>
      </w:r>
      <w:r w:rsidR="00C22C29" w:rsidRPr="00C36A98">
        <w:rPr>
          <w:rFonts w:cstheme="majorBidi"/>
        </w:rPr>
        <w:t xml:space="preserve"> Prototypów</w:t>
      </w:r>
      <w:r w:rsidR="6D388FE8" w:rsidRPr="00C36A98">
        <w:rPr>
          <w:rFonts w:cstheme="majorBidi"/>
        </w:rPr>
        <w:t xml:space="preserve"> </w:t>
      </w:r>
      <w:r w:rsidR="00904679" w:rsidRPr="00C36A98">
        <w:rPr>
          <w:rFonts w:cstheme="majorBidi"/>
        </w:rPr>
        <w:t>Demonstrator</w:t>
      </w:r>
      <w:r w:rsidR="008C0B49" w:rsidRPr="00C36A98">
        <w:rPr>
          <w:rFonts w:cstheme="majorBidi"/>
        </w:rPr>
        <w:t>ów</w:t>
      </w:r>
      <w:r w:rsidR="00904679" w:rsidRPr="00C36A98">
        <w:rPr>
          <w:rFonts w:cstheme="majorBidi"/>
        </w:rPr>
        <w:t xml:space="preserve">. </w:t>
      </w:r>
    </w:p>
    <w:p w14:paraId="72F90739" w14:textId="44F85878" w:rsidR="00641ED1" w:rsidRPr="00C36A98" w:rsidRDefault="00173232" w:rsidP="004A0888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C36A98">
        <w:rPr>
          <w:rFonts w:cstheme="majorBidi"/>
        </w:rPr>
        <w:t>W celu zapewnienia równej konkurencji</w:t>
      </w:r>
      <w:r w:rsidR="00C10228" w:rsidRPr="00C36A98">
        <w:rPr>
          <w:rFonts w:cstheme="majorBidi"/>
        </w:rPr>
        <w:t xml:space="preserve"> oraz dążeniu do realizacji celów Przedsięwzięcia</w:t>
      </w:r>
      <w:r w:rsidRPr="00C36A98">
        <w:rPr>
          <w:rFonts w:cstheme="majorBidi"/>
        </w:rPr>
        <w:t xml:space="preserve">, NCBR </w:t>
      </w:r>
      <w:r w:rsidR="00C22C29" w:rsidRPr="00C36A98">
        <w:rPr>
          <w:rFonts w:cstheme="majorBidi"/>
        </w:rPr>
        <w:t xml:space="preserve">w Etapie I </w:t>
      </w:r>
      <w:r w:rsidRPr="00C36A98">
        <w:rPr>
          <w:rFonts w:cstheme="majorBidi"/>
        </w:rPr>
        <w:t>zapewni</w:t>
      </w:r>
      <w:r w:rsidR="00C22C29" w:rsidRPr="00C36A98">
        <w:rPr>
          <w:rFonts w:cstheme="majorBidi"/>
        </w:rPr>
        <w:t xml:space="preserve"> Środowisko Testowe (warunki laboratoryjne) umożliwiające Testy Prototypu, zaś w Etapie II:</w:t>
      </w:r>
      <w:r w:rsidRPr="00C36A98">
        <w:rPr>
          <w:rFonts w:cstheme="majorBidi"/>
        </w:rPr>
        <w:t xml:space="preserve"> podmiot udostępniający nieruchomość na potrzeby stworzenia Demonstratorów przez Uczestników Przedsięwzięcia, a następnie wspierający NCBR w prowadzonej demonstracji, który będzie pełnił rolę Partnera Strategicznego</w:t>
      </w:r>
      <w:r w:rsidR="00641ED1" w:rsidRPr="00C36A98">
        <w:rPr>
          <w:rFonts w:cstheme="majorBidi"/>
        </w:rPr>
        <w:t>.</w:t>
      </w:r>
    </w:p>
    <w:p w14:paraId="0547257D" w14:textId="2E75E1DF" w:rsidR="004A0888" w:rsidRPr="00C36A98" w:rsidRDefault="00C26176" w:rsidP="29DA62CB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Bidi"/>
        </w:rPr>
      </w:pPr>
      <w:r w:rsidRPr="00C36A98">
        <w:rPr>
          <w:rFonts w:cstheme="majorBidi"/>
        </w:rPr>
        <w:t>[</w:t>
      </w:r>
      <w:r w:rsidRPr="00C36A98">
        <w:rPr>
          <w:rFonts w:cstheme="majorBidi"/>
          <w:b/>
          <w:bCs/>
        </w:rPr>
        <w:t xml:space="preserve">Własność </w:t>
      </w:r>
      <w:r w:rsidR="004A0888" w:rsidRPr="00C36A98">
        <w:rPr>
          <w:rFonts w:cstheme="majorBidi"/>
          <w:b/>
          <w:bCs/>
        </w:rPr>
        <w:t xml:space="preserve">Prototypów i </w:t>
      </w:r>
      <w:r w:rsidR="0059535F" w:rsidRPr="00C36A98">
        <w:rPr>
          <w:rFonts w:cstheme="majorBidi"/>
          <w:b/>
          <w:bCs/>
        </w:rPr>
        <w:t>D</w:t>
      </w:r>
      <w:r w:rsidRPr="00C36A98">
        <w:rPr>
          <w:rFonts w:cstheme="majorBidi"/>
          <w:b/>
          <w:bCs/>
        </w:rPr>
        <w:t>emonstrator</w:t>
      </w:r>
      <w:r w:rsidR="004A0888" w:rsidRPr="00C36A98">
        <w:rPr>
          <w:rFonts w:cstheme="majorBidi"/>
          <w:b/>
          <w:bCs/>
        </w:rPr>
        <w:t>ów oraz</w:t>
      </w:r>
      <w:r w:rsidRPr="00C36A98">
        <w:rPr>
          <w:rFonts w:cstheme="majorBidi"/>
          <w:b/>
          <w:bCs/>
        </w:rPr>
        <w:t xml:space="preserve"> dalsze działania Uczestników Przedsięwzięcia względem Demonstratorów</w:t>
      </w:r>
      <w:r w:rsidRPr="00C36A98">
        <w:rPr>
          <w:rFonts w:cstheme="majorBidi"/>
        </w:rPr>
        <w:t xml:space="preserve">] </w:t>
      </w:r>
      <w:r w:rsidR="00DF0DFE" w:rsidRPr="00C36A98">
        <w:rPr>
          <w:rFonts w:cstheme="majorBidi"/>
        </w:rPr>
        <w:t xml:space="preserve">NCBR nie nabywa praw do Prototypów </w:t>
      </w:r>
      <w:r w:rsidR="00FC42F2" w:rsidRPr="00C36A98">
        <w:rPr>
          <w:rFonts w:cstheme="majorBidi"/>
        </w:rPr>
        <w:t>Systemów Wentylacji</w:t>
      </w:r>
      <w:r w:rsidR="00DF0DFE" w:rsidRPr="00C36A98">
        <w:rPr>
          <w:rFonts w:cstheme="majorBidi"/>
        </w:rPr>
        <w:t>, które po stworzeniu staną się własnością Uczestnik</w:t>
      </w:r>
      <w:r w:rsidR="002A4E35" w:rsidRPr="00C36A98">
        <w:rPr>
          <w:rFonts w:cstheme="majorBidi"/>
        </w:rPr>
        <w:t>ów</w:t>
      </w:r>
      <w:r w:rsidR="00DF0DFE" w:rsidRPr="00C36A98">
        <w:rPr>
          <w:rFonts w:cstheme="majorBidi"/>
        </w:rPr>
        <w:t xml:space="preserve"> Przedsięwzięcia</w:t>
      </w:r>
      <w:r w:rsidR="00641ED1" w:rsidRPr="00C36A98">
        <w:rPr>
          <w:rFonts w:cstheme="majorBidi"/>
        </w:rPr>
        <w:t xml:space="preserve">, lecz jedynie uprawnienie </w:t>
      </w:r>
      <w:r w:rsidR="006C1239" w:rsidRPr="00C36A98">
        <w:rPr>
          <w:rFonts w:cstheme="majorBidi"/>
        </w:rPr>
        <w:t xml:space="preserve">NCBR </w:t>
      </w:r>
      <w:r w:rsidR="00641ED1" w:rsidRPr="00C36A98">
        <w:rPr>
          <w:rFonts w:cstheme="majorBidi"/>
        </w:rPr>
        <w:t>do przeprowadzenia na nich testów, zgodnie z Załącznikiem nr 4 i nr 5 do Regulaminu.</w:t>
      </w:r>
    </w:p>
    <w:p w14:paraId="5DB832CB" w14:textId="641242A6" w:rsidR="004A0888" w:rsidRPr="00C36A98" w:rsidRDefault="004A0888" w:rsidP="004A0888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C36A98">
        <w:rPr>
          <w:rFonts w:cstheme="majorBidi"/>
        </w:rPr>
        <w:t xml:space="preserve">Własność </w:t>
      </w:r>
      <w:r w:rsidR="005A07D8" w:rsidRPr="00C36A98">
        <w:rPr>
          <w:rFonts w:cstheme="majorBidi"/>
        </w:rPr>
        <w:t xml:space="preserve">Demonstratora </w:t>
      </w:r>
      <w:r w:rsidRPr="00C36A98">
        <w:rPr>
          <w:rFonts w:cstheme="majorBidi"/>
        </w:rPr>
        <w:t xml:space="preserve">Systemu </w:t>
      </w:r>
      <w:r w:rsidR="00FC42F2" w:rsidRPr="00C36A98">
        <w:rPr>
          <w:rFonts w:cstheme="majorBidi"/>
        </w:rPr>
        <w:t xml:space="preserve">wentylacji </w:t>
      </w:r>
      <w:r w:rsidRPr="00C36A98">
        <w:rPr>
          <w:rFonts w:cstheme="majorBidi"/>
        </w:rPr>
        <w:t>docelowo nabywa Partner Strategiczny.</w:t>
      </w:r>
    </w:p>
    <w:p w14:paraId="1249BD01" w14:textId="21EB9E8B" w:rsidR="0026574C" w:rsidRPr="00C36A98" w:rsidRDefault="00DF0DFE" w:rsidP="00730910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C36A98">
        <w:rPr>
          <w:rFonts w:cstheme="majorBidi"/>
        </w:rPr>
        <w:t xml:space="preserve">NCBR oczekuje, że okoliczność dotycząca późniejszej własności Prototypów znajdzie swoje odzwierciedlenie w wynagrodzeniu </w:t>
      </w:r>
      <w:r w:rsidR="00465AF0" w:rsidRPr="00C36A98">
        <w:rPr>
          <w:rFonts w:cstheme="majorBidi"/>
        </w:rPr>
        <w:t xml:space="preserve">oczekiwanym </w:t>
      </w:r>
      <w:r w:rsidRPr="00C36A98">
        <w:rPr>
          <w:rFonts w:cstheme="majorBidi"/>
        </w:rPr>
        <w:t>Uczestników Przedsięwzięcia.</w:t>
      </w:r>
    </w:p>
    <w:p w14:paraId="02A27541" w14:textId="1E236FB5" w:rsidR="00847350" w:rsidRPr="00C36A98" w:rsidRDefault="00847350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C36A98">
        <w:t>[</w:t>
      </w:r>
      <w:r w:rsidRPr="00C36A98">
        <w:rPr>
          <w:b/>
          <w:bCs/>
        </w:rPr>
        <w:t>Ryzyko</w:t>
      </w:r>
      <w:r w:rsidRPr="00C36A98">
        <w:t xml:space="preserve"> </w:t>
      </w:r>
      <w:r w:rsidRPr="00C36A98">
        <w:rPr>
          <w:b/>
          <w:bCs/>
        </w:rPr>
        <w:t>badawcze</w:t>
      </w:r>
      <w:r w:rsidRPr="00C36A98">
        <w:t xml:space="preserve"> </w:t>
      </w:r>
      <w:r w:rsidRPr="00C36A98">
        <w:rPr>
          <w:b/>
          <w:bCs/>
        </w:rPr>
        <w:t>i podział wynagrodzenia</w:t>
      </w:r>
      <w:r w:rsidRPr="00C36A98">
        <w:t>] Uwzględniając niepewność związaną z procesem badawczo-rozwojowym, wynagrodzenie należne Uczestnikowi Przedsięwzięcia jest podzielone na część należną</w:t>
      </w:r>
      <w:r w:rsidR="00B60EA4" w:rsidRPr="00C36A98">
        <w:t xml:space="preserve"> </w:t>
      </w:r>
      <w:r w:rsidRPr="00C36A98">
        <w:t xml:space="preserve">za wykonanie usług badawczo-rozwojowych zgodnie z Umową, w szczególności z </w:t>
      </w:r>
      <w:r w:rsidR="00844446" w:rsidRPr="00C36A98">
        <w:t xml:space="preserve">Harmonogramem </w:t>
      </w:r>
      <w:r w:rsidR="001D1933" w:rsidRPr="00C36A98">
        <w:t>Prac</w:t>
      </w:r>
      <w:r w:rsidRPr="00C36A98">
        <w:t xml:space="preserve"> (Wynagrodzenie Podstawowe) przy dopuszczalnej Umową (art. </w:t>
      </w:r>
      <w:r w:rsidR="00CC359D" w:rsidRPr="00C36A98">
        <w:rPr>
          <w:rFonts w:cstheme="majorBidi"/>
        </w:rPr>
        <w:t xml:space="preserve">10 </w:t>
      </w:r>
      <w:r w:rsidR="00CC359D" w:rsidRPr="00C36A98">
        <w:t>§</w:t>
      </w:r>
      <w:r w:rsidR="00CC359D" w:rsidRPr="00C36A98">
        <w:rPr>
          <w:rFonts w:cstheme="majorBidi"/>
        </w:rPr>
        <w:t xml:space="preserve">3) </w:t>
      </w:r>
      <w:r w:rsidR="008B2B56" w:rsidRPr="00C36A98">
        <w:rPr>
          <w:rFonts w:cstheme="majorBidi"/>
        </w:rPr>
        <w:t>Tolerancji Technologicznej</w:t>
      </w:r>
      <w:r w:rsidR="007A2960" w:rsidRPr="00C36A98">
        <w:rPr>
          <w:rFonts w:cstheme="majorBidi"/>
        </w:rPr>
        <w:t xml:space="preserve"> </w:t>
      </w:r>
      <w:r w:rsidR="004570B3" w:rsidRPr="00C36A98">
        <w:rPr>
          <w:rFonts w:cstheme="majorBidi"/>
        </w:rPr>
        <w:t xml:space="preserve">i Granicy Błędu dot. </w:t>
      </w:r>
      <w:r w:rsidR="007A2960" w:rsidRPr="00C36A98">
        <w:rPr>
          <w:rFonts w:cstheme="majorBidi"/>
        </w:rPr>
        <w:t xml:space="preserve">niedopełnienia określonych Umową </w:t>
      </w:r>
      <w:r w:rsidR="005CF5CF" w:rsidRPr="00C36A98">
        <w:rPr>
          <w:rFonts w:cstheme="majorBidi"/>
        </w:rPr>
        <w:t>Wymagań</w:t>
      </w:r>
      <w:r w:rsidR="00164FE6" w:rsidRPr="00C36A98">
        <w:rPr>
          <w:rFonts w:cstheme="majorBidi"/>
        </w:rPr>
        <w:t>,</w:t>
      </w:r>
      <w:r w:rsidR="00C26176" w:rsidRPr="00C36A98">
        <w:rPr>
          <w:rFonts w:cstheme="majorBidi"/>
        </w:rPr>
        <w:t xml:space="preserve"> oraz na część uzależnioną </w:t>
      </w:r>
      <w:r w:rsidR="00BE3C7F" w:rsidRPr="00C36A98">
        <w:t>od osiągnięcia przez niego w efekcie Prac B+R wszystkich, wskazanych we Wniosku i ewentualnym Postąpieniu w ramach Etapu I, parametrów dla Wymagań Konkursowych</w:t>
      </w:r>
      <w:r w:rsidR="008B2B56" w:rsidRPr="00C36A98">
        <w:t xml:space="preserve"> i</w:t>
      </w:r>
      <w:r w:rsidR="00BE3C7F" w:rsidRPr="00C36A98">
        <w:t xml:space="preserve"> Jakościowych (Wynagrodzenie Uzupełniające, tzw. </w:t>
      </w:r>
      <w:r w:rsidRPr="00C36A98">
        <w:t>success fee).</w:t>
      </w:r>
    </w:p>
    <w:p w14:paraId="1187E994" w14:textId="35876D66" w:rsidR="00C26176" w:rsidRPr="00C36A98" w:rsidRDefault="00C26176" w:rsidP="00E52F80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HAnsi"/>
        </w:rPr>
      </w:pPr>
      <w:r w:rsidRPr="00C36A98">
        <w:rPr>
          <w:rFonts w:cstheme="majorHAnsi"/>
        </w:rPr>
        <w:lastRenderedPageBreak/>
        <w:t>[</w:t>
      </w:r>
      <w:r w:rsidRPr="00C36A98">
        <w:rPr>
          <w:rFonts w:cstheme="majorHAnsi"/>
          <w:b/>
          <w:bCs/>
        </w:rPr>
        <w:t>Własność intelektualna</w:t>
      </w:r>
      <w:r w:rsidRPr="00C36A98">
        <w:rPr>
          <w:rFonts w:cstheme="majorHAnsi"/>
        </w:rPr>
        <w:t xml:space="preserve">] Podmiotem </w:t>
      </w:r>
      <w:r w:rsidR="005C24A1" w:rsidRPr="00C36A98">
        <w:rPr>
          <w:rFonts w:cstheme="majorHAnsi"/>
        </w:rPr>
        <w:t xml:space="preserve">praw własności intelektualnej </w:t>
      </w:r>
      <w:r w:rsidRPr="00C36A98">
        <w:rPr>
          <w:rFonts w:cstheme="majorHAnsi"/>
        </w:rPr>
        <w:t xml:space="preserve">do Wyników Prac B+R </w:t>
      </w:r>
      <w:r w:rsidR="005C24A1" w:rsidRPr="00C36A98">
        <w:rPr>
          <w:rFonts w:cstheme="majorHAnsi"/>
        </w:rPr>
        <w:t xml:space="preserve">jest zasadniczo </w:t>
      </w:r>
      <w:r w:rsidRPr="00C36A98">
        <w:rPr>
          <w:rFonts w:cstheme="majorHAnsi"/>
        </w:rPr>
        <w:t>Uczestnik Przedsięwzięcia. Jednocześnie</w:t>
      </w:r>
      <w:bookmarkStart w:id="57" w:name="_Hlk53783928"/>
      <w:r w:rsidR="00677555" w:rsidRPr="00C36A98">
        <w:rPr>
          <w:rFonts w:cstheme="majorHAnsi"/>
        </w:rPr>
        <w:t>, z zastrzeżeniem możliwości zastosowania opisanego poniżej Wariantu B,</w:t>
      </w:r>
      <w:bookmarkEnd w:id="57"/>
      <w:r w:rsidRPr="00C36A98">
        <w:rPr>
          <w:rFonts w:cstheme="majorHAnsi"/>
        </w:rPr>
        <w:t xml:space="preserve"> Uczestnik Przedsięwzięcia na zasadach określonych udziela w Umowie na rzecz NCBR niewyłącznej licencji na korzystanie </w:t>
      </w:r>
      <w:r w:rsidR="0006588E" w:rsidRPr="00C36A98">
        <w:rPr>
          <w:rFonts w:cstheme="majorHAnsi"/>
        </w:rPr>
        <w:t xml:space="preserve">z </w:t>
      </w:r>
      <w:r w:rsidR="0006588E" w:rsidRPr="00C36A98">
        <w:rPr>
          <w:rFonts w:cstheme="majorBidi"/>
        </w:rPr>
        <w:t>Wyników Prac B+R (tj. z wyłączeniem przedmiotów Background IP, za wyjątkiem prawa do korzystania z nich na potrzeby oceny Wyników Prac Etapu)</w:t>
      </w:r>
      <w:r w:rsidRPr="00C36A98">
        <w:rPr>
          <w:rFonts w:cstheme="majorHAnsi"/>
        </w:rPr>
        <w:t xml:space="preserve"> oraz jest zobowiązany do udzielania, na zasadach rynkowych, niewyłącznych licencji podmiotom trzecim. </w:t>
      </w:r>
      <w:r w:rsidR="00C22C29" w:rsidRPr="00C36A98">
        <w:rPr>
          <w:rFonts w:cstheme="majorHAnsi"/>
        </w:rPr>
        <w:t>W przedmiocie „</w:t>
      </w:r>
      <w:r w:rsidR="00C22C29" w:rsidRPr="00C36A98">
        <w:rPr>
          <w:color w:val="000000" w:themeColor="text1"/>
        </w:rPr>
        <w:t>Rekomendacji Wykonawcy – dobre praktyki poprawy jakości powietrza i efektywności energetycznej Mieszkań” Uczestnik Przedsięwzięcia jest zobowiązany udostępniać ją do nieodpłatnego korzystania wszelkim podmiotom zainteresowanym, za pośrednictwem swojej strony internetowej oraz strony internetowej wskazanej przez NCBR.</w:t>
      </w:r>
    </w:p>
    <w:p w14:paraId="63A4E8E8" w14:textId="2618983A" w:rsidR="007F6CE8" w:rsidRPr="00C36A98" w:rsidRDefault="0074568D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C36A98">
        <w:t>[</w:t>
      </w:r>
      <w:r w:rsidR="00311ED6" w:rsidRPr="00C36A98">
        <w:rPr>
          <w:b/>
          <w:bCs/>
        </w:rPr>
        <w:t>Brak p</w:t>
      </w:r>
      <w:r w:rsidRPr="00C36A98">
        <w:rPr>
          <w:b/>
          <w:bCs/>
        </w:rPr>
        <w:t>referencj</w:t>
      </w:r>
      <w:r w:rsidR="00355D32" w:rsidRPr="00C36A98">
        <w:rPr>
          <w:b/>
          <w:bCs/>
        </w:rPr>
        <w:t>i</w:t>
      </w:r>
      <w:r w:rsidRPr="00C36A98">
        <w:rPr>
          <w:b/>
          <w:bCs/>
        </w:rPr>
        <w:t xml:space="preserve"> w </w:t>
      </w:r>
      <w:r w:rsidR="000D7C5C" w:rsidRPr="00C36A98">
        <w:rPr>
          <w:b/>
          <w:bCs/>
        </w:rPr>
        <w:t>p</w:t>
      </w:r>
      <w:r w:rsidR="00CF6DDD" w:rsidRPr="00C36A98">
        <w:rPr>
          <w:b/>
          <w:bCs/>
        </w:rPr>
        <w:t>rzyszłości</w:t>
      </w:r>
      <w:r w:rsidRPr="00C36A98">
        <w:t>]</w:t>
      </w:r>
      <w:r w:rsidR="00311ED6" w:rsidRPr="00C36A98">
        <w:t xml:space="preserve"> </w:t>
      </w:r>
      <w:bookmarkStart w:id="58" w:name="_Hlk53783949"/>
      <w:r w:rsidR="00311ED6" w:rsidRPr="00C36A98">
        <w:t xml:space="preserve">Uczestnicy Przedsięwzięcia nie </w:t>
      </w:r>
      <w:r w:rsidR="00677555" w:rsidRPr="00C36A98">
        <w:t xml:space="preserve">uzyskują w wyniku Przedsięwzięcia preferencji względem </w:t>
      </w:r>
      <w:r w:rsidR="00311ED6" w:rsidRPr="00C36A98">
        <w:t>zamówie</w:t>
      </w:r>
      <w:r w:rsidR="00677555" w:rsidRPr="00C36A98">
        <w:t>ń</w:t>
      </w:r>
      <w:r w:rsidR="00311ED6" w:rsidRPr="00C36A98">
        <w:t xml:space="preserve"> dokonywanych </w:t>
      </w:r>
      <w:r w:rsidR="007F6CE8" w:rsidRPr="00C36A98">
        <w:t xml:space="preserve">w </w:t>
      </w:r>
      <w:r w:rsidR="000D7C5C" w:rsidRPr="00C36A98">
        <w:t>p</w:t>
      </w:r>
      <w:r w:rsidR="00CF6DDD" w:rsidRPr="00C36A98">
        <w:t>rzyszłości</w:t>
      </w:r>
      <w:r w:rsidR="007F6CE8" w:rsidRPr="00C36A98">
        <w:t xml:space="preserve"> przez NCBR</w:t>
      </w:r>
      <w:bookmarkEnd w:id="58"/>
      <w:r w:rsidR="00F400B9" w:rsidRPr="00C36A98">
        <w:t>.</w:t>
      </w:r>
      <w:r w:rsidR="00677555" w:rsidRPr="00C36A98">
        <w:rPr>
          <w:rFonts w:cstheme="majorHAnsi"/>
        </w:rPr>
        <w:t xml:space="preserve"> </w:t>
      </w:r>
    </w:p>
    <w:p w14:paraId="5A04F227" w14:textId="2D701A25" w:rsidR="007F6CE8" w:rsidRPr="00C36A98" w:rsidRDefault="00503FBC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bookmarkStart w:id="59" w:name="_Ref53784002"/>
      <w:r w:rsidRPr="00C36A98">
        <w:t>[</w:t>
      </w:r>
      <w:r w:rsidRPr="00C36A98">
        <w:rPr>
          <w:b/>
          <w:bCs/>
        </w:rPr>
        <w:t>Korzyści NCBR</w:t>
      </w:r>
      <w:r w:rsidRPr="00C36A98">
        <w:t>]</w:t>
      </w:r>
      <w:r w:rsidR="007F6CE8" w:rsidRPr="00C36A98">
        <w:t xml:space="preserve"> </w:t>
      </w:r>
      <w:r w:rsidR="00865A76" w:rsidRPr="00C36A98">
        <w:t xml:space="preserve">Korzyści </w:t>
      </w:r>
      <w:r w:rsidR="00E05DFF" w:rsidRPr="00C36A98">
        <w:t xml:space="preserve">zasadniczo </w:t>
      </w:r>
      <w:r w:rsidR="00865A76" w:rsidRPr="00C36A98">
        <w:t xml:space="preserve">uzyskiwane </w:t>
      </w:r>
      <w:r w:rsidR="007F6CE8" w:rsidRPr="00C36A98">
        <w:t>przez NCBR</w:t>
      </w:r>
      <w:r w:rsidR="00865A76" w:rsidRPr="00C36A98">
        <w:t xml:space="preserve"> w wyniku Przedsięwzięcia to</w:t>
      </w:r>
      <w:r w:rsidR="007F6CE8" w:rsidRPr="00C36A98">
        <w:t>:</w:t>
      </w:r>
      <w:bookmarkEnd w:id="59"/>
    </w:p>
    <w:p w14:paraId="24473641" w14:textId="19B7FB00" w:rsidR="007F6CE8" w:rsidRPr="00C36A98" w:rsidRDefault="007F6CE8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bookmarkStart w:id="60" w:name="_Hlk52627907"/>
      <w:r w:rsidRPr="00C36A98">
        <w:t>usługi badawczo-rozwojowe</w:t>
      </w:r>
      <w:r w:rsidR="00C22379" w:rsidRPr="00C36A98">
        <w:t xml:space="preserve"> świadczone </w:t>
      </w:r>
      <w:r w:rsidR="00151D87" w:rsidRPr="00C36A98">
        <w:t xml:space="preserve">na jego rzecz </w:t>
      </w:r>
      <w:r w:rsidR="00C22379" w:rsidRPr="00C36A98">
        <w:t>przez Uczestników Przedsięwzięcia</w:t>
      </w:r>
      <w:bookmarkEnd w:id="60"/>
      <w:r w:rsidR="00C22379" w:rsidRPr="00C36A98">
        <w:rPr>
          <w:rFonts w:cstheme="majorHAnsi"/>
        </w:rPr>
        <w:t>,</w:t>
      </w:r>
    </w:p>
    <w:p w14:paraId="5398BFA9" w14:textId="26A55C6C" w:rsidR="007F6CE8" w:rsidRPr="00C36A98" w:rsidRDefault="007F6CE8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C36A98">
        <w:t xml:space="preserve">licencja do korzystania z </w:t>
      </w:r>
      <w:r w:rsidR="0006588E" w:rsidRPr="00C36A98">
        <w:t>Wyników Prac B+R (tj. z wyłączeniem przedmiotów Background IP, za wyjątkiem prawa do korzystania z nich na potrzeby oceny Wyników Prac Etapu)</w:t>
      </w:r>
      <w:r w:rsidR="00D4247B" w:rsidRPr="00C36A98">
        <w:t xml:space="preserve"> </w:t>
      </w:r>
      <w:r w:rsidRPr="00C36A98">
        <w:t>z prawem do udzielania sublicencji,</w:t>
      </w:r>
      <w:r w:rsidR="00677555" w:rsidRPr="00C36A98">
        <w:t xml:space="preserve"> </w:t>
      </w:r>
      <w:bookmarkStart w:id="61" w:name="_Hlk53783974"/>
      <w:r w:rsidR="00677555" w:rsidRPr="00C36A98">
        <w:t>z uwzględnieniem Wariantu B</w:t>
      </w:r>
      <w:bookmarkEnd w:id="61"/>
      <w:r w:rsidR="008B2B56" w:rsidRPr="00C36A98">
        <w:t xml:space="preserve"> – co stanowi tzw. Wariant A,</w:t>
      </w:r>
    </w:p>
    <w:p w14:paraId="1A76FF51" w14:textId="66EE3EBE" w:rsidR="00865A76" w:rsidRPr="00C36A98" w:rsidRDefault="00865A76" w:rsidP="009A26C0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  <w:rPr>
          <w:rFonts w:cstheme="majorHAnsi"/>
        </w:rPr>
      </w:pPr>
      <w:r w:rsidRPr="00C36A98">
        <w:t xml:space="preserve">udział w </w:t>
      </w:r>
      <w:r w:rsidR="00C22379" w:rsidRPr="00C36A98">
        <w:t>P</w:t>
      </w:r>
      <w:r w:rsidRPr="00C36A98">
        <w:t>rzychodach z Komercjalizacji Wyników Prac B+R</w:t>
      </w:r>
      <w:r w:rsidR="00005F4C" w:rsidRPr="00C36A98">
        <w:t xml:space="preserve"> i </w:t>
      </w:r>
      <w:r w:rsidR="00C22379" w:rsidRPr="00C36A98">
        <w:t xml:space="preserve">Przychodach z Komercjalizacji </w:t>
      </w:r>
      <w:r w:rsidR="00005F4C" w:rsidRPr="00C36A98">
        <w:t>Technologii Zależnych</w:t>
      </w:r>
      <w:r w:rsidRPr="00C36A98">
        <w:rPr>
          <w:rFonts w:cstheme="majorHAnsi"/>
        </w:rPr>
        <w:t>,</w:t>
      </w:r>
    </w:p>
    <w:p w14:paraId="71B48DE9" w14:textId="77777777" w:rsidR="00EB53FC" w:rsidRPr="00C36A98" w:rsidRDefault="003C1806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C36A98">
        <w:t>dane</w:t>
      </w:r>
      <w:r w:rsidR="00865A76" w:rsidRPr="00C36A98">
        <w:t xml:space="preserve"> generowan</w:t>
      </w:r>
      <w:r w:rsidRPr="00C36A98">
        <w:t>e</w:t>
      </w:r>
      <w:r w:rsidR="00865A76" w:rsidRPr="00C36A98">
        <w:t xml:space="preserve"> w związku z pracą Demonstratorów</w:t>
      </w:r>
      <w:r w:rsidR="00EB53FC" w:rsidRPr="00C36A98">
        <w:t>,</w:t>
      </w:r>
    </w:p>
    <w:p w14:paraId="05E6C1E1" w14:textId="19BA54E2" w:rsidR="00865A76" w:rsidRPr="00C36A98" w:rsidRDefault="00EB53FC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C36A98">
        <w:t>edukację rynku dzięki „</w:t>
      </w:r>
      <w:r w:rsidRPr="00C36A98">
        <w:rPr>
          <w:color w:val="000000" w:themeColor="text1"/>
        </w:rPr>
        <w:t>Rekomendacjom Wykonawcy – dobre praktyki poprawy jakości powietrza i efektywności energetycznej Mieszkań”</w:t>
      </w:r>
      <w:r w:rsidR="00865A76" w:rsidRPr="00C36A98">
        <w:t>.</w:t>
      </w:r>
    </w:p>
    <w:p w14:paraId="71A8CDD4" w14:textId="3D636260" w:rsidR="00E436FE" w:rsidRPr="00C36A98" w:rsidRDefault="00E436FE" w:rsidP="00E436FE">
      <w:pPr>
        <w:spacing w:after="0" w:line="240" w:lineRule="auto"/>
        <w:ind w:left="567"/>
        <w:jc w:val="both"/>
      </w:pPr>
      <w:r w:rsidRPr="00C36A98">
        <w:t>Ww. zasady w uproszczeniu przedstawia Schemat 1 poniżej.</w:t>
      </w:r>
    </w:p>
    <w:p w14:paraId="041A713A" w14:textId="4314D9FF" w:rsidR="00865A76" w:rsidRPr="00C36A98" w:rsidRDefault="001B58D4" w:rsidP="00A30373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C36A98">
        <w:rPr>
          <w:rFonts w:cstheme="majorHAnsi"/>
        </w:rPr>
        <w:t>[</w:t>
      </w:r>
      <w:r w:rsidRPr="00C36A98">
        <w:rPr>
          <w:rFonts w:cstheme="majorHAnsi"/>
          <w:b/>
          <w:bCs/>
        </w:rPr>
        <w:t>Wariant B podziału korzyści z Przedsięwzięcia</w:t>
      </w:r>
      <w:r w:rsidRPr="00C36A98">
        <w:rPr>
          <w:rFonts w:cstheme="majorHAnsi"/>
        </w:rPr>
        <w:t xml:space="preserve">] Podstawowy wariant podziału korzyści z Przedsięwzięcia </w:t>
      </w:r>
      <w:r w:rsidR="00677555" w:rsidRPr="00C36A98">
        <w:rPr>
          <w:rFonts w:cstheme="majorHAnsi"/>
        </w:rPr>
        <w:t xml:space="preserve">został określony </w:t>
      </w:r>
      <w:r w:rsidRPr="00C36A98">
        <w:rPr>
          <w:rFonts w:cstheme="majorHAnsi"/>
        </w:rPr>
        <w:t xml:space="preserve">zgodnie z ust. </w:t>
      </w:r>
      <w:r w:rsidR="009C3723" w:rsidRPr="00C36A98">
        <w:rPr>
          <w:rFonts w:cstheme="majorHAnsi"/>
        </w:rPr>
        <w:fldChar w:fldCharType="begin"/>
      </w:r>
      <w:r w:rsidR="009C3723" w:rsidRPr="00C36A98">
        <w:rPr>
          <w:rFonts w:cstheme="majorHAnsi"/>
        </w:rPr>
        <w:instrText xml:space="preserve"> REF _Ref53784002 \r \h </w:instrText>
      </w:r>
      <w:r w:rsidR="004E2D42" w:rsidRPr="00C36A98">
        <w:rPr>
          <w:rFonts w:cstheme="majorHAnsi"/>
        </w:rPr>
        <w:instrText xml:space="preserve"> \* MERGEFORMAT </w:instrText>
      </w:r>
      <w:r w:rsidR="009C3723" w:rsidRPr="00C36A98">
        <w:rPr>
          <w:rFonts w:cstheme="majorHAnsi"/>
        </w:rPr>
      </w:r>
      <w:r w:rsidR="009C3723"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16</w:t>
      </w:r>
      <w:r w:rsidR="009C3723" w:rsidRPr="00C36A98">
        <w:rPr>
          <w:rFonts w:cstheme="majorHAnsi"/>
        </w:rPr>
        <w:fldChar w:fldCharType="end"/>
      </w:r>
      <w:r w:rsidR="009C3723" w:rsidRPr="00C36A98">
        <w:rPr>
          <w:rFonts w:cstheme="majorHAnsi"/>
        </w:rPr>
        <w:t xml:space="preserve"> </w:t>
      </w:r>
      <w:r w:rsidRPr="00C36A98">
        <w:rPr>
          <w:rFonts w:cstheme="majorHAnsi"/>
        </w:rPr>
        <w:t xml:space="preserve">powyżej. Wnioskodawca może wystąpić w ramach Wniosku o </w:t>
      </w:r>
      <w:bookmarkStart w:id="62" w:name="_Hlk52827845"/>
      <w:r w:rsidRPr="00C36A98">
        <w:rPr>
          <w:rFonts w:cstheme="majorHAnsi"/>
        </w:rPr>
        <w:t xml:space="preserve">modyfikację podziału korzyści w taki sposób, że zapewni on NCBR wyższy minimalny próg udziału w Przychodach z Komercjalizacji Wyników Prac B+R i Przychodach z Komercjalizacji Technologii Zależnych, dodatkowe </w:t>
      </w:r>
      <w:r w:rsidR="00E436FE" w:rsidRPr="00C36A98">
        <w:rPr>
          <w:rFonts w:cstheme="majorHAnsi"/>
        </w:rPr>
        <w:t xml:space="preserve">(samodzielnie określone przez Uczestnika Przedsięwzięcia i zaproponowane NCBR) </w:t>
      </w:r>
      <w:r w:rsidRPr="00C36A98">
        <w:rPr>
          <w:rFonts w:cstheme="majorHAnsi"/>
        </w:rPr>
        <w:t>zobowiązania</w:t>
      </w:r>
      <w:r w:rsidR="00847350" w:rsidRPr="00C36A98">
        <w:t xml:space="preserve"> w zakresie </w:t>
      </w:r>
      <w:r w:rsidRPr="00C36A98">
        <w:rPr>
          <w:rFonts w:cstheme="majorHAnsi"/>
        </w:rPr>
        <w:t xml:space="preserve">przekazywania NCBR udziału w Przychodzie Komercjalizacji Wyników Prac B+R i Komercjalizacji Technologii Zależnych oraz zobowiązanie do podjęcia dodatkowych działań określonych w Planie Komercjalizacji, w zamian za odroczenie w czasie udzielenia NCBR licencji do korzystania z </w:t>
      </w:r>
      <w:r w:rsidR="00324423" w:rsidRPr="00C36A98">
        <w:rPr>
          <w:rFonts w:cstheme="majorHAnsi"/>
        </w:rPr>
        <w:t xml:space="preserve">Wyników Prac B+R </w:t>
      </w:r>
      <w:r w:rsidR="00EA5D1E" w:rsidRPr="00C36A98">
        <w:rPr>
          <w:rFonts w:cstheme="majorHAnsi"/>
        </w:rPr>
        <w:t xml:space="preserve">(wraz </w:t>
      </w:r>
      <w:r w:rsidRPr="00C36A98">
        <w:rPr>
          <w:rFonts w:cstheme="majorHAnsi"/>
        </w:rPr>
        <w:t>z prawem do udzielania sublicencji</w:t>
      </w:r>
      <w:bookmarkEnd w:id="62"/>
      <w:r w:rsidR="00EA5D1E" w:rsidRPr="00C36A98">
        <w:rPr>
          <w:rFonts w:cstheme="majorHAnsi"/>
        </w:rPr>
        <w:t>)</w:t>
      </w:r>
      <w:r w:rsidRPr="00C36A98">
        <w:rPr>
          <w:rFonts w:cstheme="majorHAnsi"/>
        </w:rPr>
        <w:t>.</w:t>
      </w:r>
    </w:p>
    <w:p w14:paraId="4A7FB944" w14:textId="77777777" w:rsidR="001B58D4" w:rsidRPr="00C36A98" w:rsidRDefault="001B58D4" w:rsidP="7E8C02BE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C36A98">
        <w:rPr>
          <w:rFonts w:cstheme="majorBidi"/>
        </w:rPr>
        <w:t xml:space="preserve">Wystąpienie </w:t>
      </w:r>
      <w:r w:rsidR="004B30E9" w:rsidRPr="00C36A98">
        <w:rPr>
          <w:rFonts w:cstheme="majorBidi"/>
        </w:rPr>
        <w:t xml:space="preserve">o Wariant B </w:t>
      </w:r>
      <w:r w:rsidRPr="00C36A98">
        <w:rPr>
          <w:rFonts w:cstheme="majorBidi"/>
        </w:rPr>
        <w:t>w ramach Wniosku wymaga przedstawieni</w:t>
      </w:r>
      <w:r w:rsidR="00C96D6D" w:rsidRPr="00C36A98">
        <w:rPr>
          <w:rFonts w:cstheme="majorBidi"/>
        </w:rPr>
        <w:t>a</w:t>
      </w:r>
      <w:r w:rsidRPr="00C36A98">
        <w:rPr>
          <w:rFonts w:cstheme="majorBidi"/>
        </w:rPr>
        <w:t xml:space="preserve"> Planu Komercjalizacji</w:t>
      </w:r>
      <w:r w:rsidR="00543184" w:rsidRPr="00C36A98">
        <w:rPr>
          <w:rFonts w:cstheme="majorBidi"/>
        </w:rPr>
        <w:t xml:space="preserve"> zgodnie z </w:t>
      </w:r>
      <w:r w:rsidR="1960D85A" w:rsidRPr="00C36A98">
        <w:rPr>
          <w:rFonts w:cstheme="majorBidi"/>
        </w:rPr>
        <w:t>Wymaganiami</w:t>
      </w:r>
      <w:r w:rsidR="00543184" w:rsidRPr="00C36A98">
        <w:rPr>
          <w:rFonts w:cstheme="majorBidi"/>
        </w:rPr>
        <w:t xml:space="preserve"> określonymi w </w:t>
      </w:r>
      <w:r w:rsidR="00A65A55" w:rsidRPr="00C36A98">
        <w:rPr>
          <w:rFonts w:cstheme="majorBidi"/>
        </w:rPr>
        <w:t>Załączni</w:t>
      </w:r>
      <w:r w:rsidR="00543184" w:rsidRPr="00C36A98">
        <w:rPr>
          <w:rFonts w:cstheme="majorBidi"/>
        </w:rPr>
        <w:t>ku nr 3 do Regulaminu, który</w:t>
      </w:r>
      <w:r w:rsidRPr="00C36A98">
        <w:rPr>
          <w:rFonts w:cstheme="majorBidi"/>
        </w:rPr>
        <w:t xml:space="preserve"> podlega dodatkowej ocenie przez NCBR. W razie pozytywnej oceny Planu Komercjalizacji tak długo jak Wnioskodawca go realizuje, udzielenie NCBR licencji do korzystania z </w:t>
      </w:r>
      <w:r w:rsidR="00324423" w:rsidRPr="00C36A98">
        <w:rPr>
          <w:rFonts w:cstheme="majorHAnsi"/>
        </w:rPr>
        <w:t xml:space="preserve">Wyników Prac B+R </w:t>
      </w:r>
      <w:r w:rsidRPr="00C36A98">
        <w:rPr>
          <w:rFonts w:cstheme="majorBidi"/>
        </w:rPr>
        <w:t xml:space="preserve">z prawem do udzielania sublicencji jest odraczane w czasie, nie dłużej jednak niż </w:t>
      </w:r>
      <w:r w:rsidR="00BE2366" w:rsidRPr="00C36A98">
        <w:rPr>
          <w:rFonts w:cstheme="majorBidi"/>
        </w:rPr>
        <w:t>przez okres określony w Umowie</w:t>
      </w:r>
      <w:r w:rsidRPr="00C36A98">
        <w:rPr>
          <w:rFonts w:cstheme="majorBidi"/>
        </w:rPr>
        <w:t>.</w:t>
      </w:r>
    </w:p>
    <w:p w14:paraId="20F353ED" w14:textId="7E770A6B" w:rsidR="001B58D4" w:rsidRPr="00C36A98" w:rsidRDefault="001B58D4" w:rsidP="001B58D4">
      <w:pPr>
        <w:pStyle w:val="Akapitzlist"/>
        <w:spacing w:after="0" w:line="240" w:lineRule="auto"/>
        <w:ind w:left="567"/>
        <w:jc w:val="both"/>
        <w:rPr>
          <w:rFonts w:cstheme="majorHAnsi"/>
        </w:rPr>
      </w:pPr>
      <w:r w:rsidRPr="00C36A98">
        <w:rPr>
          <w:rFonts w:cstheme="majorHAnsi"/>
        </w:rPr>
        <w:t>W razie negatywnej oceny Planu Komercjalizacji Wnioskodawca może wycofać Wniosek. Jeśli NCBR negatywnie oceni Plan Komercjalizacji i Wnioskodawca nie wycofa Wniosku, Wnioskodawca będzie realizował Umowę przy podziale korzyści z pominięciem Wariantu B.</w:t>
      </w:r>
    </w:p>
    <w:p w14:paraId="6E70DDF3" w14:textId="7AFFB400" w:rsidR="00E436FE" w:rsidRPr="00C36A98" w:rsidRDefault="00E436FE" w:rsidP="00E436FE">
      <w:pPr>
        <w:spacing w:after="0" w:line="240" w:lineRule="auto"/>
        <w:ind w:left="567"/>
        <w:jc w:val="both"/>
      </w:pPr>
      <w:r w:rsidRPr="00C36A98">
        <w:t>Ww. zasady w uproszczeniu przedstawia Schemat 1 poniżej.</w:t>
      </w:r>
    </w:p>
    <w:p w14:paraId="7C88B9C1" w14:textId="77777777" w:rsidR="00E436FE" w:rsidRPr="00C36A98" w:rsidRDefault="00E436FE" w:rsidP="001B58D4">
      <w:pPr>
        <w:pStyle w:val="Akapitzlist"/>
        <w:spacing w:after="0" w:line="240" w:lineRule="auto"/>
        <w:ind w:left="567"/>
        <w:jc w:val="both"/>
        <w:rPr>
          <w:rFonts w:cstheme="majorHAnsi"/>
        </w:rPr>
      </w:pPr>
    </w:p>
    <w:p w14:paraId="679BF73C" w14:textId="77777777" w:rsidR="00E436FE" w:rsidRPr="00C36A98" w:rsidRDefault="7D929C8C" w:rsidP="00E436FE">
      <w:pPr>
        <w:spacing w:after="0" w:line="240" w:lineRule="auto"/>
        <w:jc w:val="center"/>
        <w:rPr>
          <w:rFonts w:cstheme="majorHAnsi"/>
        </w:rPr>
      </w:pPr>
      <w:r>
        <w:rPr>
          <w:noProof/>
          <w:lang w:eastAsia="pl-PL"/>
        </w:rPr>
        <w:lastRenderedPageBreak/>
        <w:drawing>
          <wp:inline distT="0" distB="0" distL="0" distR="0" wp14:anchorId="60626527" wp14:editId="392FF61A">
            <wp:extent cx="5759449" cy="350393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49" cy="3503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37CA8C" w14:textId="0A9971A7" w:rsidR="00E436FE" w:rsidRPr="00C36A98" w:rsidRDefault="00E436FE" w:rsidP="00E436FE">
      <w:pPr>
        <w:spacing w:after="0" w:line="240" w:lineRule="auto"/>
        <w:jc w:val="both"/>
        <w:rPr>
          <w:rFonts w:eastAsia="Calibri" w:cs="Calibri Light"/>
          <w:sz w:val="18"/>
          <w:szCs w:val="18"/>
        </w:rPr>
      </w:pPr>
      <w:r w:rsidRPr="00C36A98">
        <w:rPr>
          <w:rFonts w:eastAsia="Calibri" w:cs="Calibri Light"/>
          <w:sz w:val="18"/>
          <w:szCs w:val="18"/>
        </w:rPr>
        <w:t>Schemat 1: uproszczone zasady dot. własności intelektualnej i komercjalizacji – elementy zaznaczone na czarno są wspólne dla Wariantu A i Wariantu B. Elementy zaznaczone na czerwono są elementem tylko Wariantu A – są zawieszone w razie realizacji przez Uczestnika Przedsięwzięcia Wariantu B. W razie rozbieżności schematu z treścią Regulaminu lub Umowy przesądza treść odpowiednio Regulaminu lub Umowy.</w:t>
      </w:r>
    </w:p>
    <w:p w14:paraId="70C5996E" w14:textId="77777777" w:rsidR="00E436FE" w:rsidRPr="00C36A98" w:rsidRDefault="00E436FE" w:rsidP="001B58D4">
      <w:pPr>
        <w:pStyle w:val="Akapitzlist"/>
        <w:spacing w:after="0" w:line="240" w:lineRule="auto"/>
        <w:ind w:left="567"/>
        <w:jc w:val="both"/>
        <w:rPr>
          <w:rFonts w:cstheme="majorHAnsi"/>
        </w:rPr>
      </w:pPr>
    </w:p>
    <w:p w14:paraId="5E2A6485" w14:textId="17C6D961" w:rsidR="00153DF5" w:rsidRPr="00C36A98" w:rsidRDefault="00153DF5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C36A98">
        <w:t>[</w:t>
      </w:r>
      <w:r w:rsidRPr="00C36A98">
        <w:rPr>
          <w:b/>
          <w:bCs/>
        </w:rPr>
        <w:t>Termin realizacji Przedsięwzięcia</w:t>
      </w:r>
      <w:r w:rsidRPr="00C36A98">
        <w:t>] Zasadnicza, badawczo-rozwojowa, część Przedsięwzięcia jest ograniczona do końca roku</w:t>
      </w:r>
      <w:r w:rsidR="00E436FE" w:rsidRPr="00C36A98">
        <w:rPr>
          <w:rFonts w:cstheme="majorHAnsi"/>
        </w:rPr>
        <w:t xml:space="preserve"> 2023</w:t>
      </w:r>
      <w:r w:rsidRPr="00C36A98">
        <w:rPr>
          <w:rFonts w:cstheme="majorHAnsi"/>
        </w:rPr>
        <w:t>,</w:t>
      </w:r>
      <w:r w:rsidRPr="00C36A98">
        <w:t xml:space="preserve"> z uwzględnieniem szczegółowego Harmonogramu Przedsięwzięcia. Umowy z Uczestnikami Przedsięwzięcia przewidują </w:t>
      </w:r>
      <w:r w:rsidR="00493172" w:rsidRPr="00C36A98">
        <w:t>postanowienia wykraczające poza wskazany horyzont czasowy</w:t>
      </w:r>
      <w:r w:rsidR="00BB644B" w:rsidRPr="00C36A98">
        <w:t xml:space="preserve">, </w:t>
      </w:r>
      <w:r w:rsidR="00493172" w:rsidRPr="00C36A98">
        <w:t xml:space="preserve">w zakresie </w:t>
      </w:r>
      <w:r w:rsidR="001A608E" w:rsidRPr="00C36A98">
        <w:t xml:space="preserve">demonstracji technologicznej, </w:t>
      </w:r>
      <w:r w:rsidR="00BB644B" w:rsidRPr="00C36A98">
        <w:t xml:space="preserve">zbierania danych i szczegółowej </w:t>
      </w:r>
      <w:r w:rsidR="00493172" w:rsidRPr="00C36A98">
        <w:t xml:space="preserve">analizy funkcjonowania Demonstratorów </w:t>
      </w:r>
      <w:r w:rsidR="001A608E" w:rsidRPr="00C36A98">
        <w:t xml:space="preserve">i ich testów </w:t>
      </w:r>
      <w:r w:rsidR="00493172" w:rsidRPr="00C36A98">
        <w:t xml:space="preserve">oraz komercjalizacji </w:t>
      </w:r>
      <w:r w:rsidR="008B3763" w:rsidRPr="00C36A98">
        <w:t>Rozwiązania</w:t>
      </w:r>
      <w:r w:rsidR="00DE2B68" w:rsidRPr="00C36A98">
        <w:t xml:space="preserve"> poza Przedsięwzięciem</w:t>
      </w:r>
      <w:r w:rsidR="00493172" w:rsidRPr="00C36A98">
        <w:t>.</w:t>
      </w:r>
    </w:p>
    <w:p w14:paraId="77C3D650" w14:textId="265A6547" w:rsidR="004C37CC" w:rsidRPr="00C36A98" w:rsidRDefault="004C37CC" w:rsidP="004C37CC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C36A98">
        <w:t>[</w:t>
      </w:r>
      <w:r w:rsidRPr="00C36A98">
        <w:rPr>
          <w:b/>
          <w:bCs/>
        </w:rPr>
        <w:t>Prawo opcji</w:t>
      </w:r>
      <w:r w:rsidRPr="00C36A98">
        <w:t xml:space="preserve">] Działanie </w:t>
      </w:r>
      <w:r w:rsidR="00CA2DB7" w:rsidRPr="00C36A98">
        <w:t>1</w:t>
      </w:r>
      <w:r w:rsidRPr="00C36A98">
        <w:t xml:space="preserve"> obejmuje określoną we wzorze Umowy opcję, polegającą na zwiększeniu na żądanie NCBR skali demonstracji, poprzez zwiększenie liczby sal lekcyjnych objętych demonstracją prowadzoną przez Uczestnika Przedsięwzięcia z najlepszym wynikiem w ramach Selekcji Etapu I, z 15 do 30, wraz z uprawnieniem takiego Uczestnika Przedsięwzięcia do dodatkowego wynagrodzenia.</w:t>
      </w:r>
    </w:p>
    <w:p w14:paraId="16F29466" w14:textId="33C73C49" w:rsidR="00AF284B" w:rsidRPr="00C36A98" w:rsidRDefault="0004269C" w:rsidP="00C36A98">
      <w:pPr>
        <w:pStyle w:val="Nagwek1"/>
      </w:pPr>
      <w:bookmarkStart w:id="63" w:name="_Określenie_Zamawiającego"/>
      <w:bookmarkStart w:id="64" w:name="_Ref509207570"/>
      <w:bookmarkStart w:id="65" w:name="_Ref52629295"/>
      <w:bookmarkStart w:id="66" w:name="_Toc53762094"/>
      <w:bookmarkStart w:id="67" w:name="_Toc69201425"/>
      <w:bookmarkStart w:id="68" w:name="_Toc70262450"/>
      <w:bookmarkStart w:id="69" w:name="_Toc72093631"/>
      <w:bookmarkStart w:id="70" w:name="_Toc494180639"/>
      <w:bookmarkStart w:id="71" w:name="_Toc496261289"/>
      <w:bookmarkStart w:id="72" w:name="_Toc503862997"/>
      <w:bookmarkEnd w:id="63"/>
      <w:r w:rsidRPr="00C36A98">
        <w:t>Wnioskodawcy</w:t>
      </w:r>
      <w:bookmarkEnd w:id="64"/>
      <w:bookmarkEnd w:id="65"/>
      <w:bookmarkEnd w:id="66"/>
      <w:bookmarkEnd w:id="67"/>
      <w:bookmarkEnd w:id="68"/>
      <w:bookmarkEnd w:id="69"/>
    </w:p>
    <w:p w14:paraId="7333CE8A" w14:textId="7D6096BB" w:rsidR="003335C7" w:rsidRPr="00C36A98" w:rsidRDefault="008C0349" w:rsidP="00C36A98">
      <w:pPr>
        <w:pStyle w:val="Nagwek2"/>
        <w:rPr>
          <w:rFonts w:eastAsia="Arial Unicode MS"/>
        </w:rPr>
      </w:pPr>
      <w:bookmarkStart w:id="73" w:name="_Toc494180640"/>
      <w:bookmarkStart w:id="74" w:name="_Toc496261290"/>
      <w:bookmarkStart w:id="75" w:name="_Toc503862998"/>
      <w:bookmarkStart w:id="76" w:name="_Ref511657198"/>
      <w:bookmarkStart w:id="77" w:name="_Toc53762095"/>
      <w:bookmarkStart w:id="78" w:name="_Toc69201426"/>
      <w:bookmarkStart w:id="79" w:name="_Toc70262451"/>
      <w:bookmarkStart w:id="80" w:name="_Toc72093632"/>
      <w:bookmarkEnd w:id="70"/>
      <w:bookmarkEnd w:id="71"/>
      <w:bookmarkEnd w:id="72"/>
      <w:r w:rsidRPr="00C36A98">
        <w:t>Informacj</w:t>
      </w:r>
      <w:r w:rsidR="002D20AC" w:rsidRPr="00C36A98">
        <w:t>e</w:t>
      </w:r>
      <w:r w:rsidRPr="00C36A98">
        <w:rPr>
          <w:rFonts w:eastAsia="Arial Unicode MS"/>
        </w:rPr>
        <w:t xml:space="preserve"> ogólne</w:t>
      </w:r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14:paraId="25877AE5" w14:textId="6AA90302" w:rsidR="0004269C" w:rsidRPr="00C36A98" w:rsidRDefault="00586E2C" w:rsidP="00E436FE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r w:rsidRPr="00C36A98">
        <w:rPr>
          <w:rFonts w:cstheme="majorBidi"/>
        </w:rPr>
        <w:t>Przedsięwzięcie</w:t>
      </w:r>
      <w:r w:rsidR="007803D1" w:rsidRPr="00C36A98">
        <w:rPr>
          <w:rFonts w:cstheme="majorBidi"/>
        </w:rPr>
        <w:t xml:space="preserve"> jest adresowan</w:t>
      </w:r>
      <w:r w:rsidR="00710118" w:rsidRPr="00C36A98">
        <w:rPr>
          <w:rFonts w:cstheme="majorBidi"/>
        </w:rPr>
        <w:t>e</w:t>
      </w:r>
      <w:r w:rsidR="007803D1" w:rsidRPr="00C36A98">
        <w:rPr>
          <w:rFonts w:cstheme="majorBidi"/>
        </w:rPr>
        <w:t xml:space="preserve"> do </w:t>
      </w:r>
      <w:r w:rsidR="0004269C" w:rsidRPr="00C36A98">
        <w:rPr>
          <w:rFonts w:cstheme="majorBidi"/>
        </w:rPr>
        <w:t>podmiotów</w:t>
      </w:r>
      <w:r w:rsidR="008C0349" w:rsidRPr="00C36A98">
        <w:rPr>
          <w:rFonts w:cstheme="majorBidi"/>
        </w:rPr>
        <w:t xml:space="preserve"> mający</w:t>
      </w:r>
      <w:r w:rsidR="007803D1" w:rsidRPr="00C36A98">
        <w:rPr>
          <w:rFonts w:cstheme="majorBidi"/>
        </w:rPr>
        <w:t>ch</w:t>
      </w:r>
      <w:r w:rsidR="008C0349" w:rsidRPr="00C36A98">
        <w:rPr>
          <w:rFonts w:cstheme="majorBidi"/>
        </w:rPr>
        <w:t xml:space="preserve"> pomysł, wymagany potencjał i wolę </w:t>
      </w:r>
      <w:r w:rsidR="007803D1" w:rsidRPr="00C36A98">
        <w:rPr>
          <w:rFonts w:cstheme="majorBidi"/>
        </w:rPr>
        <w:t>opracowania</w:t>
      </w:r>
      <w:r w:rsidR="00160C28" w:rsidRPr="00C36A98">
        <w:rPr>
          <w:rFonts w:cstheme="majorBidi"/>
        </w:rPr>
        <w:t xml:space="preserve"> </w:t>
      </w:r>
      <w:r w:rsidR="007462E9" w:rsidRPr="00C36A98">
        <w:rPr>
          <w:rFonts w:cstheme="majorBidi"/>
        </w:rPr>
        <w:t xml:space="preserve">Rozwiązania w postaci </w:t>
      </w:r>
      <w:r w:rsidR="00144D51" w:rsidRPr="00C36A98">
        <w:rPr>
          <w:rFonts w:cstheme="majorBidi"/>
        </w:rPr>
        <w:t xml:space="preserve">opracowania </w:t>
      </w:r>
      <w:r w:rsidR="00E436FE" w:rsidRPr="00C36A98">
        <w:rPr>
          <w:rFonts w:cstheme="majorBidi"/>
        </w:rPr>
        <w:t xml:space="preserve">(i) w </w:t>
      </w:r>
      <w:r w:rsidR="00A34897" w:rsidRPr="00C36A98">
        <w:rPr>
          <w:rFonts w:cstheme="majorBidi"/>
        </w:rPr>
        <w:t>Działaniu</w:t>
      </w:r>
      <w:r w:rsidR="00E436FE" w:rsidRPr="00C36A98">
        <w:rPr>
          <w:rFonts w:cstheme="majorBidi"/>
        </w:rPr>
        <w:t xml:space="preserve"> </w:t>
      </w:r>
      <w:r w:rsidR="00750E91" w:rsidRPr="00C36A98">
        <w:rPr>
          <w:rFonts w:cstheme="majorBidi"/>
        </w:rPr>
        <w:t>1</w:t>
      </w:r>
      <w:r w:rsidR="00E436FE" w:rsidRPr="00C36A98">
        <w:rPr>
          <w:rFonts w:cstheme="majorBidi"/>
        </w:rPr>
        <w:t xml:space="preserve">: </w:t>
      </w:r>
      <w:r w:rsidR="00750E91" w:rsidRPr="00C36A98">
        <w:rPr>
          <w:rFonts w:cstheme="majorBidi"/>
        </w:rPr>
        <w:t>systemu wentylacji przeznaczonego dla szkół, zaś</w:t>
      </w:r>
      <w:r w:rsidR="00E436FE" w:rsidRPr="00C36A98">
        <w:rPr>
          <w:rFonts w:ascii="Calibri" w:eastAsia="Calibri" w:hAnsi="Calibri" w:cs="Calibri"/>
          <w:color w:val="000000" w:themeColor="text1"/>
        </w:rPr>
        <w:t xml:space="preserve"> (ii) w </w:t>
      </w:r>
      <w:r w:rsidR="00A34897" w:rsidRPr="00C36A98">
        <w:rPr>
          <w:rFonts w:ascii="Calibri" w:eastAsia="Calibri" w:hAnsi="Calibri" w:cs="Calibri"/>
          <w:color w:val="000000" w:themeColor="text1"/>
        </w:rPr>
        <w:t>Działaniu</w:t>
      </w:r>
      <w:r w:rsidR="00E436FE" w:rsidRPr="00C36A98">
        <w:rPr>
          <w:rFonts w:ascii="Calibri" w:eastAsia="Calibri" w:hAnsi="Calibri" w:cs="Calibri"/>
          <w:color w:val="000000" w:themeColor="text1"/>
        </w:rPr>
        <w:t xml:space="preserve"> </w:t>
      </w:r>
      <w:r w:rsidR="00750E91" w:rsidRPr="00C36A98">
        <w:rPr>
          <w:rFonts w:ascii="Calibri" w:eastAsia="Calibri" w:hAnsi="Calibri" w:cs="Calibri"/>
          <w:color w:val="000000" w:themeColor="text1"/>
        </w:rPr>
        <w:t>2</w:t>
      </w:r>
      <w:r w:rsidR="00E436FE" w:rsidRPr="00C36A98">
        <w:rPr>
          <w:rFonts w:ascii="Calibri" w:eastAsia="Calibri" w:hAnsi="Calibri" w:cs="Calibri"/>
          <w:color w:val="000000" w:themeColor="text1"/>
        </w:rPr>
        <w:t xml:space="preserve">: </w:t>
      </w:r>
      <w:r w:rsidR="00750E91" w:rsidRPr="00C36A98">
        <w:rPr>
          <w:rFonts w:cstheme="majorBidi"/>
        </w:rPr>
        <w:t>systemu wentylacji przeznaczonego dla budownictwa mieszkaniowego</w:t>
      </w:r>
      <w:r w:rsidR="0020684C" w:rsidRPr="00C36A98">
        <w:rPr>
          <w:rFonts w:cstheme="majorBidi"/>
        </w:rPr>
        <w:t>, spełniając</w:t>
      </w:r>
      <w:r w:rsidR="00144D51" w:rsidRPr="00C36A98">
        <w:rPr>
          <w:rFonts w:cstheme="majorBidi"/>
        </w:rPr>
        <w:t>ych</w:t>
      </w:r>
      <w:r w:rsidR="006F20F6" w:rsidRPr="00C36A98">
        <w:rPr>
          <w:rFonts w:cstheme="majorBidi"/>
        </w:rPr>
        <w:t xml:space="preserve"> w zakresie danego </w:t>
      </w:r>
      <w:r w:rsidR="0053156F" w:rsidRPr="00C36A98">
        <w:rPr>
          <w:rFonts w:cstheme="majorBidi"/>
        </w:rPr>
        <w:t>Działania</w:t>
      </w:r>
      <w:r w:rsidR="006F20F6" w:rsidRPr="00C36A98">
        <w:rPr>
          <w:rFonts w:cstheme="majorBidi"/>
        </w:rPr>
        <w:t xml:space="preserve"> </w:t>
      </w:r>
      <w:r w:rsidR="009316AB" w:rsidRPr="00C36A98">
        <w:rPr>
          <w:rFonts w:cstheme="majorBidi"/>
        </w:rPr>
        <w:t xml:space="preserve">co najmniej </w:t>
      </w:r>
      <w:r w:rsidR="6FA4B80B" w:rsidRPr="00C36A98">
        <w:rPr>
          <w:rFonts w:cstheme="majorBidi"/>
        </w:rPr>
        <w:t>Wymagania</w:t>
      </w:r>
      <w:r w:rsidR="00D44B54" w:rsidRPr="00C36A98">
        <w:rPr>
          <w:rFonts w:cstheme="majorBidi"/>
        </w:rPr>
        <w:t xml:space="preserve"> </w:t>
      </w:r>
      <w:r w:rsidR="00A747F8" w:rsidRPr="00C36A98">
        <w:rPr>
          <w:rFonts w:cstheme="majorBidi"/>
        </w:rPr>
        <w:t xml:space="preserve">Obligatoryjne </w:t>
      </w:r>
      <w:r w:rsidR="0020684C" w:rsidRPr="00C36A98">
        <w:rPr>
          <w:rFonts w:cstheme="majorBidi"/>
        </w:rPr>
        <w:t xml:space="preserve">wskazane w </w:t>
      </w:r>
      <w:r w:rsidR="00A65A55" w:rsidRPr="00C36A98">
        <w:rPr>
          <w:rFonts w:cstheme="majorBidi"/>
        </w:rPr>
        <w:t>Załączni</w:t>
      </w:r>
      <w:r w:rsidR="0020684C" w:rsidRPr="00C36A98">
        <w:rPr>
          <w:rFonts w:cstheme="majorBidi"/>
        </w:rPr>
        <w:t xml:space="preserve">ku nr </w:t>
      </w:r>
      <w:r w:rsidR="009316AB" w:rsidRPr="00C36A98">
        <w:rPr>
          <w:rFonts w:cstheme="majorBidi"/>
        </w:rPr>
        <w:t>1 do Regulaminu</w:t>
      </w:r>
      <w:r w:rsidR="0020684C" w:rsidRPr="00C36A98">
        <w:rPr>
          <w:rFonts w:cstheme="majorBidi"/>
        </w:rPr>
        <w:t xml:space="preserve">. </w:t>
      </w:r>
      <w:r w:rsidR="0004269C" w:rsidRPr="00C36A98">
        <w:rPr>
          <w:rFonts w:cstheme="majorBidi"/>
        </w:rPr>
        <w:t xml:space="preserve">NCBR prowadzi niniejsze </w:t>
      </w:r>
      <w:r w:rsidR="00BB37CD" w:rsidRPr="00C36A98">
        <w:rPr>
          <w:rFonts w:cstheme="majorBidi"/>
        </w:rPr>
        <w:t>P</w:t>
      </w:r>
      <w:r w:rsidR="0004269C" w:rsidRPr="00C36A98">
        <w:rPr>
          <w:rFonts w:cstheme="majorBidi"/>
        </w:rPr>
        <w:t>ostępowanie z zachowaniem zasad otwartości i konkurencyjności, nie</w:t>
      </w:r>
      <w:r w:rsidR="005068B7" w:rsidRPr="00C36A98">
        <w:rPr>
          <w:rFonts w:cstheme="majorBidi"/>
        </w:rPr>
        <w:t> </w:t>
      </w:r>
      <w:r w:rsidR="0004269C" w:rsidRPr="00C36A98">
        <w:rPr>
          <w:rFonts w:cstheme="majorBidi"/>
        </w:rPr>
        <w:t>wprowadzając</w:t>
      </w:r>
      <w:r w:rsidR="00BE1C67" w:rsidRPr="00C36A98">
        <w:rPr>
          <w:rFonts w:cstheme="majorBidi"/>
        </w:rPr>
        <w:t>,</w:t>
      </w:r>
      <w:r w:rsidR="0004269C" w:rsidRPr="00C36A98">
        <w:rPr>
          <w:rFonts w:cstheme="majorBidi"/>
        </w:rPr>
        <w:t xml:space="preserve"> co do zasady</w:t>
      </w:r>
      <w:r w:rsidR="001B0CEA" w:rsidRPr="00C36A98">
        <w:rPr>
          <w:rFonts w:cstheme="majorBidi"/>
        </w:rPr>
        <w:t xml:space="preserve"> (tj. </w:t>
      </w:r>
      <w:r w:rsidR="00A747F8" w:rsidRPr="00C36A98">
        <w:rPr>
          <w:rFonts w:cstheme="majorBidi"/>
        </w:rPr>
        <w:t>poza jednoznaczn</w:t>
      </w:r>
      <w:r w:rsidR="008D26FF" w:rsidRPr="00C36A98">
        <w:rPr>
          <w:rFonts w:cstheme="majorBidi"/>
        </w:rPr>
        <w:t>ie określonymi</w:t>
      </w:r>
      <w:r w:rsidR="00A747F8" w:rsidRPr="00C36A98">
        <w:rPr>
          <w:rFonts w:cstheme="majorBidi"/>
        </w:rPr>
        <w:t xml:space="preserve"> wyjątkami</w:t>
      </w:r>
      <w:r w:rsidR="001B0CEA" w:rsidRPr="00C36A98">
        <w:rPr>
          <w:rFonts w:cstheme="majorBidi"/>
        </w:rPr>
        <w:t>)</w:t>
      </w:r>
      <w:r w:rsidR="0004269C" w:rsidRPr="00C36A98">
        <w:rPr>
          <w:rFonts w:cstheme="majorBidi"/>
        </w:rPr>
        <w:t xml:space="preserve"> ograniczeń w zakresie kategorii podmiotów, uprawnionych do</w:t>
      </w:r>
      <w:r w:rsidR="005068B7" w:rsidRPr="00C36A98">
        <w:rPr>
          <w:rFonts w:cstheme="majorBidi"/>
        </w:rPr>
        <w:t> </w:t>
      </w:r>
      <w:r w:rsidR="0004269C" w:rsidRPr="00C36A98">
        <w:rPr>
          <w:rFonts w:cstheme="majorBidi"/>
        </w:rPr>
        <w:t>złożenia Wniosków</w:t>
      </w:r>
      <w:r w:rsidR="00743DE2" w:rsidRPr="00C36A98">
        <w:rPr>
          <w:rFonts w:cstheme="majorBidi"/>
        </w:rPr>
        <w:t xml:space="preserve"> o przystąpienie do </w:t>
      </w:r>
      <w:r w:rsidR="00BB37CD" w:rsidRPr="00C36A98">
        <w:rPr>
          <w:rFonts w:cstheme="majorBidi"/>
        </w:rPr>
        <w:t>P</w:t>
      </w:r>
      <w:r w:rsidR="00743DE2" w:rsidRPr="00C36A98">
        <w:rPr>
          <w:rFonts w:cstheme="majorBidi"/>
        </w:rPr>
        <w:t>ostępowania</w:t>
      </w:r>
      <w:r w:rsidR="008227C1" w:rsidRPr="00C36A98">
        <w:rPr>
          <w:rFonts w:cstheme="majorBidi"/>
        </w:rPr>
        <w:t xml:space="preserve"> i zawarcie Umowy</w:t>
      </w:r>
      <w:r w:rsidR="00E9232B" w:rsidRPr="00C36A98">
        <w:rPr>
          <w:rFonts w:cstheme="majorBidi"/>
          <w:b/>
          <w:bCs/>
        </w:rPr>
        <w:t xml:space="preserve">, stanowiących jednocześnie ofertę na wykonanie </w:t>
      </w:r>
      <w:r w:rsidR="0046263B" w:rsidRPr="00C36A98">
        <w:rPr>
          <w:rFonts w:cstheme="majorBidi"/>
          <w:b/>
          <w:bCs/>
        </w:rPr>
        <w:t xml:space="preserve">danej części </w:t>
      </w:r>
      <w:r w:rsidR="00E9232B" w:rsidRPr="00C36A98">
        <w:rPr>
          <w:rFonts w:cstheme="majorBidi"/>
          <w:b/>
          <w:bCs/>
        </w:rPr>
        <w:t>przedmiotu zamówienia</w:t>
      </w:r>
      <w:r w:rsidR="00E9232B" w:rsidRPr="00C36A98">
        <w:rPr>
          <w:rFonts w:cstheme="majorBidi"/>
        </w:rPr>
        <w:t xml:space="preserve"> </w:t>
      </w:r>
      <w:r w:rsidR="00743DE2" w:rsidRPr="00C36A98">
        <w:rPr>
          <w:rFonts w:cstheme="majorBidi"/>
        </w:rPr>
        <w:t>(dalej: „</w:t>
      </w:r>
      <w:r w:rsidR="00743DE2" w:rsidRPr="00C36A98">
        <w:rPr>
          <w:rFonts w:cstheme="majorBidi"/>
          <w:b/>
          <w:bCs/>
        </w:rPr>
        <w:t>Wniosek</w:t>
      </w:r>
      <w:r w:rsidR="00743DE2" w:rsidRPr="00C36A98">
        <w:rPr>
          <w:rFonts w:cstheme="majorBidi"/>
        </w:rPr>
        <w:t>”)</w:t>
      </w:r>
      <w:r w:rsidR="003F41DA" w:rsidRPr="00C36A98">
        <w:rPr>
          <w:rFonts w:cstheme="majorBidi"/>
        </w:rPr>
        <w:t>.</w:t>
      </w:r>
      <w:r w:rsidR="0004269C" w:rsidRPr="00C36A98">
        <w:rPr>
          <w:rFonts w:cstheme="majorBidi"/>
        </w:rPr>
        <w:t xml:space="preserve"> </w:t>
      </w:r>
    </w:p>
    <w:p w14:paraId="59827948" w14:textId="25947D01" w:rsidR="004571C4" w:rsidRPr="00C36A98" w:rsidRDefault="00902C6A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</w:pPr>
      <w:bookmarkStart w:id="81" w:name="_Ref511660533"/>
      <w:r w:rsidRPr="00C36A98">
        <w:lastRenderedPageBreak/>
        <w:t xml:space="preserve">Do udziału w </w:t>
      </w:r>
      <w:r w:rsidR="00586E2C" w:rsidRPr="00C36A98">
        <w:t xml:space="preserve">Przedsięwzięciu </w:t>
      </w:r>
      <w:r w:rsidRPr="00C36A98">
        <w:t xml:space="preserve">dopuszczone są wszystkie </w:t>
      </w:r>
      <w:r w:rsidR="00E9232B" w:rsidRPr="00C36A98">
        <w:t>zainteresowane podmioty, które mają zdolność wykonania Umowy</w:t>
      </w:r>
      <w:r w:rsidR="00A747F8" w:rsidRPr="00C36A98">
        <w:t xml:space="preserve"> i spełniają warunki określone w tym Regulaminie</w:t>
      </w:r>
      <w:r w:rsidR="003D1F09" w:rsidRPr="00C36A98">
        <w:t xml:space="preserve"> oraz posiadają siedzibę</w:t>
      </w:r>
      <w:r w:rsidR="0038051D" w:rsidRPr="00C36A98">
        <w:t xml:space="preserve"> lub miejsce zamieszkania</w:t>
      </w:r>
      <w:r w:rsidR="003D1F09" w:rsidRPr="00C36A98">
        <w:t xml:space="preserve"> na terytorium państwa członkowskiego Unii Europejskiej lub państwa-strony Porozumienia Światowej Organizacji Handlu w sprawie zamówień rządowych lub innej umowy międzynarodowej dotycząc</w:t>
      </w:r>
      <w:r w:rsidR="00A12121" w:rsidRPr="00C36A98">
        <w:t>ej</w:t>
      </w:r>
      <w:r w:rsidR="003D1F09" w:rsidRPr="00C36A98">
        <w:t xml:space="preserve"> zamówień rządowych, których stroną jest Polska lub Unia Europejska.</w:t>
      </w:r>
      <w:r w:rsidR="009316AB" w:rsidRPr="00C36A98">
        <w:t xml:space="preserve"> </w:t>
      </w:r>
      <w:r w:rsidR="6FA4B80B" w:rsidRPr="00C36A98">
        <w:t>Wymagania</w:t>
      </w:r>
      <w:r w:rsidR="009316AB" w:rsidRPr="00C36A98">
        <w:t xml:space="preserve"> określone w </w:t>
      </w:r>
      <w:r w:rsidR="00A65A55" w:rsidRPr="00C36A98">
        <w:t>Załączni</w:t>
      </w:r>
      <w:r w:rsidR="009316AB" w:rsidRPr="00C36A98">
        <w:t xml:space="preserve">ku nr 1 do Regulaminu oraz Kryteria zawarte w </w:t>
      </w:r>
      <w:r w:rsidR="00A65A55" w:rsidRPr="00C36A98">
        <w:t>Załączni</w:t>
      </w:r>
      <w:r w:rsidR="009316AB" w:rsidRPr="00C36A98">
        <w:t>ku nr 5 do Regulaminu określają jakie kompetencje, w ramach konkurencji pomiędzy Uczestnikami Przedsięwzięcia, są preferowane.</w:t>
      </w:r>
      <w:bookmarkStart w:id="82" w:name="_Ref499632404"/>
      <w:bookmarkEnd w:id="81"/>
    </w:p>
    <w:p w14:paraId="119EA67A" w14:textId="6201EBFA" w:rsidR="00C75FB7" w:rsidRPr="00C36A98" w:rsidRDefault="00E5625C" w:rsidP="00C75FB7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Theme="majorBidi" w:eastAsiaTheme="majorBidi" w:hAnsiTheme="majorBidi" w:cstheme="majorBidi"/>
        </w:rPr>
      </w:pPr>
      <w:r w:rsidRPr="00C36A98">
        <w:t xml:space="preserve">Z zastrzeżeniem </w:t>
      </w:r>
      <w:r w:rsidR="00C75FB7" w:rsidRPr="00C36A98">
        <w:t>dalszych zdań tego ustępu</w:t>
      </w:r>
      <w:r w:rsidRPr="00C36A98">
        <w:t>, j</w:t>
      </w:r>
      <w:r w:rsidR="003F41DA" w:rsidRPr="00C36A98">
        <w:t xml:space="preserve">eden </w:t>
      </w:r>
      <w:r w:rsidR="00BB37CD" w:rsidRPr="00C36A98">
        <w:t>p</w:t>
      </w:r>
      <w:r w:rsidR="00CE3227" w:rsidRPr="00C36A98">
        <w:t>odmiot</w:t>
      </w:r>
      <w:r w:rsidR="002973D0" w:rsidRPr="00C36A98">
        <w:t xml:space="preserve"> (rozumiany jako osoba fizyczna, jednostka organizacyjna albo osoba prawna)</w:t>
      </w:r>
      <w:r w:rsidR="00902C6A" w:rsidRPr="00C36A98">
        <w:t xml:space="preserve"> </w:t>
      </w:r>
      <w:r w:rsidR="00CE3227" w:rsidRPr="00C36A98">
        <w:t xml:space="preserve">może złożyć </w:t>
      </w:r>
      <w:r w:rsidR="00CE3227" w:rsidRPr="00C36A98">
        <w:rPr>
          <w:b/>
          <w:bCs/>
        </w:rPr>
        <w:t>nie więcej niż jeden Wniosek</w:t>
      </w:r>
      <w:r w:rsidR="00720F2C" w:rsidRPr="00C36A98">
        <w:rPr>
          <w:b/>
          <w:bCs/>
        </w:rPr>
        <w:t xml:space="preserve"> dla danego </w:t>
      </w:r>
      <w:r w:rsidR="0053156F" w:rsidRPr="00C36A98">
        <w:rPr>
          <w:b/>
          <w:bCs/>
        </w:rPr>
        <w:t>Działania</w:t>
      </w:r>
      <w:r w:rsidR="00CE3227" w:rsidRPr="00C36A98">
        <w:t xml:space="preserve">, niezależnie od tego czy składa Wniosek samodzielnie czy łącznie z </w:t>
      </w:r>
      <w:r w:rsidR="002D20AC" w:rsidRPr="00C36A98">
        <w:rPr>
          <w:rFonts w:cstheme="majorBidi"/>
        </w:rPr>
        <w:t>innym podmiotem/</w:t>
      </w:r>
      <w:r w:rsidR="00CE3227" w:rsidRPr="00C36A98">
        <w:t>innymi podmiotami.</w:t>
      </w:r>
      <w:r w:rsidR="003F41DA" w:rsidRPr="00C36A98">
        <w:t xml:space="preserve"> Wszystkie W</w:t>
      </w:r>
      <w:r w:rsidR="00CE3227" w:rsidRPr="00C36A98">
        <w:t>nioski złożone z</w:t>
      </w:r>
      <w:r w:rsidR="00902C6A" w:rsidRPr="00C36A98">
        <w:t> </w:t>
      </w:r>
      <w:r w:rsidR="00CE3227" w:rsidRPr="00C36A98">
        <w:t>naruszeniem zasady wskazanej w</w:t>
      </w:r>
      <w:r w:rsidR="00000DF9" w:rsidRPr="00C36A98">
        <w:t> </w:t>
      </w:r>
      <w:r w:rsidR="00CE3227" w:rsidRPr="00C36A98">
        <w:t>zdaniu poprzedzającym podlega</w:t>
      </w:r>
      <w:r w:rsidR="007D196B" w:rsidRPr="00C36A98">
        <w:t xml:space="preserve">ją wykluczeniu </w:t>
      </w:r>
      <w:r w:rsidR="007D196B" w:rsidRPr="00C36A98">
        <w:rPr>
          <w:rFonts w:cstheme="majorBidi"/>
        </w:rPr>
        <w:t>w</w:t>
      </w:r>
      <w:r w:rsidR="00902C6A" w:rsidRPr="00C36A98">
        <w:rPr>
          <w:rFonts w:cstheme="majorBidi"/>
        </w:rPr>
        <w:t> </w:t>
      </w:r>
      <w:r w:rsidR="007D196B" w:rsidRPr="00C36A98">
        <w:rPr>
          <w:rFonts w:cstheme="majorBidi"/>
        </w:rPr>
        <w:t>Postępowaniu</w:t>
      </w:r>
      <w:r w:rsidR="003F41DA" w:rsidRPr="00C36A98">
        <w:rPr>
          <w:rFonts w:cstheme="majorBidi"/>
        </w:rPr>
        <w:t xml:space="preserve"> w ramach </w:t>
      </w:r>
      <w:r w:rsidR="00BB37CD" w:rsidRPr="00C36A98">
        <w:rPr>
          <w:rFonts w:cstheme="majorBidi"/>
        </w:rPr>
        <w:t>o</w:t>
      </w:r>
      <w:r w:rsidR="003F41DA" w:rsidRPr="00C36A98">
        <w:rPr>
          <w:rFonts w:cstheme="majorBidi"/>
        </w:rPr>
        <w:t xml:space="preserve">ceny </w:t>
      </w:r>
      <w:r w:rsidR="00BB37CD" w:rsidRPr="00C36A98">
        <w:rPr>
          <w:rFonts w:cstheme="majorBidi"/>
        </w:rPr>
        <w:t>f</w:t>
      </w:r>
      <w:r w:rsidR="001F79F6" w:rsidRPr="00C36A98">
        <w:rPr>
          <w:rFonts w:cstheme="majorBidi"/>
        </w:rPr>
        <w:t>ormalnej</w:t>
      </w:r>
      <w:r w:rsidR="007D196B" w:rsidRPr="00C36A98">
        <w:rPr>
          <w:rFonts w:cstheme="majorBidi"/>
        </w:rPr>
        <w:t>.</w:t>
      </w:r>
      <w:r w:rsidR="001F018E" w:rsidRPr="00C36A98">
        <w:rPr>
          <w:rFonts w:cstheme="majorBidi"/>
        </w:rPr>
        <w:t xml:space="preserve"> Dla usunięcia wątpliwości NCBR wskazuje, że</w:t>
      </w:r>
      <w:r w:rsidR="00BE3C7F" w:rsidRPr="00C36A98">
        <w:rPr>
          <w:rFonts w:cstheme="majorBidi"/>
        </w:rPr>
        <w:t xml:space="preserve"> z zastrzeżeniem poniższej informacji,</w:t>
      </w:r>
      <w:r w:rsidR="004E4FAF" w:rsidRPr="00C36A98">
        <w:rPr>
          <w:rFonts w:cstheme="majorBidi"/>
        </w:rPr>
        <w:t xml:space="preserve"> </w:t>
      </w:r>
      <w:r w:rsidR="00160C28" w:rsidRPr="00C36A98">
        <w:rPr>
          <w:rFonts w:cstheme="majorBidi"/>
        </w:rPr>
        <w:t>jed</w:t>
      </w:r>
      <w:r w:rsidR="00467E0B" w:rsidRPr="00C36A98">
        <w:rPr>
          <w:rFonts w:cstheme="majorBidi"/>
        </w:rPr>
        <w:t>en</w:t>
      </w:r>
      <w:r w:rsidR="00160C28" w:rsidRPr="00C36A98">
        <w:rPr>
          <w:rFonts w:cstheme="majorBidi"/>
        </w:rPr>
        <w:t xml:space="preserve"> </w:t>
      </w:r>
      <w:r w:rsidR="00467E0B" w:rsidRPr="00C36A98">
        <w:rPr>
          <w:rFonts w:cstheme="majorBidi"/>
        </w:rPr>
        <w:t xml:space="preserve">podmiot </w:t>
      </w:r>
      <w:r w:rsidR="00160C28" w:rsidRPr="00C36A98">
        <w:rPr>
          <w:rFonts w:cstheme="majorBidi"/>
        </w:rPr>
        <w:t xml:space="preserve">nie może </w:t>
      </w:r>
      <w:r w:rsidR="00720F2C" w:rsidRPr="00C36A98">
        <w:rPr>
          <w:rFonts w:cstheme="majorBidi"/>
        </w:rPr>
        <w:t xml:space="preserve">w ramach jednego </w:t>
      </w:r>
      <w:r w:rsidR="00804C91" w:rsidRPr="00C36A98">
        <w:rPr>
          <w:rFonts w:cstheme="majorBidi"/>
        </w:rPr>
        <w:t>Działania</w:t>
      </w:r>
      <w:r w:rsidR="00160C28" w:rsidRPr="00C36A98">
        <w:rPr>
          <w:rFonts w:cstheme="majorBidi"/>
        </w:rPr>
        <w:t xml:space="preserve"> </w:t>
      </w:r>
      <w:r w:rsidR="00975837" w:rsidRPr="00C36A98">
        <w:rPr>
          <w:rFonts w:cstheme="majorBidi"/>
        </w:rPr>
        <w:t>być</w:t>
      </w:r>
      <w:r w:rsidR="00720F2C" w:rsidRPr="00C36A98">
        <w:rPr>
          <w:rFonts w:cstheme="majorBidi"/>
        </w:rPr>
        <w:t xml:space="preserve"> </w:t>
      </w:r>
      <w:r w:rsidR="00BE3C7F" w:rsidRPr="00C36A98">
        <w:t>wskazany jako Wnioskodawca lub podmiot współtworzący Wnioskodawcę w więcej niż jednym Wniosku</w:t>
      </w:r>
      <w:r w:rsidR="00FD3493" w:rsidRPr="00C36A98">
        <w:t xml:space="preserve"> w jednym </w:t>
      </w:r>
      <w:r w:rsidR="00A34897" w:rsidRPr="00C36A98">
        <w:t>Działaniu</w:t>
      </w:r>
      <w:r w:rsidR="00181247" w:rsidRPr="00C36A98">
        <w:rPr>
          <w:rFonts w:cstheme="majorBidi"/>
        </w:rPr>
        <w:t xml:space="preserve">. W przypadku naruszenia zasady wskazanej w </w:t>
      </w:r>
      <w:r w:rsidR="004570B3" w:rsidRPr="00C36A98">
        <w:rPr>
          <w:rFonts w:cstheme="majorBidi"/>
        </w:rPr>
        <w:t>niniejszym ustępie</w:t>
      </w:r>
      <w:r w:rsidR="00181247" w:rsidRPr="00C36A98">
        <w:rPr>
          <w:rFonts w:cstheme="majorBidi"/>
        </w:rPr>
        <w:t xml:space="preserve">, wykluczeniu podlegają wszyscy Wnioskodawcy </w:t>
      </w:r>
      <w:r w:rsidR="002878AF" w:rsidRPr="00C36A98">
        <w:rPr>
          <w:rFonts w:cstheme="majorBidi"/>
        </w:rPr>
        <w:t xml:space="preserve">objęci </w:t>
      </w:r>
      <w:r w:rsidR="00181247" w:rsidRPr="00C36A98">
        <w:rPr>
          <w:rFonts w:cstheme="majorBidi"/>
        </w:rPr>
        <w:t>naruszeniem</w:t>
      </w:r>
      <w:r w:rsidRPr="00C36A98">
        <w:rPr>
          <w:rFonts w:cstheme="majorBidi"/>
        </w:rPr>
        <w:t>.</w:t>
      </w:r>
      <w:r w:rsidR="00770480" w:rsidRPr="00C36A98">
        <w:rPr>
          <w:rFonts w:cstheme="majorBidi"/>
        </w:rPr>
        <w:t xml:space="preserve"> Dopuszczalne jest zatem złożenie przez Wnioskodawcę dwóch Wniosków obejmujących oba odmienne </w:t>
      </w:r>
      <w:r w:rsidR="00E80A34" w:rsidRPr="00C36A98">
        <w:rPr>
          <w:rFonts w:cstheme="majorBidi"/>
        </w:rPr>
        <w:t>Działania</w:t>
      </w:r>
      <w:bookmarkStart w:id="83" w:name="_Hlk499483384"/>
      <w:bookmarkStart w:id="84" w:name="_Hlk53784238"/>
      <w:bookmarkStart w:id="85" w:name="_Ref53586949"/>
      <w:bookmarkStart w:id="86" w:name="_Hlk53784248"/>
      <w:bookmarkEnd w:id="82"/>
      <w:bookmarkEnd w:id="83"/>
      <w:bookmarkEnd w:id="84"/>
      <w:bookmarkEnd w:id="85"/>
      <w:r w:rsidR="00FD3493" w:rsidRPr="00C36A98">
        <w:rPr>
          <w:rFonts w:cstheme="majorBidi"/>
        </w:rPr>
        <w:t>.</w:t>
      </w:r>
      <w:r w:rsidR="00C75FB7" w:rsidRPr="00C36A98">
        <w:rPr>
          <w:rFonts w:cstheme="majorBidi"/>
        </w:rPr>
        <w:t xml:space="preserve"> </w:t>
      </w:r>
      <w:r w:rsidR="00231070" w:rsidRPr="00C36A98">
        <w:rPr>
          <w:rFonts w:cstheme="majorBidi"/>
        </w:rPr>
        <w:t>Przez wzgląd na zwiększenie konkurencji, uwzględniając zasady dot. grup kapitałowych jako punkt odniesienia, Zamawiający w</w:t>
      </w:r>
      <w:r w:rsidR="00C75FB7" w:rsidRPr="00C36A98">
        <w:rPr>
          <w:rFonts w:cstheme="majorBidi"/>
        </w:rPr>
        <w:t xml:space="preserve"> przypadku Wnioskodawców będących uczelnią, w ramach której wydzielono jednostki organizacyjne takie jak wydziały, instytuty, katedry, zakłady, centra i kolegia, </w:t>
      </w:r>
      <w:r w:rsidR="00231070" w:rsidRPr="00C36A98">
        <w:rPr>
          <w:rFonts w:cstheme="majorBidi"/>
        </w:rPr>
        <w:t xml:space="preserve">uznaje za </w:t>
      </w:r>
      <w:r w:rsidR="00C75FB7" w:rsidRPr="00C36A98">
        <w:rPr>
          <w:rFonts w:cstheme="majorBidi"/>
        </w:rPr>
        <w:t xml:space="preserve">dopuszczalne, aby taka uczelnia była wskazana jako Wnioskodawca lub podmiot współtworzący Wnioskodawcę w nie więcej niż </w:t>
      </w:r>
      <w:r w:rsidR="00C75FB7" w:rsidRPr="00C36A98">
        <w:rPr>
          <w:rFonts w:cstheme="majorBidi"/>
          <w:b/>
        </w:rPr>
        <w:t>dwóch</w:t>
      </w:r>
      <w:r w:rsidR="00C75FB7" w:rsidRPr="00C36A98">
        <w:rPr>
          <w:rFonts w:cstheme="majorBidi"/>
        </w:rPr>
        <w:t xml:space="preserve"> Wnioskach, pod warunkiem, że:</w:t>
      </w:r>
    </w:p>
    <w:p w14:paraId="0E654C0C" w14:textId="77777777" w:rsidR="00C75FB7" w:rsidRPr="00C36A98" w:rsidRDefault="00C75FB7" w:rsidP="00C75FB7">
      <w:pPr>
        <w:numPr>
          <w:ilvl w:val="1"/>
          <w:numId w:val="17"/>
        </w:numPr>
        <w:spacing w:after="0" w:line="240" w:lineRule="auto"/>
        <w:ind w:left="851"/>
        <w:contextualSpacing/>
        <w:jc w:val="both"/>
        <w:rPr>
          <w:rFonts w:eastAsiaTheme="majorBidi" w:cstheme="minorHAnsi"/>
        </w:rPr>
      </w:pPr>
      <w:r w:rsidRPr="00C36A98">
        <w:rPr>
          <w:rFonts w:eastAsiaTheme="majorBidi" w:cstheme="minorHAnsi"/>
        </w:rPr>
        <w:t>zgłoszone w ramach odrębnych Wniosków Zespoły Projektowe składają się z różnych osób,</w:t>
      </w:r>
    </w:p>
    <w:p w14:paraId="5F2324E6" w14:textId="77777777" w:rsidR="00C75FB7" w:rsidRPr="00C36A98" w:rsidRDefault="00C75FB7" w:rsidP="00C75FB7">
      <w:pPr>
        <w:numPr>
          <w:ilvl w:val="1"/>
          <w:numId w:val="17"/>
        </w:numPr>
        <w:spacing w:after="0" w:line="240" w:lineRule="auto"/>
        <w:ind w:left="851"/>
        <w:contextualSpacing/>
        <w:jc w:val="both"/>
        <w:rPr>
          <w:rFonts w:eastAsiaTheme="majorBidi" w:cstheme="minorHAnsi"/>
        </w:rPr>
      </w:pPr>
      <w:r w:rsidRPr="00C36A98">
        <w:rPr>
          <w:rFonts w:eastAsiaTheme="majorBidi" w:cstheme="minorHAnsi"/>
        </w:rPr>
        <w:t xml:space="preserve">w ramach odrębnych Wniosków uczelnia działa z wykorzystaniem różnych jednostek organizacyjnych (w dwóch Wnioskach nie wskazano tego samego wydziału, instytutu itp.), </w:t>
      </w:r>
    </w:p>
    <w:p w14:paraId="624B82C4" w14:textId="77777777" w:rsidR="00C75FB7" w:rsidRPr="00C36A98" w:rsidRDefault="00C75FB7" w:rsidP="00C75FB7">
      <w:pPr>
        <w:numPr>
          <w:ilvl w:val="1"/>
          <w:numId w:val="17"/>
        </w:numPr>
        <w:spacing w:after="0" w:line="240" w:lineRule="auto"/>
        <w:ind w:left="851"/>
        <w:contextualSpacing/>
        <w:jc w:val="both"/>
        <w:rPr>
          <w:rFonts w:eastAsiaTheme="majorBidi" w:cstheme="minorHAnsi"/>
        </w:rPr>
      </w:pPr>
      <w:r w:rsidRPr="00C36A98">
        <w:rPr>
          <w:rFonts w:eastAsiaTheme="majorBidi" w:cstheme="minorHAnsi"/>
        </w:rPr>
        <w:t xml:space="preserve">uczelnia umocuje Lidera konsorcjum tworzącego Wnioskodawcę, członka Zespołu Projektu lub kierownika jednostki organizacyjnej wskazanej w pkt 2), do złożenia Wniosku, zawarcia Umowy i realizacji Przedsięwzięcia w zakresie umożliwiającym mu samodzielne działanie, bez konieczności uzyskiwania odrębnego mandatu od władz uczelni w ramach Przedsięwzięcia,  </w:t>
      </w:r>
    </w:p>
    <w:p w14:paraId="05E472AC" w14:textId="0B9A6C1A" w:rsidR="00C75FB7" w:rsidRPr="00C36A98" w:rsidRDefault="00C75FB7" w:rsidP="00C75FB7">
      <w:pPr>
        <w:numPr>
          <w:ilvl w:val="1"/>
          <w:numId w:val="17"/>
        </w:numPr>
        <w:spacing w:after="0" w:line="240" w:lineRule="auto"/>
        <w:ind w:left="851"/>
        <w:contextualSpacing/>
        <w:jc w:val="both"/>
        <w:rPr>
          <w:rFonts w:eastAsiaTheme="majorBidi" w:cstheme="minorHAnsi"/>
        </w:rPr>
      </w:pPr>
      <w:r w:rsidRPr="00C36A98">
        <w:rPr>
          <w:rFonts w:eastAsiaTheme="majorBidi" w:cstheme="minorHAnsi"/>
        </w:rPr>
        <w:t>Wnioskodawcy, w skład których wchodzi taka uczelnia, powezmą dodatkowe zobowiązania określone w ART. 6 §2</w:t>
      </w:r>
      <w:r w:rsidR="007E3648" w:rsidRPr="00C36A98">
        <w:rPr>
          <w:rFonts w:eastAsiaTheme="majorBidi" w:cstheme="minorHAnsi"/>
        </w:rPr>
        <w:t xml:space="preserve">, pkt ostatni </w:t>
      </w:r>
      <w:r w:rsidRPr="00C36A98">
        <w:rPr>
          <w:rFonts w:eastAsiaTheme="majorBidi" w:cstheme="minorHAnsi"/>
        </w:rPr>
        <w:t>wzoru Umowy.</w:t>
      </w:r>
    </w:p>
    <w:p w14:paraId="4C60F19E" w14:textId="5A5D6B97" w:rsidR="009D03CE" w:rsidRPr="00C36A98" w:rsidRDefault="007803D1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bookmarkStart w:id="87" w:name="_Ref52629309"/>
      <w:bookmarkEnd w:id="86"/>
      <w:r w:rsidRPr="00C36A98">
        <w:rPr>
          <w:rFonts w:cstheme="majorBidi"/>
        </w:rPr>
        <w:t xml:space="preserve">Wnioskodawcy mogą uczestniczyć w </w:t>
      </w:r>
      <w:r w:rsidR="00586E2C" w:rsidRPr="00C36A98">
        <w:rPr>
          <w:rFonts w:cstheme="majorBidi"/>
        </w:rPr>
        <w:t xml:space="preserve">Przedsięwzięciu </w:t>
      </w:r>
      <w:r w:rsidR="008C0349" w:rsidRPr="00C36A98">
        <w:rPr>
          <w:rFonts w:cstheme="majorBidi"/>
        </w:rPr>
        <w:t>zarówno samodzielnie jak i wspólnie z</w:t>
      </w:r>
      <w:r w:rsidR="005068B7" w:rsidRPr="00C36A98">
        <w:rPr>
          <w:rFonts w:cstheme="majorBidi"/>
        </w:rPr>
        <w:t> </w:t>
      </w:r>
      <w:r w:rsidR="008C0349" w:rsidRPr="00C36A98">
        <w:rPr>
          <w:rFonts w:cstheme="majorBidi"/>
        </w:rPr>
        <w:t>innymi podmiotami</w:t>
      </w:r>
      <w:r w:rsidR="009D03CE" w:rsidRPr="00C36A98">
        <w:rPr>
          <w:rFonts w:cstheme="majorBidi"/>
        </w:rPr>
        <w:t>, przy czym:</w:t>
      </w:r>
      <w:bookmarkEnd w:id="87"/>
    </w:p>
    <w:p w14:paraId="0B5B7855" w14:textId="002CD2C4" w:rsidR="00BB3634" w:rsidRPr="00C36A98" w:rsidRDefault="0097691E" w:rsidP="00E467D7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cstheme="majorBidi"/>
        </w:rPr>
      </w:pPr>
      <w:r w:rsidRPr="00C36A98">
        <w:rPr>
          <w:rFonts w:cstheme="majorBidi"/>
        </w:rPr>
        <w:t xml:space="preserve">w przypadku </w:t>
      </w:r>
      <w:r w:rsidR="00F22079" w:rsidRPr="00C36A98">
        <w:rPr>
          <w:rFonts w:cstheme="majorBidi"/>
        </w:rPr>
        <w:t>W</w:t>
      </w:r>
      <w:r w:rsidR="007803D1" w:rsidRPr="00C36A98">
        <w:rPr>
          <w:rFonts w:cstheme="majorBidi"/>
        </w:rPr>
        <w:t>niosku złożon</w:t>
      </w:r>
      <w:r w:rsidRPr="00C36A98">
        <w:rPr>
          <w:rFonts w:cstheme="majorBidi"/>
        </w:rPr>
        <w:t>ego</w:t>
      </w:r>
      <w:r w:rsidR="007803D1" w:rsidRPr="00C36A98">
        <w:rPr>
          <w:rFonts w:cstheme="majorBidi"/>
        </w:rPr>
        <w:t xml:space="preserve"> przez kilka podmiotów, są oni traktowani jako jeden Wnioskodawca, co oznacza</w:t>
      </w:r>
      <w:r w:rsidR="0004269C" w:rsidRPr="00C36A98">
        <w:rPr>
          <w:rFonts w:cstheme="majorBidi"/>
        </w:rPr>
        <w:t xml:space="preserve"> m.in.</w:t>
      </w:r>
      <w:r w:rsidR="007803D1" w:rsidRPr="00C36A98">
        <w:rPr>
          <w:rFonts w:cstheme="majorBidi"/>
        </w:rPr>
        <w:t xml:space="preserve">, że mogą sumować swój potencjał na potrzeby </w:t>
      </w:r>
      <w:r w:rsidR="005CF5CF" w:rsidRPr="00C36A98">
        <w:rPr>
          <w:rFonts w:cstheme="majorBidi"/>
        </w:rPr>
        <w:t>Wymagań</w:t>
      </w:r>
      <w:r w:rsidR="007803D1" w:rsidRPr="00C36A98">
        <w:rPr>
          <w:rFonts w:cstheme="majorBidi"/>
        </w:rPr>
        <w:t xml:space="preserve"> </w:t>
      </w:r>
      <w:r w:rsidR="00390FB3" w:rsidRPr="00C36A98">
        <w:rPr>
          <w:rFonts w:cstheme="majorBidi"/>
        </w:rPr>
        <w:t>Przedsięwzięcia</w:t>
      </w:r>
      <w:r w:rsidR="00395C4C" w:rsidRPr="00C36A98">
        <w:rPr>
          <w:rFonts w:cstheme="majorBidi"/>
        </w:rPr>
        <w:t xml:space="preserve"> i odpowiadają solidarnie względem NCBR</w:t>
      </w:r>
      <w:r w:rsidR="00A655DA" w:rsidRPr="00C36A98">
        <w:rPr>
          <w:rFonts w:cstheme="majorBidi"/>
        </w:rPr>
        <w:t>, zarówno na etapie Postępowania jak i wykonania Umowy</w:t>
      </w:r>
      <w:r w:rsidR="00B115AC" w:rsidRPr="00C36A98">
        <w:rPr>
          <w:rFonts w:cstheme="majorBidi"/>
        </w:rPr>
        <w:t xml:space="preserve">, </w:t>
      </w:r>
      <w:r w:rsidR="00BB3634" w:rsidRPr="00C36A98">
        <w:rPr>
          <w:rFonts w:cstheme="majorBidi"/>
        </w:rPr>
        <w:t>z zastrzeżeniem punktu kolejnego,</w:t>
      </w:r>
    </w:p>
    <w:p w14:paraId="52249D0A" w14:textId="075A4E1A" w:rsidR="009D03CE" w:rsidRPr="00C36A98" w:rsidRDefault="00BB3634" w:rsidP="00E467D7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cstheme="majorBidi"/>
        </w:rPr>
      </w:pPr>
      <w:r w:rsidRPr="00C36A98">
        <w:rPr>
          <w:rFonts w:cstheme="majorBidi"/>
        </w:rPr>
        <w:t xml:space="preserve">w zakresie </w:t>
      </w:r>
      <w:r w:rsidR="00B115AC" w:rsidRPr="00C36A98">
        <w:rPr>
          <w:rFonts w:cstheme="majorBidi"/>
        </w:rPr>
        <w:t xml:space="preserve">podstaw wykluczenia ocenie, ze skutkiem dla wszystkich podmiotów tworzących wspólnie Wnioskodawcę, podlega </w:t>
      </w:r>
      <w:r w:rsidRPr="00C36A98">
        <w:rPr>
          <w:rFonts w:cstheme="majorBidi"/>
        </w:rPr>
        <w:t xml:space="preserve">z osobna </w:t>
      </w:r>
      <w:r w:rsidR="00B115AC" w:rsidRPr="00C36A98">
        <w:rPr>
          <w:rFonts w:cstheme="majorBidi"/>
        </w:rPr>
        <w:t xml:space="preserve">każdy </w:t>
      </w:r>
      <w:r w:rsidRPr="00C36A98">
        <w:rPr>
          <w:rFonts w:cstheme="majorBidi"/>
        </w:rPr>
        <w:t xml:space="preserve">wskazany we Wniosku </w:t>
      </w:r>
      <w:r w:rsidR="00B115AC" w:rsidRPr="00C36A98">
        <w:rPr>
          <w:rFonts w:cstheme="majorBidi"/>
        </w:rPr>
        <w:t>podmiot</w:t>
      </w:r>
      <w:r w:rsidR="00586FAC" w:rsidRPr="00C36A98">
        <w:rPr>
          <w:rFonts w:cstheme="majorBidi"/>
        </w:rPr>
        <w:t xml:space="preserve"> wchodzący w skład Wnioskodawcy</w:t>
      </w:r>
      <w:r w:rsidR="009D03CE" w:rsidRPr="00C36A98">
        <w:rPr>
          <w:rFonts w:cstheme="majorBidi"/>
        </w:rPr>
        <w:t>,</w:t>
      </w:r>
      <w:r w:rsidR="00181247" w:rsidRPr="00C36A98">
        <w:rPr>
          <w:rFonts w:cstheme="majorBidi"/>
        </w:rPr>
        <w:t xml:space="preserve"> </w:t>
      </w:r>
      <w:bookmarkStart w:id="88" w:name="_Hlk53784313"/>
      <w:r w:rsidR="00181247" w:rsidRPr="00C36A98">
        <w:rPr>
          <w:rFonts w:cstheme="majorBidi"/>
        </w:rPr>
        <w:t xml:space="preserve">w tym w zakresie naruszenia zasady wskazanej w ust. </w:t>
      </w:r>
      <w:r w:rsidR="00181247" w:rsidRPr="00C36A98">
        <w:rPr>
          <w:rFonts w:cstheme="majorBidi"/>
        </w:rPr>
        <w:fldChar w:fldCharType="begin"/>
      </w:r>
      <w:r w:rsidR="00181247" w:rsidRPr="00C36A98">
        <w:rPr>
          <w:rFonts w:cstheme="majorBidi"/>
        </w:rPr>
        <w:instrText xml:space="preserve"> REF _Ref53586949 \r \h </w:instrText>
      </w:r>
      <w:r w:rsidR="004E2D42" w:rsidRPr="00C36A98">
        <w:rPr>
          <w:rFonts w:cstheme="majorBidi"/>
        </w:rPr>
        <w:instrText xml:space="preserve"> \* MERGEFORMAT </w:instrText>
      </w:r>
      <w:r w:rsidR="00181247" w:rsidRPr="00C36A98">
        <w:rPr>
          <w:rFonts w:cstheme="majorBidi"/>
        </w:rPr>
      </w:r>
      <w:r w:rsidR="00181247" w:rsidRPr="00C36A98">
        <w:rPr>
          <w:rFonts w:cstheme="majorBidi"/>
        </w:rPr>
        <w:fldChar w:fldCharType="separate"/>
      </w:r>
      <w:r w:rsidR="00AD1446" w:rsidRPr="00C36A98">
        <w:rPr>
          <w:rFonts w:cstheme="majorBidi"/>
        </w:rPr>
        <w:t>3</w:t>
      </w:r>
      <w:r w:rsidR="00181247" w:rsidRPr="00C36A98">
        <w:rPr>
          <w:rFonts w:cstheme="majorBidi"/>
        </w:rPr>
        <w:fldChar w:fldCharType="end"/>
      </w:r>
      <w:bookmarkEnd w:id="88"/>
      <w:r w:rsidR="00181247" w:rsidRPr="00C36A98">
        <w:rPr>
          <w:rFonts w:cstheme="majorBidi"/>
        </w:rPr>
        <w:t>,</w:t>
      </w:r>
    </w:p>
    <w:p w14:paraId="2CCD81A8" w14:textId="77777777" w:rsidR="009D03CE" w:rsidRPr="00C36A98" w:rsidRDefault="009D03CE" w:rsidP="00E467D7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cstheme="majorBidi"/>
        </w:rPr>
      </w:pPr>
      <w:r w:rsidRPr="00C36A98">
        <w:rPr>
          <w:rFonts w:cstheme="majorBidi"/>
        </w:rPr>
        <w:t>z</w:t>
      </w:r>
      <w:r w:rsidR="005F5ADA" w:rsidRPr="00C36A98">
        <w:rPr>
          <w:rFonts w:cstheme="majorBidi"/>
        </w:rPr>
        <w:t>asady współpracy pomiędzy tymi podmiotami muszą być uregulowane pisemną umową</w:t>
      </w:r>
      <w:r w:rsidR="008227C1" w:rsidRPr="00C36A98">
        <w:rPr>
          <w:rFonts w:cstheme="majorBidi"/>
        </w:rPr>
        <w:t xml:space="preserve"> (np. umową konsorcjum)</w:t>
      </w:r>
      <w:r w:rsidR="005F5ADA" w:rsidRPr="00C36A98">
        <w:rPr>
          <w:rFonts w:cstheme="majorBidi"/>
        </w:rPr>
        <w:t xml:space="preserve">, która </w:t>
      </w:r>
      <w:r w:rsidR="005720EA" w:rsidRPr="00C36A98">
        <w:rPr>
          <w:rFonts w:cstheme="majorBidi"/>
        </w:rPr>
        <w:t>musi</w:t>
      </w:r>
      <w:r w:rsidR="005F5ADA" w:rsidRPr="00C36A98">
        <w:rPr>
          <w:rFonts w:cstheme="majorBidi"/>
        </w:rPr>
        <w:t xml:space="preserve"> zostać przedstawiona NCBR wraz z </w:t>
      </w:r>
      <w:r w:rsidR="00EC276F" w:rsidRPr="00C36A98">
        <w:rPr>
          <w:rFonts w:cstheme="majorBidi"/>
        </w:rPr>
        <w:t>W</w:t>
      </w:r>
      <w:r w:rsidR="005F5ADA" w:rsidRPr="00C36A98">
        <w:rPr>
          <w:rFonts w:cstheme="majorBidi"/>
        </w:rPr>
        <w:t>nioskiem</w:t>
      </w:r>
      <w:r w:rsidRPr="00C36A98">
        <w:rPr>
          <w:rFonts w:cstheme="majorBidi"/>
        </w:rPr>
        <w:t>,</w:t>
      </w:r>
    </w:p>
    <w:p w14:paraId="4DCB6E24" w14:textId="0879455F" w:rsidR="00FD540A" w:rsidRPr="00C36A98" w:rsidRDefault="009D03CE" w:rsidP="00E467D7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cstheme="majorBidi"/>
        </w:rPr>
      </w:pPr>
      <w:r w:rsidRPr="00C36A98">
        <w:rPr>
          <w:rFonts w:cstheme="majorBidi"/>
        </w:rPr>
        <w:t>z</w:t>
      </w:r>
      <w:r w:rsidR="00FD540A" w:rsidRPr="00C36A98">
        <w:rPr>
          <w:rFonts w:cstheme="majorBidi"/>
        </w:rPr>
        <w:t xml:space="preserve">arówno Wnioskodawca występujący samodzielnie jak i Wnioskodawcy działający wspólnie mogą powołać się na zasoby podmiotu trzeciego w celu wykazania, że spełniają warunki udziału określone w dokumentacji Przedsięwzięcia w zakresie doświadczenia Wnioskodawcy lub Zespołu Projektowego, potencjału technicznego lub technologicznego w tym na potrzeby Kryteriów Oceny Wniosków. Zasoby podmiotu trzeciego będą wzięte pod uwagę wyłącznie w przypadku, gdy podmiot ten weźmie rzeczywisty udział w realizacji Przedsięwzięcia jako podwykonawca zgodnie z zasadami wynikającymi </w:t>
      </w:r>
      <w:r w:rsidR="00C96D6D" w:rsidRPr="00C36A98">
        <w:rPr>
          <w:rFonts w:cstheme="majorBidi"/>
        </w:rPr>
        <w:t xml:space="preserve">z </w:t>
      </w:r>
      <w:r w:rsidR="00FD540A" w:rsidRPr="00C36A98">
        <w:rPr>
          <w:rFonts w:cstheme="majorBidi"/>
        </w:rPr>
        <w:t xml:space="preserve">Umowy co najmniej w takim zakresie w jakim nastąpiło udzielenie zasobów. Zmiana podmiotu trzeciego po złożeniu Wniosku nie jest </w:t>
      </w:r>
      <w:r w:rsidR="00FD540A" w:rsidRPr="00C36A98">
        <w:rPr>
          <w:rFonts w:cstheme="majorBidi"/>
        </w:rPr>
        <w:lastRenderedPageBreak/>
        <w:t xml:space="preserve">dopuszczalna z wyjątkiem sytuacji zmiany podwykonawcy zgodnie z </w:t>
      </w:r>
      <w:r w:rsidR="00A747F8" w:rsidRPr="00C36A98">
        <w:rPr>
          <w:rFonts w:cstheme="majorBidi"/>
        </w:rPr>
        <w:t>postanowieniami Umowy</w:t>
      </w:r>
      <w:r w:rsidR="00FD540A" w:rsidRPr="00C36A98">
        <w:rPr>
          <w:rFonts w:cstheme="majorBidi"/>
        </w:rPr>
        <w:t>.</w:t>
      </w:r>
    </w:p>
    <w:p w14:paraId="46DEEC47" w14:textId="4FD4CDE7" w:rsidR="00CE0B02" w:rsidRPr="00C36A98" w:rsidRDefault="00CE0B02" w:rsidP="39A7861B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  <w:sz w:val="24"/>
          <w:szCs w:val="24"/>
        </w:rPr>
      </w:pPr>
      <w:r w:rsidRPr="00C36A98">
        <w:t xml:space="preserve">Wnioskodawcy występujący wspólnie muszą ustanowić pełnomocnika do reprezentowania ich w postępowaniu o udzielenie niniejszego zamówienia albo do reprezentowania ich w postępowaniu oraz zawarcia </w:t>
      </w:r>
      <w:r w:rsidR="006A3040" w:rsidRPr="00C36A98">
        <w:t>U</w:t>
      </w:r>
      <w:r w:rsidRPr="00C36A98">
        <w:t>mowy. Pełnomocnictwo musi mieć formę pisemną</w:t>
      </w:r>
      <w:r w:rsidR="00975837" w:rsidRPr="00C36A98">
        <w:t xml:space="preserve"> lub mieć formę</w:t>
      </w:r>
      <w:r w:rsidR="009D03CE" w:rsidRPr="00C36A98">
        <w:t xml:space="preserve"> elektroniczną z kwalifikowanym podpisem elektronicznym</w:t>
      </w:r>
      <w:r w:rsidR="7F0BEDE2" w:rsidRPr="00C36A98">
        <w:t xml:space="preserve"> i być podpisane przez osobę/osoby udzielające pełnomocnictwa w jednakowej formie (papierowo albo elektronicznie)</w:t>
      </w:r>
      <w:r w:rsidRPr="00C36A98">
        <w:t>.</w:t>
      </w:r>
    </w:p>
    <w:p w14:paraId="5CB8EDFA" w14:textId="198AD3CD" w:rsidR="00B22E9C" w:rsidRPr="00C36A98" w:rsidRDefault="00B22E9C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r w:rsidRPr="00C36A98">
        <w:rPr>
          <w:rFonts w:cstheme="majorBidi"/>
        </w:rPr>
        <w:t>Wnioskodawca musi spełniać warunki zakwalifikowania do udziału w Postępowaniu poprzez niepodleganie przesłankom wykluczenia z Postępowania, określonym poniżej.</w:t>
      </w:r>
      <w:r w:rsidR="00FD540A" w:rsidRPr="00C36A98">
        <w:rPr>
          <w:rFonts w:cstheme="majorBidi"/>
        </w:rPr>
        <w:t xml:space="preserve"> Jeżeli Wnioskodawca powołuje się na zasoby podmiotu trzeciego zgodnie z pkt 2.1 ust. 4 powyżej</w:t>
      </w:r>
      <w:r w:rsidR="00096C00" w:rsidRPr="00C36A98">
        <w:rPr>
          <w:rFonts w:cstheme="majorBidi"/>
        </w:rPr>
        <w:t>,</w:t>
      </w:r>
      <w:r w:rsidR="00FD540A" w:rsidRPr="00C36A98">
        <w:rPr>
          <w:rFonts w:cstheme="majorBidi"/>
        </w:rPr>
        <w:t xml:space="preserve"> warunki kwalifikacji musi spełniać także wskazany podmiot trzeci.</w:t>
      </w:r>
    </w:p>
    <w:p w14:paraId="6803DEE4" w14:textId="2FDCE2BF" w:rsidR="005F3D54" w:rsidRPr="00C36A98" w:rsidRDefault="005F3D54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bookmarkStart w:id="89" w:name="_Hlk512575317"/>
      <w:r w:rsidRPr="00C36A98">
        <w:rPr>
          <w:rFonts w:cstheme="majorBidi"/>
        </w:rPr>
        <w:t>Postępowanie jest prowadzone w języku polskim, przy czym NCBR może dokonywać czynności (w tym publikować dokumenty Postępowania) w języku angielskim, pod warunkiem zapewnienia ich tłumaczenia na język polski. W przypadku rozbieżności pomiędzy wersjami językowymi, wersja polska jest wiążąca.</w:t>
      </w:r>
    </w:p>
    <w:bookmarkEnd w:id="89"/>
    <w:p w14:paraId="778ABFA5" w14:textId="77777777" w:rsidR="005F3D54" w:rsidRPr="00C36A98" w:rsidRDefault="005F3D54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r w:rsidRPr="00C36A98">
        <w:rPr>
          <w:rFonts w:cstheme="majorBidi"/>
        </w:rPr>
        <w:t>Wniosek jest przygotowywany przez Wnioskodawcę na jego wyłączny koszt i ryzyko. Wnioskodawcy nie przysługuje wynagrodzenie za sporządzenie Wniosku, w tym za jego tłumaczenie.</w:t>
      </w:r>
    </w:p>
    <w:p w14:paraId="1D3436F1" w14:textId="5FC980A7" w:rsidR="005F3D54" w:rsidRPr="00C36A98" w:rsidRDefault="005F3D54" w:rsidP="00C36A98">
      <w:pPr>
        <w:pStyle w:val="Nagwek2"/>
      </w:pPr>
      <w:bookmarkStart w:id="90" w:name="_Ref52542639"/>
      <w:bookmarkStart w:id="91" w:name="_Toc53762096"/>
      <w:bookmarkStart w:id="92" w:name="_Toc69201427"/>
      <w:bookmarkStart w:id="93" w:name="_Toc70262452"/>
      <w:bookmarkStart w:id="94" w:name="_Toc72093633"/>
      <w:r w:rsidRPr="00C36A98">
        <w:t>Podstawy wykluczenia</w:t>
      </w:r>
      <w:bookmarkEnd w:id="90"/>
      <w:bookmarkEnd w:id="91"/>
      <w:bookmarkEnd w:id="92"/>
      <w:bookmarkEnd w:id="93"/>
      <w:bookmarkEnd w:id="94"/>
    </w:p>
    <w:p w14:paraId="3D8E8682" w14:textId="1BEE4129" w:rsidR="00B22E9C" w:rsidRPr="00C36A98" w:rsidRDefault="00B22E9C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95" w:name="_Ref511644867"/>
      <w:r w:rsidRPr="00C36A98">
        <w:rPr>
          <w:rFonts w:cstheme="majorHAnsi"/>
        </w:rPr>
        <w:t>Wykluczeniu z udziału w Postępowaniu podlega Wnioskodawca:</w:t>
      </w:r>
      <w:bookmarkEnd w:id="95"/>
    </w:p>
    <w:p w14:paraId="1FCAF847" w14:textId="1B8D9363" w:rsidR="00CE3227" w:rsidRPr="00C36A98" w:rsidRDefault="00CE3227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96" w:name="_Ref511644963"/>
      <w:r w:rsidRPr="00C36A98">
        <w:rPr>
          <w:rFonts w:cstheme="majorHAnsi"/>
        </w:rPr>
        <w:t xml:space="preserve">który złożył </w:t>
      </w:r>
      <w:r w:rsidR="00B53867" w:rsidRPr="00C36A98">
        <w:rPr>
          <w:rFonts w:cstheme="majorHAnsi"/>
        </w:rPr>
        <w:t xml:space="preserve">więcej niż jeden </w:t>
      </w:r>
      <w:r w:rsidR="00EE34F3" w:rsidRPr="00C36A98">
        <w:rPr>
          <w:rFonts w:cstheme="majorHAnsi"/>
        </w:rPr>
        <w:t>W</w:t>
      </w:r>
      <w:r w:rsidR="00B53867" w:rsidRPr="00C36A98">
        <w:rPr>
          <w:rFonts w:cstheme="majorHAnsi"/>
        </w:rPr>
        <w:t>niosek</w:t>
      </w:r>
      <w:r w:rsidRPr="00C36A98">
        <w:rPr>
          <w:rFonts w:cstheme="majorHAnsi"/>
        </w:rPr>
        <w:t xml:space="preserve">, z naruszeniem pkt </w:t>
      </w:r>
      <w:r w:rsidRPr="00C36A98">
        <w:rPr>
          <w:rFonts w:cstheme="majorHAnsi"/>
        </w:rPr>
        <w:fldChar w:fldCharType="begin"/>
      </w:r>
      <w:r w:rsidRPr="00C36A98">
        <w:rPr>
          <w:rFonts w:cstheme="majorHAnsi"/>
        </w:rPr>
        <w:instrText xml:space="preserve"> REF _Ref511657198 \r \h </w:instrText>
      </w:r>
      <w:r w:rsidR="00A64121" w:rsidRPr="00C36A98">
        <w:rPr>
          <w:rFonts w:cstheme="majorHAnsi"/>
        </w:rPr>
        <w:instrText xml:space="preserve"> \* MERGEFORMAT </w:instrText>
      </w:r>
      <w:r w:rsidRPr="00C36A98">
        <w:rPr>
          <w:rFonts w:cstheme="majorHAnsi"/>
        </w:rPr>
      </w:r>
      <w:r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2.1</w:t>
      </w:r>
      <w:r w:rsidRPr="00C36A98">
        <w:rPr>
          <w:rFonts w:cstheme="majorHAnsi"/>
        </w:rPr>
        <w:fldChar w:fldCharType="end"/>
      </w:r>
      <w:r w:rsidRPr="00C36A98">
        <w:rPr>
          <w:rFonts w:cstheme="majorHAnsi"/>
        </w:rPr>
        <w:t xml:space="preserve"> ust. </w:t>
      </w:r>
      <w:r w:rsidR="008227C1" w:rsidRPr="00C36A98">
        <w:rPr>
          <w:rFonts w:cstheme="majorHAnsi"/>
        </w:rPr>
        <w:t xml:space="preserve">3 </w:t>
      </w:r>
      <w:r w:rsidRPr="00C36A98">
        <w:rPr>
          <w:rFonts w:cstheme="majorHAnsi"/>
        </w:rPr>
        <w:t>powyżej,</w:t>
      </w:r>
    </w:p>
    <w:p w14:paraId="722E44F6" w14:textId="3FDEB9F4" w:rsidR="00990CE5" w:rsidRPr="00C36A98" w:rsidRDefault="00990CE5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r w:rsidRPr="00C36A98">
        <w:rPr>
          <w:rFonts w:cstheme="majorHAnsi"/>
        </w:rPr>
        <w:t xml:space="preserve">mający siedzibę lub miejsce zamieszkania w państwie </w:t>
      </w:r>
      <w:r w:rsidR="007F4DB2" w:rsidRPr="00C36A98">
        <w:rPr>
          <w:rFonts w:cstheme="majorHAnsi"/>
          <w:b/>
          <w:bCs/>
        </w:rPr>
        <w:t>niebędącym</w:t>
      </w:r>
      <w:r w:rsidRPr="00C36A98">
        <w:rPr>
          <w:rFonts w:cstheme="majorHAnsi"/>
        </w:rPr>
        <w:t xml:space="preserve"> państwem członkowskim Unii Europejskiej lub państwem-stroną Porozumienia Światowej Organizacji Handlu w sprawie zamówień rządowych lub innej umowy międzynarodowej dotyczących zamówień rządowych, których stroną jest Polska lub Unia Europejska;</w:t>
      </w:r>
    </w:p>
    <w:p w14:paraId="48A38778" w14:textId="2E74B672" w:rsidR="00B22E9C" w:rsidRPr="00C36A98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97" w:name="_Ref511941705"/>
      <w:r w:rsidRPr="00C36A98">
        <w:rPr>
          <w:rFonts w:cstheme="majorHAnsi"/>
        </w:rPr>
        <w:t>będący osobą fizyczną, którego prawomocnie skazano za przestępstwo:</w:t>
      </w:r>
      <w:bookmarkEnd w:id="96"/>
      <w:bookmarkEnd w:id="97"/>
    </w:p>
    <w:p w14:paraId="4490F1F7" w14:textId="6279445D" w:rsidR="00B22E9C" w:rsidRPr="00C36A98" w:rsidRDefault="00B22E9C" w:rsidP="00E467D7">
      <w:pPr>
        <w:pStyle w:val="Akapitzlist"/>
        <w:numPr>
          <w:ilvl w:val="1"/>
          <w:numId w:val="25"/>
        </w:numPr>
        <w:spacing w:after="0" w:line="240" w:lineRule="auto"/>
        <w:ind w:left="1134"/>
        <w:jc w:val="both"/>
        <w:rPr>
          <w:rFonts w:cstheme="majorBidi"/>
        </w:rPr>
      </w:pPr>
      <w:bookmarkStart w:id="98" w:name="_Ref511644886"/>
      <w:r w:rsidRPr="00C36A98">
        <w:rPr>
          <w:rFonts w:cstheme="majorBidi"/>
        </w:rPr>
        <w:t>o którym mowa w art. 165a, art. 181-188, art. 189a, art. 218-221, art. 228-230a, art. 250a, art. 258 lub art. 270-309 ustawy z dnia 6 czerwca 1997 r. - Kodeks karny (</w:t>
      </w:r>
      <w:r w:rsidR="00467E0B" w:rsidRPr="00C36A98">
        <w:rPr>
          <w:rFonts w:cstheme="majorBidi"/>
        </w:rPr>
        <w:t xml:space="preserve">t.j. </w:t>
      </w:r>
      <w:r w:rsidRPr="00C36A98">
        <w:rPr>
          <w:rFonts w:cstheme="majorBidi"/>
        </w:rPr>
        <w:t>Dz. U. z 20</w:t>
      </w:r>
      <w:r w:rsidR="00E9235D" w:rsidRPr="00C36A98">
        <w:rPr>
          <w:rFonts w:cstheme="majorBidi"/>
        </w:rPr>
        <w:t>20</w:t>
      </w:r>
      <w:r w:rsidRPr="00C36A98">
        <w:rPr>
          <w:rFonts w:cstheme="majorBidi"/>
        </w:rPr>
        <w:t xml:space="preserve"> r. poz. </w:t>
      </w:r>
      <w:r w:rsidR="00B931A9" w:rsidRPr="00C36A98">
        <w:rPr>
          <w:rFonts w:cstheme="majorBidi"/>
        </w:rPr>
        <w:t>1</w:t>
      </w:r>
      <w:r w:rsidR="00E9235D" w:rsidRPr="00C36A98">
        <w:rPr>
          <w:rFonts w:cstheme="majorBidi"/>
        </w:rPr>
        <w:t>444</w:t>
      </w:r>
      <w:r w:rsidRPr="00C36A98">
        <w:rPr>
          <w:rFonts w:cstheme="majorBidi"/>
        </w:rPr>
        <w:t>, z</w:t>
      </w:r>
      <w:r w:rsidR="00534D77" w:rsidRPr="00C36A98">
        <w:rPr>
          <w:rFonts w:cstheme="majorBidi"/>
        </w:rPr>
        <w:t>e</w:t>
      </w:r>
      <w:r w:rsidRPr="00C36A98">
        <w:rPr>
          <w:rFonts w:cstheme="majorBidi"/>
        </w:rPr>
        <w:t xml:space="preserve"> zm.),</w:t>
      </w:r>
      <w:bookmarkEnd w:id="98"/>
    </w:p>
    <w:p w14:paraId="079F75BD" w14:textId="77777777" w:rsidR="00B22E9C" w:rsidRPr="00C36A98" w:rsidRDefault="00B22E9C" w:rsidP="00E467D7">
      <w:pPr>
        <w:pStyle w:val="Akapitzlist"/>
        <w:numPr>
          <w:ilvl w:val="1"/>
          <w:numId w:val="25"/>
        </w:numPr>
        <w:spacing w:after="0" w:line="240" w:lineRule="auto"/>
        <w:ind w:left="1134"/>
        <w:jc w:val="both"/>
        <w:rPr>
          <w:rFonts w:cstheme="majorHAnsi"/>
        </w:rPr>
      </w:pPr>
      <w:r w:rsidRPr="00C36A98">
        <w:rPr>
          <w:rFonts w:cstheme="majorHAnsi"/>
        </w:rPr>
        <w:t>o charakterze terrorystycznym, o którym mowa w art. 115 § 20 ustawy z dnia 6 czerwca 1997 r. - Kodeks karny,</w:t>
      </w:r>
    </w:p>
    <w:p w14:paraId="0B748172" w14:textId="77777777" w:rsidR="00B22E9C" w:rsidRPr="00C36A98" w:rsidRDefault="00B22E9C" w:rsidP="00E467D7">
      <w:pPr>
        <w:pStyle w:val="Akapitzlist"/>
        <w:numPr>
          <w:ilvl w:val="1"/>
          <w:numId w:val="25"/>
        </w:numPr>
        <w:spacing w:after="0" w:line="240" w:lineRule="auto"/>
        <w:ind w:left="1134"/>
        <w:jc w:val="both"/>
        <w:rPr>
          <w:rFonts w:cstheme="majorHAnsi"/>
        </w:rPr>
      </w:pPr>
      <w:bookmarkStart w:id="99" w:name="_Ref511644888"/>
      <w:r w:rsidRPr="00C36A98">
        <w:rPr>
          <w:rFonts w:cstheme="majorHAnsi"/>
        </w:rPr>
        <w:t>skarbowe,</w:t>
      </w:r>
      <w:bookmarkEnd w:id="99"/>
    </w:p>
    <w:p w14:paraId="0F96A538" w14:textId="2297E23C" w:rsidR="00B22E9C" w:rsidRPr="00C36A98" w:rsidRDefault="00B22E9C" w:rsidP="00E467D7">
      <w:pPr>
        <w:pStyle w:val="Akapitzlist"/>
        <w:numPr>
          <w:ilvl w:val="1"/>
          <w:numId w:val="25"/>
        </w:numPr>
        <w:spacing w:after="0" w:line="240" w:lineRule="auto"/>
        <w:ind w:left="1134"/>
        <w:jc w:val="both"/>
        <w:rPr>
          <w:rFonts w:cstheme="majorHAnsi"/>
        </w:rPr>
      </w:pPr>
      <w:bookmarkStart w:id="100" w:name="_Ref511645061"/>
      <w:r w:rsidRPr="00C36A98">
        <w:rPr>
          <w:rFonts w:cstheme="majorHAnsi"/>
        </w:rPr>
        <w:t xml:space="preserve">o którym mowa w art. 9 lub art. 10 ustawy z dnia 15 czerwca 2012 r. o skutkach powierzania wykonywania pracy cudzoziemcom przebywającym wbrew przepisom na terytorium Rzeczypospolitej Polskiej (Dz. U. </w:t>
      </w:r>
      <w:r w:rsidR="00E9235D" w:rsidRPr="00C36A98">
        <w:rPr>
          <w:rFonts w:cstheme="majorHAnsi"/>
        </w:rPr>
        <w:t xml:space="preserve">z 2012 r. </w:t>
      </w:r>
      <w:r w:rsidRPr="00C36A98">
        <w:rPr>
          <w:rFonts w:cstheme="majorHAnsi"/>
        </w:rPr>
        <w:t>poz. 769);</w:t>
      </w:r>
      <w:bookmarkEnd w:id="100"/>
    </w:p>
    <w:p w14:paraId="214D0EAB" w14:textId="5C5F0B65" w:rsidR="00B22E9C" w:rsidRPr="00C36A98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01" w:name="_Ref511644953"/>
      <w:r w:rsidRPr="00C36A98">
        <w:rPr>
          <w:rFonts w:cstheme="majorHAnsi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</w:t>
      </w:r>
      <w:r w:rsidR="00B202A3" w:rsidRPr="00C36A98">
        <w:rPr>
          <w:rFonts w:cstheme="majorHAnsi"/>
        </w:rPr>
        <w:fldChar w:fldCharType="begin"/>
      </w:r>
      <w:r w:rsidR="00B202A3" w:rsidRPr="00C36A98">
        <w:rPr>
          <w:rFonts w:cstheme="majorHAnsi"/>
        </w:rPr>
        <w:instrText xml:space="preserve"> REF _Ref511941705 \r \h </w:instrText>
      </w:r>
      <w:r w:rsidR="00A64121" w:rsidRPr="00C36A98">
        <w:rPr>
          <w:rFonts w:cstheme="majorHAnsi"/>
        </w:rPr>
        <w:instrText xml:space="preserve"> \* MERGEFORMAT </w:instrText>
      </w:r>
      <w:r w:rsidR="00B202A3" w:rsidRPr="00C36A98">
        <w:rPr>
          <w:rFonts w:cstheme="majorHAnsi"/>
        </w:rPr>
      </w:r>
      <w:r w:rsidR="00B202A3"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3)</w:t>
      </w:r>
      <w:r w:rsidR="00B202A3" w:rsidRPr="00C36A98">
        <w:rPr>
          <w:rFonts w:cstheme="majorHAnsi"/>
        </w:rPr>
        <w:fldChar w:fldCharType="end"/>
      </w:r>
      <w:r w:rsidRPr="00C36A98">
        <w:rPr>
          <w:rFonts w:cstheme="majorHAnsi"/>
        </w:rPr>
        <w:t>;</w:t>
      </w:r>
      <w:bookmarkEnd w:id="101"/>
    </w:p>
    <w:p w14:paraId="243867E0" w14:textId="77777777" w:rsidR="00B22E9C" w:rsidRPr="00C36A98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02" w:name="_Ref511211770"/>
      <w:r w:rsidRPr="00C36A98">
        <w:rPr>
          <w:rFonts w:cstheme="majorHAnsi"/>
        </w:rPr>
        <w:t>wobec którego wydano prawomocny wyrok sądu lub ostateczną decyzję administracyjną o</w:t>
      </w:r>
      <w:r w:rsidR="009C2115" w:rsidRPr="00C36A98">
        <w:rPr>
          <w:rFonts w:cstheme="majorHAnsi"/>
        </w:rPr>
        <w:t> </w:t>
      </w:r>
      <w:r w:rsidRPr="00C36A98">
        <w:rPr>
          <w:rFonts w:cstheme="majorHAnsi"/>
        </w:rPr>
        <w:t>zaleganiu z uiszczeniem podatków, opłat lub składek na ubezpieczenia społeczne lub zdrowotne, chyba że Wnioskodawca dokonał płatności należnych podatków, opłat lub składek na ubezpieczenia społeczne lub zdrowotne wraz z odsetkami lub grzywnami lub zawarł wiążące porozumienie w sprawie spłaty tych należności;</w:t>
      </w:r>
      <w:bookmarkEnd w:id="102"/>
    </w:p>
    <w:p w14:paraId="22F5C73B" w14:textId="77777777" w:rsidR="00B22E9C" w:rsidRPr="00C36A98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03" w:name="_Ref511645392"/>
      <w:r w:rsidRPr="00C36A98">
        <w:rPr>
          <w:rFonts w:cstheme="majorHAnsi"/>
        </w:rPr>
        <w:t xml:space="preserve">który brał udział w przygotowaniu </w:t>
      </w:r>
      <w:r w:rsidR="003754C4" w:rsidRPr="00C36A98">
        <w:rPr>
          <w:rFonts w:cstheme="majorHAnsi"/>
        </w:rPr>
        <w:t>P</w:t>
      </w:r>
      <w:r w:rsidR="003F41DA" w:rsidRPr="00C36A98">
        <w:rPr>
          <w:rFonts w:cstheme="majorHAnsi"/>
        </w:rPr>
        <w:t>ostępowania o u</w:t>
      </w:r>
      <w:r w:rsidRPr="00C36A98">
        <w:rPr>
          <w:rFonts w:cstheme="majorHAnsi"/>
        </w:rPr>
        <w:t xml:space="preserve">dzielenie zamówienia </w:t>
      </w:r>
      <w:r w:rsidR="00914CB6" w:rsidRPr="00C36A98">
        <w:rPr>
          <w:rFonts w:cstheme="majorHAnsi"/>
        </w:rPr>
        <w:t xml:space="preserve">w trybie PCP </w:t>
      </w:r>
      <w:r w:rsidR="003754C4" w:rsidRPr="00C36A98">
        <w:rPr>
          <w:rFonts w:cstheme="majorHAnsi"/>
        </w:rPr>
        <w:t>objęte</w:t>
      </w:r>
      <w:r w:rsidR="00CB58BD" w:rsidRPr="00C36A98">
        <w:rPr>
          <w:rFonts w:cstheme="majorHAnsi"/>
        </w:rPr>
        <w:t>go</w:t>
      </w:r>
      <w:r w:rsidR="003754C4" w:rsidRPr="00C36A98">
        <w:rPr>
          <w:rFonts w:cstheme="majorHAnsi"/>
        </w:rPr>
        <w:t xml:space="preserve"> </w:t>
      </w:r>
      <w:r w:rsidR="00586E2C" w:rsidRPr="00C36A98">
        <w:rPr>
          <w:rFonts w:cstheme="majorHAnsi"/>
        </w:rPr>
        <w:t>Przedsięwzięciem</w:t>
      </w:r>
      <w:r w:rsidR="00CB58BD" w:rsidRPr="00C36A98">
        <w:rPr>
          <w:rFonts w:cstheme="majorHAnsi"/>
        </w:rPr>
        <w:t xml:space="preserve"> (z wyłączeniem udziału w dialogu technicznym poprzedzającym ogłoszenie Postępowania),</w:t>
      </w:r>
      <w:r w:rsidR="009E19B7" w:rsidRPr="00C36A98">
        <w:rPr>
          <w:rFonts w:cstheme="majorHAnsi"/>
        </w:rPr>
        <w:t xml:space="preserve"> </w:t>
      </w:r>
      <w:r w:rsidRPr="00C36A98">
        <w:rPr>
          <w:rFonts w:cstheme="majorHAnsi"/>
        </w:rPr>
        <w:t>lub którego pracownik, a także osoba wykonująca pracę na podstawie umowy zlecenia, o dzieło, agencyjnej lub innej umowy o świadczenie usług, brał udział w</w:t>
      </w:r>
      <w:r w:rsidR="009C2115" w:rsidRPr="00C36A98">
        <w:rPr>
          <w:rFonts w:cstheme="majorHAnsi"/>
        </w:rPr>
        <w:t> </w:t>
      </w:r>
      <w:r w:rsidRPr="00C36A98">
        <w:rPr>
          <w:rFonts w:cstheme="majorHAnsi"/>
        </w:rPr>
        <w:t>przygotowaniu t</w:t>
      </w:r>
      <w:r w:rsidR="009E19B7" w:rsidRPr="00C36A98">
        <w:rPr>
          <w:rFonts w:cstheme="majorHAnsi"/>
        </w:rPr>
        <w:t>ego</w:t>
      </w:r>
      <w:r w:rsidR="003F41DA" w:rsidRPr="00C36A98">
        <w:rPr>
          <w:rFonts w:cstheme="majorHAnsi"/>
        </w:rPr>
        <w:t xml:space="preserve"> P</w:t>
      </w:r>
      <w:r w:rsidRPr="00C36A98">
        <w:rPr>
          <w:rFonts w:cstheme="majorHAnsi"/>
        </w:rPr>
        <w:t>ostępowania</w:t>
      </w:r>
      <w:r w:rsidR="00582A5F" w:rsidRPr="00C36A98">
        <w:rPr>
          <w:rFonts w:cstheme="majorHAnsi"/>
        </w:rPr>
        <w:t xml:space="preserve"> </w:t>
      </w:r>
      <w:r w:rsidR="00CB58BD" w:rsidRPr="00C36A98">
        <w:rPr>
          <w:rFonts w:cstheme="majorHAnsi"/>
        </w:rPr>
        <w:t xml:space="preserve">(z wyłączeniem udziału w dialogu technicznym </w:t>
      </w:r>
      <w:r w:rsidR="00CB58BD" w:rsidRPr="00C36A98">
        <w:rPr>
          <w:rFonts w:cstheme="majorHAnsi"/>
        </w:rPr>
        <w:lastRenderedPageBreak/>
        <w:t>poprzedzającym ogłoszenie Postępowania)</w:t>
      </w:r>
      <w:r w:rsidRPr="00C36A98">
        <w:rPr>
          <w:rFonts w:cstheme="majorHAnsi"/>
        </w:rPr>
        <w:t>, chyba że spowodowane tym zakłócenie konkurencji może być wyeliminowane w inny sposób niż przez wykluczenie Wnioskodawcy z udziału w Postępowaniu;</w:t>
      </w:r>
      <w:bookmarkEnd w:id="103"/>
    </w:p>
    <w:p w14:paraId="49E8E784" w14:textId="77777777" w:rsidR="00B22E9C" w:rsidRPr="00C36A98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04" w:name="_Ref511645251"/>
      <w:r w:rsidRPr="00C36A98">
        <w:rPr>
          <w:rFonts w:cstheme="majorHAnsi"/>
        </w:rPr>
        <w:t>który z innymi Wnioskodawcami zawarł porozumienie mające na celu zakłócenie konkurencji między Wnioskodawcami w Postępowaniu, co Zamawiający jest w stanie wykazać za pomocą stosownych środków dowodowych;</w:t>
      </w:r>
      <w:bookmarkEnd w:id="104"/>
    </w:p>
    <w:p w14:paraId="07069EEE" w14:textId="77777777" w:rsidR="00B22E9C" w:rsidRPr="00C36A98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05" w:name="_Ref511645285"/>
      <w:r w:rsidRPr="00C36A98">
        <w:rPr>
          <w:rFonts w:cstheme="majorHAnsi"/>
        </w:rPr>
        <w:t>będącego podmiotem zbiorowym, wobec którego sąd orzekł zakaz ubiegania się o</w:t>
      </w:r>
      <w:r w:rsidR="00EE34F3" w:rsidRPr="00C36A98">
        <w:rPr>
          <w:rFonts w:cstheme="majorHAnsi"/>
        </w:rPr>
        <w:t> </w:t>
      </w:r>
      <w:r w:rsidRPr="00C36A98">
        <w:rPr>
          <w:rFonts w:cstheme="majorHAnsi"/>
        </w:rPr>
        <w:t>zamówienia publiczne na podstawie ustawy z dnia 28 października 2002 r. o</w:t>
      </w:r>
      <w:r w:rsidR="00EE34F3" w:rsidRPr="00C36A98">
        <w:rPr>
          <w:rFonts w:cstheme="majorHAnsi"/>
        </w:rPr>
        <w:t> </w:t>
      </w:r>
      <w:r w:rsidRPr="00C36A98">
        <w:rPr>
          <w:rFonts w:cstheme="majorHAnsi"/>
        </w:rPr>
        <w:t>odpowiedzialności podmiotów zbiorowych za czyny zabronione pod groźbą kary (</w:t>
      </w:r>
      <w:r w:rsidR="00DA3983" w:rsidRPr="00C36A98">
        <w:rPr>
          <w:rFonts w:cstheme="majorHAnsi"/>
        </w:rPr>
        <w:t xml:space="preserve">t.j. </w:t>
      </w:r>
      <w:r w:rsidRPr="00C36A98">
        <w:rPr>
          <w:rFonts w:cstheme="majorHAnsi"/>
        </w:rPr>
        <w:t>Dz. U. z</w:t>
      </w:r>
      <w:r w:rsidR="00EE34F3" w:rsidRPr="00C36A98">
        <w:rPr>
          <w:rFonts w:cstheme="majorHAnsi"/>
        </w:rPr>
        <w:t> </w:t>
      </w:r>
      <w:r w:rsidR="00DA3983" w:rsidRPr="00C36A98">
        <w:rPr>
          <w:rFonts w:cstheme="majorHAnsi"/>
        </w:rPr>
        <w:t>2020 r. poz. 358</w:t>
      </w:r>
      <w:r w:rsidRPr="00C36A98">
        <w:rPr>
          <w:rFonts w:cstheme="majorHAnsi"/>
        </w:rPr>
        <w:t>);</w:t>
      </w:r>
      <w:bookmarkEnd w:id="105"/>
    </w:p>
    <w:p w14:paraId="240BBA20" w14:textId="77777777" w:rsidR="00B22E9C" w:rsidRPr="00C36A98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06" w:name="_Ref511645310"/>
      <w:r w:rsidRPr="00C36A98">
        <w:rPr>
          <w:rFonts w:cstheme="majorHAnsi"/>
        </w:rPr>
        <w:t>wobec którego orzeczono tytułem środka zapobiegawczego zakaz ubiegania się o</w:t>
      </w:r>
      <w:r w:rsidR="009C2115" w:rsidRPr="00C36A98">
        <w:rPr>
          <w:rFonts w:cstheme="majorHAnsi"/>
        </w:rPr>
        <w:t> </w:t>
      </w:r>
      <w:r w:rsidRPr="00C36A98">
        <w:rPr>
          <w:rFonts w:cstheme="majorHAnsi"/>
        </w:rPr>
        <w:t>zamówienia publiczne;</w:t>
      </w:r>
      <w:bookmarkEnd w:id="106"/>
    </w:p>
    <w:p w14:paraId="70F010CC" w14:textId="23C7A621" w:rsidR="00B22E9C" w:rsidRPr="00C36A98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07" w:name="_Ref511646143"/>
      <w:r w:rsidRPr="00C36A98">
        <w:rPr>
          <w:rFonts w:cstheme="majorHAnsi"/>
        </w:rPr>
        <w:t xml:space="preserve">w </w:t>
      </w:r>
      <w:r w:rsidR="007F4DB2" w:rsidRPr="00C36A98">
        <w:rPr>
          <w:rFonts w:cstheme="majorHAnsi"/>
        </w:rPr>
        <w:t>stosunku,</w:t>
      </w:r>
      <w:r w:rsidRPr="00C36A98">
        <w:rPr>
          <w:rFonts w:cstheme="majorHAnsi"/>
        </w:rPr>
        <w:t xml:space="preserve"> do którego otwarto likwidację, w zatwierdzonym przez sąd układzie w</w:t>
      </w:r>
      <w:r w:rsidR="009C2115" w:rsidRPr="00C36A98">
        <w:rPr>
          <w:rFonts w:cstheme="majorHAnsi"/>
        </w:rPr>
        <w:t> </w:t>
      </w:r>
      <w:r w:rsidRPr="00C36A98">
        <w:rPr>
          <w:rFonts w:cstheme="majorHAnsi"/>
        </w:rPr>
        <w:t>postępowaniu restrukturyzacyjnym jest przewidziane zaspokojenie wierzycieli przez likwidację jego majątku lub sąd zarządził likwidację jego majątku w trybie art. 332 ust. 1 ustawy z dnia 15 maja 2015 r. - Prawo restrukturyzacyjne (</w:t>
      </w:r>
      <w:r w:rsidR="00DA3983" w:rsidRPr="00C36A98">
        <w:rPr>
          <w:rFonts w:cstheme="majorHAnsi"/>
        </w:rPr>
        <w:t xml:space="preserve">t.j. </w:t>
      </w:r>
      <w:r w:rsidRPr="00C36A98">
        <w:rPr>
          <w:rFonts w:cstheme="majorHAnsi"/>
        </w:rPr>
        <w:t>Dz. U. z 20</w:t>
      </w:r>
      <w:r w:rsidR="008014AE" w:rsidRPr="00C36A98">
        <w:rPr>
          <w:rFonts w:cstheme="majorHAnsi"/>
        </w:rPr>
        <w:t>20</w:t>
      </w:r>
      <w:r w:rsidRPr="00C36A98">
        <w:rPr>
          <w:rFonts w:cstheme="majorHAnsi"/>
        </w:rPr>
        <w:t xml:space="preserve"> r. poz.</w:t>
      </w:r>
      <w:r w:rsidR="008014AE" w:rsidRPr="00C36A98">
        <w:rPr>
          <w:rFonts w:cstheme="majorHAnsi"/>
        </w:rPr>
        <w:t xml:space="preserve"> 814</w:t>
      </w:r>
      <w:r w:rsidR="00B931A9" w:rsidRPr="00C36A98">
        <w:rPr>
          <w:rFonts w:cstheme="majorHAnsi"/>
        </w:rPr>
        <w:t xml:space="preserve"> z</w:t>
      </w:r>
      <w:r w:rsidR="00DA3983" w:rsidRPr="00C36A98">
        <w:rPr>
          <w:rFonts w:cstheme="majorHAnsi"/>
        </w:rPr>
        <w:t>e</w:t>
      </w:r>
      <w:r w:rsidR="00B931A9" w:rsidRPr="00C36A98">
        <w:rPr>
          <w:rFonts w:cstheme="majorHAnsi"/>
        </w:rPr>
        <w:t xml:space="preserve"> zm.</w:t>
      </w:r>
      <w:r w:rsidRPr="00C36A98">
        <w:rPr>
          <w:rFonts w:cstheme="majorHAnsi"/>
        </w:rPr>
        <w:t>) lub którego upadłość ogłoszono, z wyjątkiem Wnioskodawcy,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- Prawo upadłościowe (</w:t>
      </w:r>
      <w:r w:rsidR="00467E0B" w:rsidRPr="00C36A98">
        <w:rPr>
          <w:rFonts w:cstheme="majorHAnsi"/>
        </w:rPr>
        <w:t>t.</w:t>
      </w:r>
      <w:r w:rsidR="00DA3983" w:rsidRPr="00C36A98">
        <w:rPr>
          <w:rFonts w:cstheme="majorHAnsi"/>
        </w:rPr>
        <w:t xml:space="preserve">j. </w:t>
      </w:r>
      <w:r w:rsidRPr="00C36A98">
        <w:rPr>
          <w:rFonts w:cstheme="majorHAnsi"/>
        </w:rPr>
        <w:t>Dz. U. z 20</w:t>
      </w:r>
      <w:r w:rsidR="008014AE" w:rsidRPr="00C36A98">
        <w:rPr>
          <w:rFonts w:cstheme="majorHAnsi"/>
        </w:rPr>
        <w:t>20</w:t>
      </w:r>
      <w:r w:rsidRPr="00C36A98">
        <w:rPr>
          <w:rFonts w:cstheme="majorHAnsi"/>
        </w:rPr>
        <w:t xml:space="preserve"> r. poz.</w:t>
      </w:r>
      <w:r w:rsidR="00000DF9" w:rsidRPr="00C36A98">
        <w:rPr>
          <w:rFonts w:cstheme="majorHAnsi"/>
        </w:rPr>
        <w:t xml:space="preserve"> </w:t>
      </w:r>
      <w:r w:rsidR="008014AE" w:rsidRPr="00C36A98">
        <w:rPr>
          <w:rFonts w:cstheme="majorHAnsi"/>
        </w:rPr>
        <w:t>1228</w:t>
      </w:r>
      <w:r w:rsidR="00DA3983" w:rsidRPr="00C36A98">
        <w:rPr>
          <w:rFonts w:cstheme="majorHAnsi"/>
        </w:rPr>
        <w:t xml:space="preserve"> ze zm.</w:t>
      </w:r>
      <w:r w:rsidRPr="00C36A98">
        <w:rPr>
          <w:rFonts w:cstheme="majorHAnsi"/>
        </w:rPr>
        <w:t>);</w:t>
      </w:r>
      <w:bookmarkEnd w:id="107"/>
    </w:p>
    <w:p w14:paraId="44C164A2" w14:textId="69A48E66" w:rsidR="002F4199" w:rsidRPr="00C36A98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08" w:name="_Ref511645439"/>
      <w:r w:rsidRPr="00C36A98">
        <w:rPr>
          <w:rFonts w:cstheme="majorHAnsi"/>
        </w:rPr>
        <w:t xml:space="preserve">który naruszył obowiązki dotyczące płatności podatków, opłat lub składek na ubezpieczenia społeczne lub zdrowotne, co </w:t>
      </w:r>
      <w:r w:rsidR="002F4199" w:rsidRPr="00C36A98">
        <w:rPr>
          <w:rFonts w:cstheme="majorHAnsi"/>
        </w:rPr>
        <w:t>Z</w:t>
      </w:r>
      <w:r w:rsidRPr="00C36A98">
        <w:rPr>
          <w:rFonts w:cstheme="majorHAnsi"/>
        </w:rPr>
        <w:t xml:space="preserve">amawiający jest w stanie wykazać za pomocą stosownych środków dowodowych, z wyjątkiem przypadku, o którym mowa w pkt </w:t>
      </w:r>
      <w:r w:rsidRPr="00C36A98">
        <w:rPr>
          <w:rFonts w:cstheme="majorHAnsi"/>
        </w:rPr>
        <w:fldChar w:fldCharType="begin"/>
      </w:r>
      <w:r w:rsidRPr="00C36A98">
        <w:rPr>
          <w:rFonts w:cstheme="majorHAnsi"/>
        </w:rPr>
        <w:instrText xml:space="preserve"> REF _Ref511211770 \r \h  \* MERGEFORMAT </w:instrText>
      </w:r>
      <w:r w:rsidRPr="00C36A98">
        <w:rPr>
          <w:rFonts w:cstheme="majorHAnsi"/>
        </w:rPr>
      </w:r>
      <w:r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5)</w:t>
      </w:r>
      <w:r w:rsidRPr="00C36A98">
        <w:rPr>
          <w:rFonts w:cstheme="majorHAnsi"/>
        </w:rPr>
        <w:fldChar w:fldCharType="end"/>
      </w:r>
      <w:r w:rsidRPr="00C36A98">
        <w:rPr>
          <w:rFonts w:cstheme="majorHAnsi"/>
        </w:rPr>
        <w:t>, chyba że Wnioskodawca dokonał płatności należnych podatków, opłat lub składek na ubezpieczenia społeczne lub zdrowotne wraz z odsetkami lub grzywnami lub zawarł wiążące porozumienie w sprawie spłaty tych należności</w:t>
      </w:r>
      <w:r w:rsidR="00B931A9" w:rsidRPr="00C36A98">
        <w:rPr>
          <w:rFonts w:cstheme="majorHAnsi"/>
        </w:rPr>
        <w:t>;</w:t>
      </w:r>
    </w:p>
    <w:p w14:paraId="4A3E84E0" w14:textId="6C5F0BB1" w:rsidR="002F4199" w:rsidRPr="00C36A98" w:rsidRDefault="002F4199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r w:rsidRPr="00C36A98">
        <w:rPr>
          <w:rFonts w:cstheme="majorHAnsi"/>
        </w:rPr>
        <w:t>W</w:t>
      </w:r>
      <w:r w:rsidR="006E2DEB" w:rsidRPr="00C36A98">
        <w:rPr>
          <w:rFonts w:cstheme="majorHAnsi"/>
        </w:rPr>
        <w:t>nioskodawców</w:t>
      </w:r>
      <w:r w:rsidR="00B931A9" w:rsidRPr="00C36A98">
        <w:rPr>
          <w:rFonts w:cstheme="majorHAnsi"/>
        </w:rPr>
        <w:t>, którzy należąc do tej samej grupy kapitałowej, w rozumieniu ustawy z dnia 16 lutego 2007 r. o ochronie konkurencji i konsumentów (</w:t>
      </w:r>
      <w:r w:rsidR="006E2DEB" w:rsidRPr="00C36A98">
        <w:rPr>
          <w:rFonts w:cstheme="majorHAnsi"/>
        </w:rPr>
        <w:t>t.</w:t>
      </w:r>
      <w:r w:rsidR="009F1AF4" w:rsidRPr="00C36A98">
        <w:rPr>
          <w:rFonts w:cstheme="majorHAnsi"/>
        </w:rPr>
        <w:t>j</w:t>
      </w:r>
      <w:r w:rsidR="006E2DEB" w:rsidRPr="00C36A98">
        <w:rPr>
          <w:rFonts w:cstheme="majorHAnsi"/>
        </w:rPr>
        <w:t xml:space="preserve">. </w:t>
      </w:r>
      <w:r w:rsidR="00B931A9" w:rsidRPr="00C36A98">
        <w:rPr>
          <w:rFonts w:cstheme="majorHAnsi"/>
        </w:rPr>
        <w:t>Dz. U. z 20</w:t>
      </w:r>
      <w:r w:rsidR="00FD1DEE" w:rsidRPr="00C36A98">
        <w:rPr>
          <w:rFonts w:cstheme="majorHAnsi"/>
        </w:rPr>
        <w:t>2</w:t>
      </w:r>
      <w:r w:rsidR="00C54446" w:rsidRPr="00C36A98">
        <w:rPr>
          <w:rFonts w:cstheme="majorHAnsi"/>
        </w:rPr>
        <w:t>1</w:t>
      </w:r>
      <w:r w:rsidR="00B931A9" w:rsidRPr="00C36A98">
        <w:rPr>
          <w:rFonts w:cstheme="majorHAnsi"/>
        </w:rPr>
        <w:t xml:space="preserve"> r., poz. </w:t>
      </w:r>
      <w:r w:rsidR="00C54446" w:rsidRPr="00C36A98">
        <w:rPr>
          <w:rFonts w:cstheme="majorHAnsi"/>
        </w:rPr>
        <w:t>275</w:t>
      </w:r>
      <w:r w:rsidR="006E2DEB" w:rsidRPr="00C36A98">
        <w:rPr>
          <w:rFonts w:cstheme="majorHAnsi"/>
        </w:rPr>
        <w:t xml:space="preserve"> ze zm.</w:t>
      </w:r>
      <w:r w:rsidR="00EE34F3" w:rsidRPr="00C36A98">
        <w:rPr>
          <w:rFonts w:cstheme="majorHAnsi"/>
        </w:rPr>
        <w:t>) złożyli odrębne W</w:t>
      </w:r>
      <w:r w:rsidR="00B931A9" w:rsidRPr="00C36A98">
        <w:rPr>
          <w:rFonts w:cstheme="majorHAnsi"/>
        </w:rPr>
        <w:t xml:space="preserve">nioski o </w:t>
      </w:r>
      <w:r w:rsidR="006E2DEB" w:rsidRPr="00C36A98">
        <w:rPr>
          <w:rFonts w:cstheme="majorHAnsi"/>
        </w:rPr>
        <w:t xml:space="preserve">przystąpienie </w:t>
      </w:r>
      <w:r w:rsidR="00B931A9" w:rsidRPr="00C36A98">
        <w:rPr>
          <w:rFonts w:cstheme="majorHAnsi"/>
        </w:rPr>
        <w:t>do Postępowania, chyba, że wykażą, że istniejące między nimi powiązania nie prowa</w:t>
      </w:r>
      <w:r w:rsidR="00ED343D" w:rsidRPr="00C36A98">
        <w:rPr>
          <w:rFonts w:cstheme="majorHAnsi"/>
        </w:rPr>
        <w:t>dzą do zakłócenia konkurencji w </w:t>
      </w:r>
      <w:r w:rsidR="00B931A9" w:rsidRPr="00C36A98">
        <w:rPr>
          <w:rFonts w:cstheme="majorHAnsi"/>
        </w:rPr>
        <w:t>Postępowaniu.</w:t>
      </w:r>
      <w:bookmarkEnd w:id="108"/>
    </w:p>
    <w:p w14:paraId="5B7C6009" w14:textId="77777777" w:rsidR="00B22E9C" w:rsidRPr="00C36A98" w:rsidRDefault="00B22E9C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36A98">
        <w:rPr>
          <w:rFonts w:cstheme="majorHAnsi"/>
        </w:rPr>
        <w:t>Wykluczenie Wnioskodawcy następuje:</w:t>
      </w:r>
    </w:p>
    <w:p w14:paraId="4D7D313B" w14:textId="17EE5804" w:rsidR="00B22E9C" w:rsidRPr="00C36A98" w:rsidRDefault="00B22E9C" w:rsidP="00E467D7">
      <w:pPr>
        <w:pStyle w:val="Akapitzlist"/>
        <w:numPr>
          <w:ilvl w:val="1"/>
          <w:numId w:val="33"/>
        </w:numPr>
        <w:spacing w:after="0" w:line="240" w:lineRule="auto"/>
        <w:ind w:left="1276"/>
        <w:jc w:val="both"/>
        <w:rPr>
          <w:rFonts w:cstheme="majorHAnsi"/>
        </w:rPr>
      </w:pPr>
      <w:r w:rsidRPr="00C36A98">
        <w:rPr>
          <w:rFonts w:cstheme="majorHAnsi"/>
        </w:rPr>
        <w:t xml:space="preserve">w przypadkach, o których mowa w ust. </w:t>
      </w:r>
      <w:r w:rsidRPr="00C36A98">
        <w:rPr>
          <w:rFonts w:cstheme="majorHAnsi"/>
        </w:rPr>
        <w:fldChar w:fldCharType="begin"/>
      </w:r>
      <w:r w:rsidRPr="00C36A98">
        <w:rPr>
          <w:rFonts w:cstheme="majorHAnsi"/>
        </w:rPr>
        <w:instrText xml:space="preserve"> REF _Ref511644867 \r \h </w:instrText>
      </w:r>
      <w:r w:rsidR="00A64121" w:rsidRPr="00C36A98">
        <w:rPr>
          <w:rFonts w:cstheme="majorHAnsi"/>
        </w:rPr>
        <w:instrText xml:space="preserve"> \* MERGEFORMAT </w:instrText>
      </w:r>
      <w:r w:rsidRPr="00C36A98">
        <w:rPr>
          <w:rFonts w:cstheme="majorHAnsi"/>
        </w:rPr>
      </w:r>
      <w:r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1</w:t>
      </w:r>
      <w:r w:rsidRPr="00C36A98">
        <w:rPr>
          <w:rFonts w:cstheme="majorHAnsi"/>
        </w:rPr>
        <w:fldChar w:fldCharType="end"/>
      </w:r>
      <w:r w:rsidRPr="00C36A98">
        <w:rPr>
          <w:rFonts w:cstheme="majorHAnsi"/>
        </w:rPr>
        <w:t xml:space="preserve"> pkt </w:t>
      </w:r>
      <w:r w:rsidR="007055BA" w:rsidRPr="00C36A98">
        <w:rPr>
          <w:rFonts w:cstheme="majorHAnsi"/>
        </w:rPr>
        <w:fldChar w:fldCharType="begin"/>
      </w:r>
      <w:r w:rsidR="007055BA" w:rsidRPr="00C36A98">
        <w:rPr>
          <w:rFonts w:cstheme="majorHAnsi"/>
        </w:rPr>
        <w:instrText xml:space="preserve"> REF _Ref511941705 \n \h </w:instrText>
      </w:r>
      <w:r w:rsidR="00A64121" w:rsidRPr="00C36A98">
        <w:rPr>
          <w:rFonts w:cstheme="majorHAnsi"/>
        </w:rPr>
        <w:instrText xml:space="preserve"> \* MERGEFORMAT </w:instrText>
      </w:r>
      <w:r w:rsidR="007055BA" w:rsidRPr="00C36A98">
        <w:rPr>
          <w:rFonts w:cstheme="majorHAnsi"/>
        </w:rPr>
      </w:r>
      <w:r w:rsidR="007055BA"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3)</w:t>
      </w:r>
      <w:r w:rsidR="007055BA" w:rsidRPr="00C36A98">
        <w:rPr>
          <w:rFonts w:cstheme="majorHAnsi"/>
        </w:rPr>
        <w:fldChar w:fldCharType="end"/>
      </w:r>
      <w:r w:rsidRPr="00C36A98">
        <w:rPr>
          <w:rFonts w:cstheme="majorHAnsi"/>
        </w:rPr>
        <w:t xml:space="preserve"> lit. </w:t>
      </w:r>
      <w:r w:rsidRPr="00C36A98">
        <w:rPr>
          <w:rFonts w:cstheme="majorHAnsi"/>
        </w:rPr>
        <w:fldChar w:fldCharType="begin"/>
      </w:r>
      <w:r w:rsidRPr="00C36A98">
        <w:rPr>
          <w:rFonts w:cstheme="majorHAnsi"/>
        </w:rPr>
        <w:instrText xml:space="preserve"> REF _Ref511644886 \r \h </w:instrText>
      </w:r>
      <w:r w:rsidR="00A64121" w:rsidRPr="00C36A98">
        <w:rPr>
          <w:rFonts w:cstheme="majorHAnsi"/>
        </w:rPr>
        <w:instrText xml:space="preserve"> \* MERGEFORMAT </w:instrText>
      </w:r>
      <w:r w:rsidRPr="00C36A98">
        <w:rPr>
          <w:rFonts w:cstheme="majorHAnsi"/>
        </w:rPr>
      </w:r>
      <w:r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a)</w:t>
      </w:r>
      <w:r w:rsidRPr="00C36A98">
        <w:rPr>
          <w:rFonts w:cstheme="majorHAnsi"/>
        </w:rPr>
        <w:fldChar w:fldCharType="end"/>
      </w:r>
      <w:r w:rsidRPr="00C36A98">
        <w:rPr>
          <w:rFonts w:cstheme="majorHAnsi"/>
        </w:rPr>
        <w:t xml:space="preserve"> - </w:t>
      </w:r>
      <w:r w:rsidRPr="00C36A98">
        <w:rPr>
          <w:rFonts w:cstheme="majorHAnsi"/>
        </w:rPr>
        <w:fldChar w:fldCharType="begin"/>
      </w:r>
      <w:r w:rsidRPr="00C36A98">
        <w:rPr>
          <w:rFonts w:cstheme="majorHAnsi"/>
        </w:rPr>
        <w:instrText xml:space="preserve"> REF _Ref511644888 \r \h </w:instrText>
      </w:r>
      <w:r w:rsidR="00A64121" w:rsidRPr="00C36A98">
        <w:rPr>
          <w:rFonts w:cstheme="majorHAnsi"/>
        </w:rPr>
        <w:instrText xml:space="preserve"> \* MERGEFORMAT </w:instrText>
      </w:r>
      <w:r w:rsidRPr="00C36A98">
        <w:rPr>
          <w:rFonts w:cstheme="majorHAnsi"/>
        </w:rPr>
      </w:r>
      <w:r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c)</w:t>
      </w:r>
      <w:r w:rsidRPr="00C36A98">
        <w:rPr>
          <w:rFonts w:cstheme="majorHAnsi"/>
        </w:rPr>
        <w:fldChar w:fldCharType="end"/>
      </w:r>
      <w:r w:rsidRPr="00C36A98">
        <w:rPr>
          <w:rFonts w:cstheme="majorHAnsi"/>
        </w:rPr>
        <w:t xml:space="preserve"> oraz pkt </w:t>
      </w:r>
      <w:r w:rsidRPr="00C36A98">
        <w:rPr>
          <w:rFonts w:cstheme="majorHAnsi"/>
        </w:rPr>
        <w:fldChar w:fldCharType="begin"/>
      </w:r>
      <w:r w:rsidRPr="00C36A98">
        <w:rPr>
          <w:rFonts w:cstheme="majorHAnsi"/>
        </w:rPr>
        <w:instrText xml:space="preserve"> REF _Ref511644953 \r \h </w:instrText>
      </w:r>
      <w:r w:rsidR="00A64121" w:rsidRPr="00C36A98">
        <w:rPr>
          <w:rFonts w:cstheme="majorHAnsi"/>
        </w:rPr>
        <w:instrText xml:space="preserve"> \* MERGEFORMAT </w:instrText>
      </w:r>
      <w:r w:rsidRPr="00C36A98">
        <w:rPr>
          <w:rFonts w:cstheme="majorHAnsi"/>
        </w:rPr>
      </w:r>
      <w:r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4)</w:t>
      </w:r>
      <w:r w:rsidRPr="00C36A98">
        <w:rPr>
          <w:rFonts w:cstheme="majorHAnsi"/>
        </w:rPr>
        <w:fldChar w:fldCharType="end"/>
      </w:r>
      <w:r w:rsidRPr="00C36A98">
        <w:rPr>
          <w:rFonts w:cstheme="majorHAnsi"/>
        </w:rPr>
        <w:t xml:space="preserve"> gdy osoba, o której mowa w tych przepisach została skazana za przestępstwo wymienione w ust. </w:t>
      </w:r>
      <w:r w:rsidRPr="00C36A98">
        <w:rPr>
          <w:rFonts w:cstheme="majorHAnsi"/>
        </w:rPr>
        <w:fldChar w:fldCharType="begin"/>
      </w:r>
      <w:r w:rsidRPr="00C36A98">
        <w:rPr>
          <w:rFonts w:cstheme="majorHAnsi"/>
        </w:rPr>
        <w:instrText xml:space="preserve"> REF _Ref511644867 \r \h </w:instrText>
      </w:r>
      <w:r w:rsidR="00A64121" w:rsidRPr="00C36A98">
        <w:rPr>
          <w:rFonts w:cstheme="majorHAnsi"/>
        </w:rPr>
        <w:instrText xml:space="preserve"> \* MERGEFORMAT </w:instrText>
      </w:r>
      <w:r w:rsidRPr="00C36A98">
        <w:rPr>
          <w:rFonts w:cstheme="majorHAnsi"/>
        </w:rPr>
      </w:r>
      <w:r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1</w:t>
      </w:r>
      <w:r w:rsidRPr="00C36A98">
        <w:rPr>
          <w:rFonts w:cstheme="majorHAnsi"/>
        </w:rPr>
        <w:fldChar w:fldCharType="end"/>
      </w:r>
      <w:r w:rsidRPr="00C36A98">
        <w:rPr>
          <w:rFonts w:cstheme="majorHAnsi"/>
        </w:rPr>
        <w:t xml:space="preserve"> pkt </w:t>
      </w:r>
      <w:r w:rsidR="007055BA" w:rsidRPr="00C36A98">
        <w:rPr>
          <w:rFonts w:cstheme="majorHAnsi"/>
        </w:rPr>
        <w:fldChar w:fldCharType="begin"/>
      </w:r>
      <w:r w:rsidR="007055BA" w:rsidRPr="00C36A98">
        <w:rPr>
          <w:rFonts w:cstheme="majorHAnsi"/>
        </w:rPr>
        <w:instrText xml:space="preserve"> REF _Ref511941705 \n \h </w:instrText>
      </w:r>
      <w:r w:rsidR="00A64121" w:rsidRPr="00C36A98">
        <w:rPr>
          <w:rFonts w:cstheme="majorHAnsi"/>
        </w:rPr>
        <w:instrText xml:space="preserve"> \* MERGEFORMAT </w:instrText>
      </w:r>
      <w:r w:rsidR="007055BA" w:rsidRPr="00C36A98">
        <w:rPr>
          <w:rFonts w:cstheme="majorHAnsi"/>
        </w:rPr>
      </w:r>
      <w:r w:rsidR="007055BA"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3)</w:t>
      </w:r>
      <w:r w:rsidR="007055BA" w:rsidRPr="00C36A98">
        <w:rPr>
          <w:rFonts w:cstheme="majorHAnsi"/>
        </w:rPr>
        <w:fldChar w:fldCharType="end"/>
      </w:r>
      <w:r w:rsidRPr="00C36A98">
        <w:rPr>
          <w:rFonts w:cstheme="majorHAnsi"/>
        </w:rPr>
        <w:t xml:space="preserve"> lit. </w:t>
      </w:r>
      <w:r w:rsidRPr="00C36A98">
        <w:rPr>
          <w:rFonts w:cstheme="majorHAnsi"/>
        </w:rPr>
        <w:fldChar w:fldCharType="begin"/>
      </w:r>
      <w:r w:rsidRPr="00C36A98">
        <w:rPr>
          <w:rFonts w:cstheme="majorHAnsi"/>
        </w:rPr>
        <w:instrText xml:space="preserve"> REF _Ref511644886 \r \h </w:instrText>
      </w:r>
      <w:r w:rsidR="00A64121" w:rsidRPr="00C36A98">
        <w:rPr>
          <w:rFonts w:cstheme="majorHAnsi"/>
        </w:rPr>
        <w:instrText xml:space="preserve"> \* MERGEFORMAT </w:instrText>
      </w:r>
      <w:r w:rsidRPr="00C36A98">
        <w:rPr>
          <w:rFonts w:cstheme="majorHAnsi"/>
        </w:rPr>
      </w:r>
      <w:r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a)</w:t>
      </w:r>
      <w:r w:rsidRPr="00C36A98">
        <w:rPr>
          <w:rFonts w:cstheme="majorHAnsi"/>
        </w:rPr>
        <w:fldChar w:fldCharType="end"/>
      </w:r>
      <w:r w:rsidRPr="00C36A98">
        <w:rPr>
          <w:rFonts w:cstheme="majorHAnsi"/>
        </w:rPr>
        <w:t>-</w:t>
      </w:r>
      <w:r w:rsidRPr="00C36A98">
        <w:rPr>
          <w:rFonts w:cstheme="majorHAnsi"/>
        </w:rPr>
        <w:fldChar w:fldCharType="begin"/>
      </w:r>
      <w:r w:rsidRPr="00C36A98">
        <w:rPr>
          <w:rFonts w:cstheme="majorHAnsi"/>
        </w:rPr>
        <w:instrText xml:space="preserve"> REF _Ref511644888 \r \h </w:instrText>
      </w:r>
      <w:r w:rsidR="00A64121" w:rsidRPr="00C36A98">
        <w:rPr>
          <w:rFonts w:cstheme="majorHAnsi"/>
        </w:rPr>
        <w:instrText xml:space="preserve"> \* MERGEFORMAT </w:instrText>
      </w:r>
      <w:r w:rsidRPr="00C36A98">
        <w:rPr>
          <w:rFonts w:cstheme="majorHAnsi"/>
        </w:rPr>
      </w:r>
      <w:r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c)</w:t>
      </w:r>
      <w:r w:rsidRPr="00C36A98">
        <w:rPr>
          <w:rFonts w:cstheme="majorHAnsi"/>
        </w:rPr>
        <w:fldChar w:fldCharType="end"/>
      </w:r>
      <w:r w:rsidRPr="00C36A98">
        <w:rPr>
          <w:rFonts w:cstheme="majorHAnsi"/>
        </w:rPr>
        <w:t>, jeżeli nie upłynęło 5 lat od dnia uprawomocnienia się wyroku potwierdzającego zaistnienie jednej z podstaw wykluczenia, chyba że w tym wyroku został określony inny okres wykluczenia;</w:t>
      </w:r>
    </w:p>
    <w:p w14:paraId="56D676DB" w14:textId="77777777" w:rsidR="00B22E9C" w:rsidRPr="00C36A98" w:rsidRDefault="00B22E9C" w:rsidP="00E467D7">
      <w:pPr>
        <w:pStyle w:val="Akapitzlist"/>
        <w:numPr>
          <w:ilvl w:val="1"/>
          <w:numId w:val="33"/>
        </w:numPr>
        <w:spacing w:after="0" w:line="240" w:lineRule="auto"/>
        <w:ind w:left="1276"/>
        <w:jc w:val="both"/>
        <w:rPr>
          <w:rFonts w:cstheme="majorHAnsi"/>
        </w:rPr>
      </w:pPr>
      <w:r w:rsidRPr="00C36A98">
        <w:rPr>
          <w:rFonts w:cstheme="majorHAnsi"/>
        </w:rPr>
        <w:t>w przypadkach, o których mowa:</w:t>
      </w:r>
    </w:p>
    <w:p w14:paraId="7C9A81E7" w14:textId="62084560" w:rsidR="00B22E9C" w:rsidRPr="00C36A98" w:rsidRDefault="00B22E9C" w:rsidP="00E467D7">
      <w:pPr>
        <w:pStyle w:val="Akapitzlist"/>
        <w:numPr>
          <w:ilvl w:val="2"/>
          <w:numId w:val="33"/>
        </w:numPr>
        <w:spacing w:after="0" w:line="240" w:lineRule="auto"/>
        <w:ind w:left="1560"/>
        <w:jc w:val="both"/>
        <w:rPr>
          <w:rFonts w:cstheme="majorHAnsi"/>
        </w:rPr>
      </w:pPr>
      <w:r w:rsidRPr="00C36A98">
        <w:rPr>
          <w:rFonts w:cstheme="majorHAnsi"/>
        </w:rPr>
        <w:t>w</w:t>
      </w:r>
      <w:r w:rsidR="00DD4E56" w:rsidRPr="00C36A98">
        <w:rPr>
          <w:rFonts w:cstheme="majorHAnsi"/>
        </w:rPr>
        <w:t xml:space="preserve"> </w:t>
      </w:r>
      <w:r w:rsidRPr="00C36A98">
        <w:rPr>
          <w:rFonts w:cstheme="majorHAnsi"/>
        </w:rPr>
        <w:t xml:space="preserve">ust. </w:t>
      </w:r>
      <w:r w:rsidRPr="00C36A98">
        <w:rPr>
          <w:rFonts w:cstheme="majorHAnsi"/>
        </w:rPr>
        <w:fldChar w:fldCharType="begin"/>
      </w:r>
      <w:r w:rsidRPr="00C36A98">
        <w:rPr>
          <w:rFonts w:cstheme="majorHAnsi"/>
        </w:rPr>
        <w:instrText xml:space="preserve"> REF _Ref511644867 \r \h </w:instrText>
      </w:r>
      <w:r w:rsidR="00A64121" w:rsidRPr="00C36A98">
        <w:rPr>
          <w:rFonts w:cstheme="majorHAnsi"/>
        </w:rPr>
        <w:instrText xml:space="preserve"> \* MERGEFORMAT </w:instrText>
      </w:r>
      <w:r w:rsidRPr="00C36A98">
        <w:rPr>
          <w:rFonts w:cstheme="majorHAnsi"/>
        </w:rPr>
      </w:r>
      <w:r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1</w:t>
      </w:r>
      <w:r w:rsidRPr="00C36A98">
        <w:rPr>
          <w:rFonts w:cstheme="majorHAnsi"/>
        </w:rPr>
        <w:fldChar w:fldCharType="end"/>
      </w:r>
      <w:r w:rsidRPr="00C36A98">
        <w:rPr>
          <w:rFonts w:cstheme="majorHAnsi"/>
        </w:rPr>
        <w:t xml:space="preserve"> pkt </w:t>
      </w:r>
      <w:r w:rsidR="007055BA" w:rsidRPr="00C36A98">
        <w:rPr>
          <w:rFonts w:cstheme="majorHAnsi"/>
        </w:rPr>
        <w:fldChar w:fldCharType="begin"/>
      </w:r>
      <w:r w:rsidR="007055BA" w:rsidRPr="00C36A98">
        <w:rPr>
          <w:rFonts w:cstheme="majorHAnsi"/>
        </w:rPr>
        <w:instrText xml:space="preserve"> REF _Ref511941705 \n \h </w:instrText>
      </w:r>
      <w:r w:rsidR="00A64121" w:rsidRPr="00C36A98">
        <w:rPr>
          <w:rFonts w:cstheme="majorHAnsi"/>
        </w:rPr>
        <w:instrText xml:space="preserve"> \* MERGEFORMAT </w:instrText>
      </w:r>
      <w:r w:rsidR="007055BA" w:rsidRPr="00C36A98">
        <w:rPr>
          <w:rFonts w:cstheme="majorHAnsi"/>
        </w:rPr>
      </w:r>
      <w:r w:rsidR="007055BA"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3)</w:t>
      </w:r>
      <w:r w:rsidR="007055BA" w:rsidRPr="00C36A98">
        <w:rPr>
          <w:rFonts w:cstheme="majorHAnsi"/>
        </w:rPr>
        <w:fldChar w:fldCharType="end"/>
      </w:r>
      <w:r w:rsidRPr="00C36A98">
        <w:rPr>
          <w:rFonts w:cstheme="majorHAnsi"/>
        </w:rPr>
        <w:t xml:space="preserve"> lit. </w:t>
      </w:r>
      <w:r w:rsidRPr="00C36A98">
        <w:rPr>
          <w:rFonts w:cstheme="majorHAnsi"/>
        </w:rPr>
        <w:fldChar w:fldCharType="begin"/>
      </w:r>
      <w:r w:rsidRPr="00C36A98">
        <w:rPr>
          <w:rFonts w:cstheme="majorHAnsi"/>
        </w:rPr>
        <w:instrText xml:space="preserve"> REF _Ref511645061 \r \h </w:instrText>
      </w:r>
      <w:r w:rsidR="00A64121" w:rsidRPr="00C36A98">
        <w:rPr>
          <w:rFonts w:cstheme="majorHAnsi"/>
        </w:rPr>
        <w:instrText xml:space="preserve"> \* MERGEFORMAT </w:instrText>
      </w:r>
      <w:r w:rsidRPr="00C36A98">
        <w:rPr>
          <w:rFonts w:cstheme="majorHAnsi"/>
        </w:rPr>
      </w:r>
      <w:r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d)</w:t>
      </w:r>
      <w:r w:rsidRPr="00C36A98">
        <w:rPr>
          <w:rFonts w:cstheme="majorHAnsi"/>
        </w:rPr>
        <w:fldChar w:fldCharType="end"/>
      </w:r>
      <w:r w:rsidRPr="00C36A98">
        <w:rPr>
          <w:rFonts w:cstheme="majorHAnsi"/>
        </w:rPr>
        <w:t xml:space="preserve"> i pkt </w:t>
      </w:r>
      <w:r w:rsidRPr="00C36A98">
        <w:rPr>
          <w:rFonts w:cstheme="majorHAnsi"/>
        </w:rPr>
        <w:fldChar w:fldCharType="begin"/>
      </w:r>
      <w:r w:rsidRPr="00C36A98">
        <w:rPr>
          <w:rFonts w:cstheme="majorHAnsi"/>
        </w:rPr>
        <w:instrText xml:space="preserve"> REF _Ref511644953 \r \h </w:instrText>
      </w:r>
      <w:r w:rsidR="00A64121" w:rsidRPr="00C36A98">
        <w:rPr>
          <w:rFonts w:cstheme="majorHAnsi"/>
        </w:rPr>
        <w:instrText xml:space="preserve"> \* MERGEFORMAT </w:instrText>
      </w:r>
      <w:r w:rsidRPr="00C36A98">
        <w:rPr>
          <w:rFonts w:cstheme="majorHAnsi"/>
        </w:rPr>
      </w:r>
      <w:r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4)</w:t>
      </w:r>
      <w:r w:rsidRPr="00C36A98">
        <w:rPr>
          <w:rFonts w:cstheme="majorHAnsi"/>
        </w:rPr>
        <w:fldChar w:fldCharType="end"/>
      </w:r>
      <w:r w:rsidRPr="00C36A98">
        <w:rPr>
          <w:rFonts w:cstheme="majorHAnsi"/>
        </w:rPr>
        <w:t xml:space="preserve">, gdy osoba, o której mowa w tych przepisach, została skazana za przestępstwo wymienione w ust. </w:t>
      </w:r>
      <w:r w:rsidRPr="00C36A98">
        <w:rPr>
          <w:rFonts w:cstheme="majorHAnsi"/>
        </w:rPr>
        <w:fldChar w:fldCharType="begin"/>
      </w:r>
      <w:r w:rsidRPr="00C36A98">
        <w:rPr>
          <w:rFonts w:cstheme="majorHAnsi"/>
        </w:rPr>
        <w:instrText xml:space="preserve"> REF _Ref511644867 \r \h </w:instrText>
      </w:r>
      <w:r w:rsidR="00A64121" w:rsidRPr="00C36A98">
        <w:rPr>
          <w:rFonts w:cstheme="majorHAnsi"/>
        </w:rPr>
        <w:instrText xml:space="preserve"> \* MERGEFORMAT </w:instrText>
      </w:r>
      <w:r w:rsidRPr="00C36A98">
        <w:rPr>
          <w:rFonts w:cstheme="majorHAnsi"/>
        </w:rPr>
      </w:r>
      <w:r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1</w:t>
      </w:r>
      <w:r w:rsidRPr="00C36A98">
        <w:rPr>
          <w:rFonts w:cstheme="majorHAnsi"/>
        </w:rPr>
        <w:fldChar w:fldCharType="end"/>
      </w:r>
      <w:r w:rsidRPr="00C36A98">
        <w:rPr>
          <w:rFonts w:cstheme="majorHAnsi"/>
        </w:rPr>
        <w:t xml:space="preserve"> pkt </w:t>
      </w:r>
      <w:r w:rsidR="007055BA" w:rsidRPr="00C36A98">
        <w:rPr>
          <w:rFonts w:cstheme="majorHAnsi"/>
        </w:rPr>
        <w:fldChar w:fldCharType="begin"/>
      </w:r>
      <w:r w:rsidR="007055BA" w:rsidRPr="00C36A98">
        <w:rPr>
          <w:rFonts w:cstheme="majorHAnsi"/>
        </w:rPr>
        <w:instrText xml:space="preserve"> REF _Ref511941705 \n \h </w:instrText>
      </w:r>
      <w:r w:rsidR="00A64121" w:rsidRPr="00C36A98">
        <w:rPr>
          <w:rFonts w:cstheme="majorHAnsi"/>
        </w:rPr>
        <w:instrText xml:space="preserve"> \* MERGEFORMAT </w:instrText>
      </w:r>
      <w:r w:rsidR="007055BA" w:rsidRPr="00C36A98">
        <w:rPr>
          <w:rFonts w:cstheme="majorHAnsi"/>
        </w:rPr>
      </w:r>
      <w:r w:rsidR="007055BA"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3)</w:t>
      </w:r>
      <w:r w:rsidR="007055BA" w:rsidRPr="00C36A98">
        <w:rPr>
          <w:rFonts w:cstheme="majorHAnsi"/>
        </w:rPr>
        <w:fldChar w:fldCharType="end"/>
      </w:r>
      <w:r w:rsidRPr="00C36A98">
        <w:rPr>
          <w:rFonts w:cstheme="majorHAnsi"/>
        </w:rPr>
        <w:t xml:space="preserve"> lit. </w:t>
      </w:r>
      <w:r w:rsidRPr="00C36A98">
        <w:rPr>
          <w:rFonts w:cstheme="majorHAnsi"/>
        </w:rPr>
        <w:fldChar w:fldCharType="begin"/>
      </w:r>
      <w:r w:rsidRPr="00C36A98">
        <w:rPr>
          <w:rFonts w:cstheme="majorHAnsi"/>
        </w:rPr>
        <w:instrText xml:space="preserve"> REF _Ref511645061 \r \h </w:instrText>
      </w:r>
      <w:r w:rsidR="00A64121" w:rsidRPr="00C36A98">
        <w:rPr>
          <w:rFonts w:cstheme="majorHAnsi"/>
        </w:rPr>
        <w:instrText xml:space="preserve"> \* MERGEFORMAT </w:instrText>
      </w:r>
      <w:r w:rsidRPr="00C36A98">
        <w:rPr>
          <w:rFonts w:cstheme="majorHAnsi"/>
        </w:rPr>
      </w:r>
      <w:r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d)</w:t>
      </w:r>
      <w:r w:rsidRPr="00C36A98">
        <w:rPr>
          <w:rFonts w:cstheme="majorHAnsi"/>
        </w:rPr>
        <w:fldChar w:fldCharType="end"/>
      </w:r>
      <w:r w:rsidRPr="00C36A98">
        <w:rPr>
          <w:rFonts w:cstheme="majorHAnsi"/>
        </w:rPr>
        <w:t>,</w:t>
      </w:r>
    </w:p>
    <w:p w14:paraId="4E766CA9" w14:textId="6CA01A7F" w:rsidR="00B22E9C" w:rsidRPr="00C36A98" w:rsidRDefault="00B22E9C" w:rsidP="00E467D7">
      <w:pPr>
        <w:pStyle w:val="Akapitzlist"/>
        <w:numPr>
          <w:ilvl w:val="2"/>
          <w:numId w:val="33"/>
        </w:numPr>
        <w:spacing w:after="0" w:line="240" w:lineRule="auto"/>
        <w:ind w:left="1560"/>
        <w:jc w:val="both"/>
        <w:rPr>
          <w:rFonts w:cstheme="majorHAnsi"/>
        </w:rPr>
      </w:pPr>
      <w:r w:rsidRPr="00C36A98">
        <w:rPr>
          <w:rFonts w:cstheme="majorHAnsi"/>
        </w:rPr>
        <w:t xml:space="preserve">w ust. </w:t>
      </w:r>
      <w:r w:rsidRPr="00C36A98">
        <w:rPr>
          <w:rFonts w:cstheme="majorHAnsi"/>
        </w:rPr>
        <w:fldChar w:fldCharType="begin"/>
      </w:r>
      <w:r w:rsidRPr="00C36A98">
        <w:rPr>
          <w:rFonts w:cstheme="majorHAnsi"/>
        </w:rPr>
        <w:instrText xml:space="preserve"> REF _Ref511644867 \r \h </w:instrText>
      </w:r>
      <w:r w:rsidR="00A64121" w:rsidRPr="00C36A98">
        <w:rPr>
          <w:rFonts w:cstheme="majorHAnsi"/>
        </w:rPr>
        <w:instrText xml:space="preserve"> \* MERGEFORMAT </w:instrText>
      </w:r>
      <w:r w:rsidRPr="00C36A98">
        <w:rPr>
          <w:rFonts w:cstheme="majorHAnsi"/>
        </w:rPr>
      </w:r>
      <w:r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1</w:t>
      </w:r>
      <w:r w:rsidRPr="00C36A98">
        <w:rPr>
          <w:rFonts w:cstheme="majorHAnsi"/>
        </w:rPr>
        <w:fldChar w:fldCharType="end"/>
      </w:r>
      <w:r w:rsidRPr="00C36A98">
        <w:rPr>
          <w:rFonts w:cstheme="majorHAnsi"/>
        </w:rPr>
        <w:t xml:space="preserve"> pkt </w:t>
      </w:r>
      <w:r w:rsidRPr="00C36A98">
        <w:rPr>
          <w:rFonts w:cstheme="majorHAnsi"/>
        </w:rPr>
        <w:fldChar w:fldCharType="begin"/>
      </w:r>
      <w:r w:rsidRPr="00C36A98">
        <w:rPr>
          <w:rFonts w:cstheme="majorHAnsi"/>
        </w:rPr>
        <w:instrText xml:space="preserve"> REF _Ref511211770 \r \h </w:instrText>
      </w:r>
      <w:r w:rsidR="00A64121" w:rsidRPr="00C36A98">
        <w:rPr>
          <w:rFonts w:cstheme="majorHAnsi"/>
        </w:rPr>
        <w:instrText xml:space="preserve"> \* MERGEFORMAT </w:instrText>
      </w:r>
      <w:r w:rsidRPr="00C36A98">
        <w:rPr>
          <w:rFonts w:cstheme="majorHAnsi"/>
        </w:rPr>
      </w:r>
      <w:r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5)</w:t>
      </w:r>
      <w:r w:rsidRPr="00C36A98">
        <w:rPr>
          <w:rFonts w:cstheme="majorHAnsi"/>
        </w:rPr>
        <w:fldChar w:fldCharType="end"/>
      </w:r>
    </w:p>
    <w:p w14:paraId="30335F0B" w14:textId="3D8028B4" w:rsidR="00B22E9C" w:rsidRPr="00C36A98" w:rsidRDefault="00B22E9C" w:rsidP="00B22E9C">
      <w:pPr>
        <w:pStyle w:val="Akapitzlist"/>
        <w:spacing w:after="0" w:line="240" w:lineRule="auto"/>
        <w:jc w:val="both"/>
        <w:rPr>
          <w:rFonts w:cstheme="majorHAnsi"/>
        </w:rPr>
      </w:pPr>
      <w:r w:rsidRPr="00C36A98">
        <w:rPr>
          <w:rFonts w:cstheme="majorHAnsi"/>
        </w:rPr>
        <w:t xml:space="preserve">- jeżeli nie upłynęły 3 lata od dnia odpowiednio uprawomocnienia się wyroku potwierdzającego zaistnienie jednej z podstaw wykluczenia, chyba że w tym wyroku został określony inny okres wykluczenia lub od </w:t>
      </w:r>
      <w:r w:rsidR="007F4DB2" w:rsidRPr="00C36A98">
        <w:rPr>
          <w:rFonts w:cstheme="majorHAnsi"/>
        </w:rPr>
        <w:t>dnia,</w:t>
      </w:r>
      <w:r w:rsidRPr="00C36A98">
        <w:rPr>
          <w:rFonts w:cstheme="majorHAnsi"/>
        </w:rPr>
        <w:t xml:space="preserve"> w którym decyzja potwierdzająca zaistnienie jednej z podstaw wykluczenia stała się ostateczna;</w:t>
      </w:r>
    </w:p>
    <w:p w14:paraId="3DD2060F" w14:textId="29132B38" w:rsidR="00B22E9C" w:rsidRPr="00C36A98" w:rsidRDefault="00B22E9C" w:rsidP="00E467D7">
      <w:pPr>
        <w:pStyle w:val="Akapitzlist"/>
        <w:numPr>
          <w:ilvl w:val="1"/>
          <w:numId w:val="33"/>
        </w:numPr>
        <w:spacing w:after="0" w:line="240" w:lineRule="auto"/>
        <w:jc w:val="both"/>
        <w:rPr>
          <w:rFonts w:cstheme="majorHAnsi"/>
        </w:rPr>
      </w:pPr>
      <w:r w:rsidRPr="00C36A98">
        <w:rPr>
          <w:rFonts w:cstheme="majorHAnsi"/>
        </w:rPr>
        <w:t xml:space="preserve">w przypadkach, o których mowa w ust. </w:t>
      </w:r>
      <w:r w:rsidRPr="00C36A98">
        <w:rPr>
          <w:rFonts w:cstheme="majorHAnsi"/>
        </w:rPr>
        <w:fldChar w:fldCharType="begin"/>
      </w:r>
      <w:r w:rsidRPr="00C36A98">
        <w:rPr>
          <w:rFonts w:cstheme="majorHAnsi"/>
        </w:rPr>
        <w:instrText xml:space="preserve"> REF _Ref511644867 \r \h </w:instrText>
      </w:r>
      <w:r w:rsidR="00A64121" w:rsidRPr="00C36A98">
        <w:rPr>
          <w:rFonts w:cstheme="majorHAnsi"/>
        </w:rPr>
        <w:instrText xml:space="preserve"> \* MERGEFORMAT </w:instrText>
      </w:r>
      <w:r w:rsidRPr="00C36A98">
        <w:rPr>
          <w:rFonts w:cstheme="majorHAnsi"/>
        </w:rPr>
      </w:r>
      <w:r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1</w:t>
      </w:r>
      <w:r w:rsidRPr="00C36A98">
        <w:rPr>
          <w:rFonts w:cstheme="majorHAnsi"/>
        </w:rPr>
        <w:fldChar w:fldCharType="end"/>
      </w:r>
      <w:r w:rsidR="00DD4E56" w:rsidRPr="00C36A98">
        <w:rPr>
          <w:rFonts w:cstheme="majorHAnsi"/>
        </w:rPr>
        <w:t xml:space="preserve"> </w:t>
      </w:r>
      <w:r w:rsidRPr="00C36A98">
        <w:rPr>
          <w:rFonts w:cstheme="majorHAnsi"/>
        </w:rPr>
        <w:t xml:space="preserve">pkt </w:t>
      </w:r>
      <w:r w:rsidRPr="00C36A98">
        <w:rPr>
          <w:rFonts w:cstheme="majorHAnsi"/>
        </w:rPr>
        <w:fldChar w:fldCharType="begin"/>
      </w:r>
      <w:r w:rsidRPr="00C36A98">
        <w:rPr>
          <w:rFonts w:cstheme="majorHAnsi"/>
        </w:rPr>
        <w:instrText xml:space="preserve"> REF _Ref511645251 \r \h </w:instrText>
      </w:r>
      <w:r w:rsidR="00A64121" w:rsidRPr="00C36A98">
        <w:rPr>
          <w:rFonts w:cstheme="majorHAnsi"/>
        </w:rPr>
        <w:instrText xml:space="preserve"> \* MERGEFORMAT </w:instrText>
      </w:r>
      <w:r w:rsidRPr="00C36A98">
        <w:rPr>
          <w:rFonts w:cstheme="majorHAnsi"/>
        </w:rPr>
      </w:r>
      <w:r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7)</w:t>
      </w:r>
      <w:r w:rsidRPr="00C36A98">
        <w:rPr>
          <w:rFonts w:cstheme="majorHAnsi"/>
        </w:rPr>
        <w:fldChar w:fldCharType="end"/>
      </w:r>
      <w:r w:rsidRPr="00C36A98">
        <w:rPr>
          <w:rFonts w:cstheme="majorHAnsi"/>
        </w:rPr>
        <w:t>, jeżeli nie upłynęły 3 lata od dnia zaistnienia zdarzenia będącego podstawą wykluczenia;</w:t>
      </w:r>
    </w:p>
    <w:p w14:paraId="3D3F37DA" w14:textId="2A62684E" w:rsidR="00B22E9C" w:rsidRPr="00C36A98" w:rsidRDefault="00B22E9C" w:rsidP="00E467D7">
      <w:pPr>
        <w:pStyle w:val="Akapitzlist"/>
        <w:numPr>
          <w:ilvl w:val="1"/>
          <w:numId w:val="33"/>
        </w:numPr>
        <w:spacing w:after="0" w:line="240" w:lineRule="auto"/>
        <w:jc w:val="both"/>
        <w:rPr>
          <w:rFonts w:cstheme="majorHAnsi"/>
        </w:rPr>
      </w:pPr>
      <w:r w:rsidRPr="00C36A98">
        <w:rPr>
          <w:rFonts w:cstheme="majorHAnsi"/>
        </w:rPr>
        <w:t xml:space="preserve">w przypadku, o którym mowa w ust. </w:t>
      </w:r>
      <w:r w:rsidRPr="00C36A98">
        <w:rPr>
          <w:rFonts w:cstheme="majorHAnsi"/>
        </w:rPr>
        <w:fldChar w:fldCharType="begin"/>
      </w:r>
      <w:r w:rsidRPr="00C36A98">
        <w:rPr>
          <w:rFonts w:cstheme="majorHAnsi"/>
        </w:rPr>
        <w:instrText xml:space="preserve"> REF _Ref511644867 \r \h </w:instrText>
      </w:r>
      <w:r w:rsidR="00A64121" w:rsidRPr="00C36A98">
        <w:rPr>
          <w:rFonts w:cstheme="majorHAnsi"/>
        </w:rPr>
        <w:instrText xml:space="preserve"> \* MERGEFORMAT </w:instrText>
      </w:r>
      <w:r w:rsidRPr="00C36A98">
        <w:rPr>
          <w:rFonts w:cstheme="majorHAnsi"/>
        </w:rPr>
      </w:r>
      <w:r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1</w:t>
      </w:r>
      <w:r w:rsidRPr="00C36A98">
        <w:rPr>
          <w:rFonts w:cstheme="majorHAnsi"/>
        </w:rPr>
        <w:fldChar w:fldCharType="end"/>
      </w:r>
      <w:r w:rsidR="00DD4E56" w:rsidRPr="00C36A98">
        <w:rPr>
          <w:rFonts w:cstheme="majorHAnsi"/>
        </w:rPr>
        <w:t xml:space="preserve"> </w:t>
      </w:r>
      <w:r w:rsidRPr="00C36A98">
        <w:rPr>
          <w:rFonts w:cstheme="majorHAnsi"/>
        </w:rPr>
        <w:t xml:space="preserve">pkt </w:t>
      </w:r>
      <w:r w:rsidRPr="00C36A98">
        <w:rPr>
          <w:rFonts w:cstheme="majorHAnsi"/>
        </w:rPr>
        <w:fldChar w:fldCharType="begin"/>
      </w:r>
      <w:r w:rsidRPr="00C36A98">
        <w:rPr>
          <w:rFonts w:cstheme="majorHAnsi"/>
        </w:rPr>
        <w:instrText xml:space="preserve"> REF _Ref511645285 \r \h </w:instrText>
      </w:r>
      <w:r w:rsidR="00A64121" w:rsidRPr="00C36A98">
        <w:rPr>
          <w:rFonts w:cstheme="majorHAnsi"/>
        </w:rPr>
        <w:instrText xml:space="preserve"> \* MERGEFORMAT </w:instrText>
      </w:r>
      <w:r w:rsidRPr="00C36A98">
        <w:rPr>
          <w:rFonts w:cstheme="majorHAnsi"/>
        </w:rPr>
      </w:r>
      <w:r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8)</w:t>
      </w:r>
      <w:r w:rsidRPr="00C36A98">
        <w:rPr>
          <w:rFonts w:cstheme="majorHAnsi"/>
        </w:rPr>
        <w:fldChar w:fldCharType="end"/>
      </w:r>
      <w:r w:rsidRPr="00C36A98">
        <w:rPr>
          <w:rFonts w:cstheme="majorHAnsi"/>
        </w:rPr>
        <w:t>, jeżeli nie upłynął okres, na jaki został prawomocnie orzeczony zakaz ubiegania się o zamówienia publiczne;</w:t>
      </w:r>
    </w:p>
    <w:p w14:paraId="3D4E8E32" w14:textId="510D3169" w:rsidR="00B22E9C" w:rsidRPr="00C36A98" w:rsidRDefault="00B22E9C" w:rsidP="00E467D7">
      <w:pPr>
        <w:pStyle w:val="Akapitzlist"/>
        <w:numPr>
          <w:ilvl w:val="1"/>
          <w:numId w:val="33"/>
        </w:numPr>
        <w:spacing w:after="0" w:line="240" w:lineRule="auto"/>
        <w:jc w:val="both"/>
        <w:rPr>
          <w:rFonts w:cstheme="majorHAnsi"/>
        </w:rPr>
      </w:pPr>
      <w:r w:rsidRPr="00C36A98">
        <w:rPr>
          <w:rFonts w:cstheme="majorHAnsi"/>
        </w:rPr>
        <w:t xml:space="preserve">w przypadku, o którym mowa w ust. </w:t>
      </w:r>
      <w:r w:rsidRPr="00C36A98">
        <w:rPr>
          <w:rFonts w:cstheme="majorHAnsi"/>
        </w:rPr>
        <w:fldChar w:fldCharType="begin"/>
      </w:r>
      <w:r w:rsidRPr="00C36A98">
        <w:rPr>
          <w:rFonts w:cstheme="majorHAnsi"/>
        </w:rPr>
        <w:instrText xml:space="preserve"> REF _Ref511644867 \r \h </w:instrText>
      </w:r>
      <w:r w:rsidR="00A64121" w:rsidRPr="00C36A98">
        <w:rPr>
          <w:rFonts w:cstheme="majorHAnsi"/>
        </w:rPr>
        <w:instrText xml:space="preserve"> \* MERGEFORMAT </w:instrText>
      </w:r>
      <w:r w:rsidRPr="00C36A98">
        <w:rPr>
          <w:rFonts w:cstheme="majorHAnsi"/>
        </w:rPr>
      </w:r>
      <w:r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1</w:t>
      </w:r>
      <w:r w:rsidRPr="00C36A98">
        <w:rPr>
          <w:rFonts w:cstheme="majorHAnsi"/>
        </w:rPr>
        <w:fldChar w:fldCharType="end"/>
      </w:r>
      <w:r w:rsidRPr="00C36A98">
        <w:rPr>
          <w:rFonts w:cstheme="majorHAnsi"/>
        </w:rPr>
        <w:t xml:space="preserve"> pkt </w:t>
      </w:r>
      <w:r w:rsidRPr="00C36A98">
        <w:rPr>
          <w:rFonts w:cstheme="majorHAnsi"/>
        </w:rPr>
        <w:fldChar w:fldCharType="begin"/>
      </w:r>
      <w:r w:rsidRPr="00C36A98">
        <w:rPr>
          <w:rFonts w:cstheme="majorHAnsi"/>
        </w:rPr>
        <w:instrText xml:space="preserve"> REF _Ref511645310 \r \h </w:instrText>
      </w:r>
      <w:r w:rsidR="00A64121" w:rsidRPr="00C36A98">
        <w:rPr>
          <w:rFonts w:cstheme="majorHAnsi"/>
        </w:rPr>
        <w:instrText xml:space="preserve"> \* MERGEFORMAT </w:instrText>
      </w:r>
      <w:r w:rsidRPr="00C36A98">
        <w:rPr>
          <w:rFonts w:cstheme="majorHAnsi"/>
        </w:rPr>
      </w:r>
      <w:r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9)</w:t>
      </w:r>
      <w:r w:rsidRPr="00C36A98">
        <w:rPr>
          <w:rFonts w:cstheme="majorHAnsi"/>
        </w:rPr>
        <w:fldChar w:fldCharType="end"/>
      </w:r>
      <w:r w:rsidRPr="00C36A98">
        <w:rPr>
          <w:rFonts w:cstheme="majorHAnsi"/>
        </w:rPr>
        <w:t>, jeżeli nie upłynął okres obowiązywania zakazu ubiegania się o zamówienia publiczne.</w:t>
      </w:r>
    </w:p>
    <w:p w14:paraId="09B1F281" w14:textId="4F8C396B" w:rsidR="00B22E9C" w:rsidRPr="00C36A98" w:rsidRDefault="006E2DEB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109" w:name="_Ref511645463"/>
      <w:r w:rsidRPr="00C36A98">
        <w:rPr>
          <w:rFonts w:cstheme="majorHAnsi"/>
        </w:rPr>
        <w:lastRenderedPageBreak/>
        <w:t>Wnioskodawca</w:t>
      </w:r>
      <w:r w:rsidR="00B22E9C" w:rsidRPr="00C36A98">
        <w:rPr>
          <w:rFonts w:cstheme="majorHAnsi"/>
        </w:rPr>
        <w:t xml:space="preserve">, który podlega wykluczeniu na podstawie ust. </w:t>
      </w:r>
      <w:r w:rsidR="00B22E9C" w:rsidRPr="00C36A98">
        <w:fldChar w:fldCharType="begin"/>
      </w:r>
      <w:r w:rsidR="00B22E9C" w:rsidRPr="00C36A98">
        <w:rPr>
          <w:rFonts w:cstheme="majorHAnsi"/>
        </w:rPr>
        <w:instrText xml:space="preserve"> REF _Ref511644867 \r \h </w:instrText>
      </w:r>
      <w:r w:rsidR="00A64121" w:rsidRPr="00C36A98">
        <w:instrText xml:space="preserve"> \* MERGEFORMAT </w:instrText>
      </w:r>
      <w:r w:rsidR="00B22E9C" w:rsidRPr="00C36A98">
        <w:fldChar w:fldCharType="separate"/>
      </w:r>
      <w:r w:rsidR="00AD1446" w:rsidRPr="00C36A98">
        <w:rPr>
          <w:rFonts w:cstheme="majorHAnsi"/>
        </w:rPr>
        <w:t>1</w:t>
      </w:r>
      <w:r w:rsidR="00B22E9C" w:rsidRPr="00C36A98">
        <w:fldChar w:fldCharType="end"/>
      </w:r>
      <w:r w:rsidR="00B22E9C" w:rsidRPr="00C36A98">
        <w:rPr>
          <w:rFonts w:cstheme="majorHAnsi"/>
        </w:rPr>
        <w:t xml:space="preserve"> pkt </w:t>
      </w:r>
      <w:r w:rsidR="007055BA" w:rsidRPr="00C36A98">
        <w:rPr>
          <w:rFonts w:cstheme="majorHAnsi"/>
        </w:rPr>
        <w:fldChar w:fldCharType="begin"/>
      </w:r>
      <w:r w:rsidR="007055BA" w:rsidRPr="00C36A98">
        <w:rPr>
          <w:rFonts w:cstheme="majorHAnsi"/>
        </w:rPr>
        <w:instrText xml:space="preserve"> REF _Ref511941705 \n \h </w:instrText>
      </w:r>
      <w:r w:rsidR="00A64121" w:rsidRPr="00C36A98">
        <w:rPr>
          <w:rFonts w:cstheme="majorHAnsi"/>
        </w:rPr>
        <w:instrText xml:space="preserve"> \* MERGEFORMAT </w:instrText>
      </w:r>
      <w:r w:rsidR="007055BA" w:rsidRPr="00C36A98">
        <w:rPr>
          <w:rFonts w:cstheme="majorHAnsi"/>
        </w:rPr>
      </w:r>
      <w:r w:rsidR="007055BA"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3)</w:t>
      </w:r>
      <w:r w:rsidR="007055BA" w:rsidRPr="00C36A98">
        <w:rPr>
          <w:rFonts w:cstheme="majorHAnsi"/>
        </w:rPr>
        <w:fldChar w:fldCharType="end"/>
      </w:r>
      <w:r w:rsidR="00B22E9C" w:rsidRPr="00C36A98">
        <w:rPr>
          <w:rFonts w:cstheme="majorHAnsi"/>
        </w:rPr>
        <w:t xml:space="preserve">, </w:t>
      </w:r>
      <w:r w:rsidR="00B22E9C" w:rsidRPr="00C36A98">
        <w:fldChar w:fldCharType="begin"/>
      </w:r>
      <w:r w:rsidR="00B22E9C" w:rsidRPr="00C36A98">
        <w:rPr>
          <w:rFonts w:cstheme="majorHAnsi"/>
        </w:rPr>
        <w:instrText xml:space="preserve"> REF _Ref511644953 \r \h </w:instrText>
      </w:r>
      <w:r w:rsidR="00A64121" w:rsidRPr="00C36A98">
        <w:instrText xml:space="preserve"> \* MERGEFORMAT </w:instrText>
      </w:r>
      <w:r w:rsidR="00B22E9C" w:rsidRPr="00C36A98">
        <w:fldChar w:fldCharType="separate"/>
      </w:r>
      <w:r w:rsidR="00AD1446" w:rsidRPr="00C36A98">
        <w:rPr>
          <w:rFonts w:cstheme="majorHAnsi"/>
        </w:rPr>
        <w:t>4)</w:t>
      </w:r>
      <w:r w:rsidR="00B22E9C" w:rsidRPr="00C36A98">
        <w:fldChar w:fldCharType="end"/>
      </w:r>
      <w:r w:rsidR="00B22E9C" w:rsidRPr="00C36A98">
        <w:rPr>
          <w:rFonts w:cstheme="majorHAnsi"/>
        </w:rPr>
        <w:t xml:space="preserve">, </w:t>
      </w:r>
      <w:r w:rsidR="00B22E9C" w:rsidRPr="00C36A98">
        <w:fldChar w:fldCharType="begin"/>
      </w:r>
      <w:r w:rsidR="00B22E9C" w:rsidRPr="00C36A98">
        <w:rPr>
          <w:rFonts w:cstheme="majorHAnsi"/>
        </w:rPr>
        <w:instrText xml:space="preserve"> REF _Ref511645392 \r \h </w:instrText>
      </w:r>
      <w:r w:rsidR="00A64121" w:rsidRPr="00C36A98">
        <w:instrText xml:space="preserve"> \* MERGEFORMAT </w:instrText>
      </w:r>
      <w:r w:rsidR="00B22E9C" w:rsidRPr="00C36A98">
        <w:fldChar w:fldCharType="separate"/>
      </w:r>
      <w:r w:rsidR="00AD1446" w:rsidRPr="00C36A98">
        <w:rPr>
          <w:rFonts w:cstheme="majorHAnsi"/>
        </w:rPr>
        <w:t>6)</w:t>
      </w:r>
      <w:r w:rsidR="00B22E9C" w:rsidRPr="00C36A98">
        <w:fldChar w:fldCharType="end"/>
      </w:r>
      <w:r w:rsidR="007055BA" w:rsidRPr="00C36A98">
        <w:t>,</w:t>
      </w:r>
      <w:r w:rsidR="00B22E9C" w:rsidRPr="00C36A98">
        <w:rPr>
          <w:rFonts w:cstheme="majorHAnsi"/>
        </w:rPr>
        <w:t xml:space="preserve"> </w:t>
      </w:r>
      <w:r w:rsidR="00B22E9C" w:rsidRPr="00C36A98">
        <w:fldChar w:fldCharType="begin"/>
      </w:r>
      <w:r w:rsidR="00B22E9C" w:rsidRPr="00C36A98">
        <w:rPr>
          <w:rFonts w:cstheme="majorHAnsi"/>
        </w:rPr>
        <w:instrText xml:space="preserve"> REF _Ref511645251 \r \h </w:instrText>
      </w:r>
      <w:r w:rsidR="00A64121" w:rsidRPr="00C36A98">
        <w:instrText xml:space="preserve"> \* MERGEFORMAT </w:instrText>
      </w:r>
      <w:r w:rsidR="00B22E9C" w:rsidRPr="00C36A98">
        <w:fldChar w:fldCharType="separate"/>
      </w:r>
      <w:r w:rsidR="00AD1446" w:rsidRPr="00C36A98">
        <w:rPr>
          <w:rFonts w:cstheme="majorHAnsi"/>
        </w:rPr>
        <w:t>7)</w:t>
      </w:r>
      <w:r w:rsidR="00B22E9C" w:rsidRPr="00C36A98">
        <w:fldChar w:fldCharType="end"/>
      </w:r>
      <w:r w:rsidR="00B22E9C" w:rsidRPr="00C36A98">
        <w:rPr>
          <w:rFonts w:cstheme="majorHAnsi"/>
        </w:rPr>
        <w:t xml:space="preserve">, </w:t>
      </w:r>
      <w:r w:rsidR="00B22E9C" w:rsidRPr="00C36A98">
        <w:fldChar w:fldCharType="begin"/>
      </w:r>
      <w:r w:rsidR="00B22E9C" w:rsidRPr="00C36A98">
        <w:rPr>
          <w:rFonts w:cstheme="majorHAnsi"/>
        </w:rPr>
        <w:instrText xml:space="preserve"> REF _Ref511646143 \r \h </w:instrText>
      </w:r>
      <w:r w:rsidR="00A64121" w:rsidRPr="00C36A98">
        <w:instrText xml:space="preserve"> \* MERGEFORMAT </w:instrText>
      </w:r>
      <w:r w:rsidR="00B22E9C" w:rsidRPr="00C36A98">
        <w:fldChar w:fldCharType="separate"/>
      </w:r>
      <w:r w:rsidR="00AD1446" w:rsidRPr="00C36A98">
        <w:rPr>
          <w:rFonts w:cstheme="majorHAnsi"/>
        </w:rPr>
        <w:t>10)</w:t>
      </w:r>
      <w:r w:rsidR="00B22E9C" w:rsidRPr="00C36A98">
        <w:fldChar w:fldCharType="end"/>
      </w:r>
      <w:r w:rsidRPr="00C36A98">
        <w:rPr>
          <w:rFonts w:cstheme="majorHAnsi"/>
        </w:rPr>
        <w:t>,</w:t>
      </w:r>
      <w:r w:rsidR="00B22E9C" w:rsidRPr="00C36A98">
        <w:rPr>
          <w:rFonts w:cstheme="majorHAnsi"/>
        </w:rPr>
        <w:t xml:space="preserve"> lub </w:t>
      </w:r>
      <w:r w:rsidR="00B22E9C" w:rsidRPr="00C36A98">
        <w:fldChar w:fldCharType="begin"/>
      </w:r>
      <w:r w:rsidR="00B22E9C" w:rsidRPr="00C36A98">
        <w:rPr>
          <w:rFonts w:cstheme="majorHAnsi"/>
        </w:rPr>
        <w:instrText xml:space="preserve"> REF _Ref511645439 \r \h </w:instrText>
      </w:r>
      <w:r w:rsidR="00A64121" w:rsidRPr="00C36A98">
        <w:instrText xml:space="preserve"> \* MERGEFORMAT </w:instrText>
      </w:r>
      <w:r w:rsidR="00B22E9C" w:rsidRPr="00C36A98">
        <w:fldChar w:fldCharType="separate"/>
      </w:r>
      <w:r w:rsidR="00AD1446" w:rsidRPr="00C36A98">
        <w:rPr>
          <w:rFonts w:cstheme="majorHAnsi"/>
        </w:rPr>
        <w:t>11)</w:t>
      </w:r>
      <w:r w:rsidR="00B22E9C" w:rsidRPr="00C36A98">
        <w:fldChar w:fldCharType="end"/>
      </w:r>
      <w:r w:rsidR="00B22E9C" w:rsidRPr="00C36A98">
        <w:rPr>
          <w:rFonts w:cstheme="majorHAnsi"/>
        </w:rPr>
        <w:t xml:space="preserve">, może przedstawić dowody na to, że podjęte przez niego środki są wystarczające do wykazania jego rzetelności, w szczególności udowodnić naprawienie szkody wyrządzonej przestępstwem lub przestępstwem skarbowym, zadośćuczynienie pieniężne za doznaną krzywdę lub naprawienie szkody, wyczerpujące wyjaśnienie stanu faktycznego oraz współpracę z organami ścigania oraz podjęcie konkretnych środków technicznych, organizacyjnych i kadrowych, które są odpowiednie dla zapobiegania dalszym przestępstwom lub przestępstwom skarbowym lub nieprawidłowemu postępowaniu </w:t>
      </w:r>
      <w:r w:rsidR="00914CB6" w:rsidRPr="00C36A98">
        <w:rPr>
          <w:rFonts w:cstheme="majorHAnsi"/>
        </w:rPr>
        <w:t>W</w:t>
      </w:r>
      <w:r w:rsidRPr="00C36A98">
        <w:rPr>
          <w:rFonts w:cstheme="majorHAnsi"/>
        </w:rPr>
        <w:t>nioskodawcy</w:t>
      </w:r>
      <w:r w:rsidR="00B22E9C" w:rsidRPr="00C36A98">
        <w:rPr>
          <w:rFonts w:cstheme="majorHAnsi"/>
        </w:rPr>
        <w:t xml:space="preserve">. Przepisu zdania pierwszego nie stosuje się, jeżeli wobec </w:t>
      </w:r>
      <w:r w:rsidR="00914CB6" w:rsidRPr="00C36A98">
        <w:rPr>
          <w:rFonts w:cstheme="majorHAnsi"/>
        </w:rPr>
        <w:t>W</w:t>
      </w:r>
      <w:r w:rsidRPr="00C36A98">
        <w:rPr>
          <w:rFonts w:cstheme="majorHAnsi"/>
        </w:rPr>
        <w:t>nioskodawcy</w:t>
      </w:r>
      <w:r w:rsidR="00B22E9C" w:rsidRPr="00C36A98">
        <w:rPr>
          <w:rFonts w:cstheme="majorHAnsi"/>
        </w:rPr>
        <w:t>, będącego podmiotem zbiorowym, orzeczono prawomocnym wyrokiem sądu zakaz ubiegania się o udzielenie zamówienia oraz nie upłynął określony w tym wyroku okres obowiązywania tego zakazu.</w:t>
      </w:r>
      <w:bookmarkEnd w:id="109"/>
    </w:p>
    <w:p w14:paraId="0AB0E647" w14:textId="0A74CA91" w:rsidR="006E2DEB" w:rsidRPr="00C36A98" w:rsidRDefault="006E2DEB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110" w:name="_Ref52628761"/>
      <w:r w:rsidRPr="00C36A98">
        <w:rPr>
          <w:rFonts w:cstheme="majorHAnsi"/>
        </w:rPr>
        <w:t xml:space="preserve">Wnioskodawca, który podlega wykluczeniu na podstawie ust. </w:t>
      </w:r>
      <w:r w:rsidR="00FF16FC" w:rsidRPr="00C36A98">
        <w:rPr>
          <w:rFonts w:cstheme="majorHAnsi"/>
        </w:rPr>
        <w:fldChar w:fldCharType="begin"/>
      </w:r>
      <w:r w:rsidR="00FF16FC" w:rsidRPr="00C36A98">
        <w:rPr>
          <w:rFonts w:cstheme="majorHAnsi"/>
        </w:rPr>
        <w:instrText xml:space="preserve"> REF _Ref511644867 \r \h </w:instrText>
      </w:r>
      <w:r w:rsidR="004E2D42" w:rsidRPr="00C36A98">
        <w:rPr>
          <w:rFonts w:cstheme="majorHAnsi"/>
        </w:rPr>
        <w:instrText xml:space="preserve"> \* MERGEFORMAT </w:instrText>
      </w:r>
      <w:r w:rsidR="00FF16FC" w:rsidRPr="00C36A98">
        <w:rPr>
          <w:rFonts w:cstheme="majorHAnsi"/>
        </w:rPr>
      </w:r>
      <w:r w:rsidR="00FF16FC"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1</w:t>
      </w:r>
      <w:r w:rsidR="00FF16FC" w:rsidRPr="00C36A98">
        <w:rPr>
          <w:rFonts w:cstheme="majorHAnsi"/>
        </w:rPr>
        <w:fldChar w:fldCharType="end"/>
      </w:r>
      <w:r w:rsidRPr="00C36A98">
        <w:rPr>
          <w:rFonts w:cstheme="majorHAnsi"/>
        </w:rPr>
        <w:t xml:space="preserve"> pkt 1</w:t>
      </w:r>
      <w:r w:rsidR="009A3D9A" w:rsidRPr="00C36A98">
        <w:rPr>
          <w:rFonts w:cstheme="majorHAnsi"/>
        </w:rPr>
        <w:t>2</w:t>
      </w:r>
      <w:r w:rsidRPr="00C36A98">
        <w:rPr>
          <w:rFonts w:cstheme="majorHAnsi"/>
        </w:rPr>
        <w:t>), może przedstawić wyjaśnienia lub dokumenty, w których wykaże, że powiązania istniejące pomiędzy przedsiębiorcami wchodzącymi w skład tej samej grupy kapitałowej nie prowadzą do zakłócenia konkurencji w Postępowaniu.</w:t>
      </w:r>
      <w:bookmarkEnd w:id="110"/>
    </w:p>
    <w:p w14:paraId="3F7EFA19" w14:textId="42170E4B" w:rsidR="009F1AF4" w:rsidRPr="00C36A98" w:rsidRDefault="006E2DEB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Bidi"/>
        </w:rPr>
      </w:pPr>
      <w:r w:rsidRPr="00C36A98">
        <w:rPr>
          <w:rFonts w:cstheme="majorBidi"/>
        </w:rPr>
        <w:t xml:space="preserve">Wnioskodawca </w:t>
      </w:r>
      <w:r w:rsidR="00B22E9C" w:rsidRPr="00C36A98">
        <w:rPr>
          <w:rFonts w:cstheme="majorBidi"/>
        </w:rPr>
        <w:t xml:space="preserve">nie podlega wykluczeniu, jeżeli </w:t>
      </w:r>
      <w:r w:rsidR="42A174FB" w:rsidRPr="00C36A98">
        <w:rPr>
          <w:rFonts w:cstheme="majorBidi"/>
        </w:rPr>
        <w:t>Zamawiający</w:t>
      </w:r>
      <w:r w:rsidR="00B22E9C" w:rsidRPr="00C36A98">
        <w:rPr>
          <w:rFonts w:cstheme="majorBidi"/>
        </w:rPr>
        <w:t xml:space="preserve">, uwzględniając wagę i szczególne okoliczności czynu </w:t>
      </w:r>
      <w:r w:rsidR="00BB37CD" w:rsidRPr="00C36A98">
        <w:rPr>
          <w:rFonts w:cstheme="majorBidi"/>
        </w:rPr>
        <w:t>Wnioskodawcy</w:t>
      </w:r>
      <w:r w:rsidR="00B22E9C" w:rsidRPr="00C36A98">
        <w:rPr>
          <w:rFonts w:cstheme="majorBidi"/>
        </w:rPr>
        <w:t xml:space="preserve">, uzna za wystarczające dowody </w:t>
      </w:r>
      <w:r w:rsidR="00914CB6" w:rsidRPr="00C36A98">
        <w:rPr>
          <w:rFonts w:cstheme="majorBidi"/>
        </w:rPr>
        <w:t xml:space="preserve">i wyjaśnienia </w:t>
      </w:r>
      <w:r w:rsidR="00B22E9C" w:rsidRPr="00C36A98">
        <w:rPr>
          <w:rFonts w:cstheme="majorBidi"/>
        </w:rPr>
        <w:t xml:space="preserve">przedstawione na podstawie ust. </w:t>
      </w:r>
      <w:r w:rsidR="008D545A" w:rsidRPr="00C36A98">
        <w:rPr>
          <w:rFonts w:cstheme="majorBidi"/>
        </w:rPr>
        <w:fldChar w:fldCharType="begin"/>
      </w:r>
      <w:r w:rsidR="008D545A" w:rsidRPr="00C36A98">
        <w:rPr>
          <w:rFonts w:cstheme="majorBidi"/>
        </w:rPr>
        <w:instrText xml:space="preserve"> REF _Ref511645463 \n \h </w:instrText>
      </w:r>
      <w:r w:rsidR="004E2D42" w:rsidRPr="00C36A98">
        <w:rPr>
          <w:rFonts w:cstheme="majorBidi"/>
        </w:rPr>
        <w:instrText xml:space="preserve"> \* MERGEFORMAT </w:instrText>
      </w:r>
      <w:r w:rsidR="008D545A" w:rsidRPr="00C36A98">
        <w:rPr>
          <w:rFonts w:cstheme="majorBidi"/>
        </w:rPr>
      </w:r>
      <w:r w:rsidR="008D545A" w:rsidRPr="00C36A98">
        <w:rPr>
          <w:rFonts w:cstheme="majorBidi"/>
        </w:rPr>
        <w:fldChar w:fldCharType="separate"/>
      </w:r>
      <w:r w:rsidR="00AD1446" w:rsidRPr="00C36A98">
        <w:rPr>
          <w:rFonts w:cstheme="majorBidi"/>
        </w:rPr>
        <w:t>3</w:t>
      </w:r>
      <w:r w:rsidR="008D545A" w:rsidRPr="00C36A98">
        <w:rPr>
          <w:rFonts w:cstheme="majorBidi"/>
        </w:rPr>
        <w:fldChar w:fldCharType="end"/>
      </w:r>
      <w:r w:rsidR="008D545A" w:rsidRPr="00C36A98">
        <w:rPr>
          <w:rFonts w:cstheme="majorBidi"/>
        </w:rPr>
        <w:t xml:space="preserve"> i </w:t>
      </w:r>
      <w:r w:rsidR="008D545A" w:rsidRPr="00C36A98">
        <w:rPr>
          <w:rFonts w:cstheme="majorBidi"/>
        </w:rPr>
        <w:fldChar w:fldCharType="begin"/>
      </w:r>
      <w:r w:rsidR="008D545A" w:rsidRPr="00C36A98">
        <w:rPr>
          <w:rFonts w:cstheme="majorBidi"/>
        </w:rPr>
        <w:instrText xml:space="preserve"> REF _Ref52628761 \n \h </w:instrText>
      </w:r>
      <w:r w:rsidR="004E2D42" w:rsidRPr="00C36A98">
        <w:rPr>
          <w:rFonts w:cstheme="majorBidi"/>
        </w:rPr>
        <w:instrText xml:space="preserve"> \* MERGEFORMAT </w:instrText>
      </w:r>
      <w:r w:rsidR="008D545A" w:rsidRPr="00C36A98">
        <w:rPr>
          <w:rFonts w:cstheme="majorBidi"/>
        </w:rPr>
      </w:r>
      <w:r w:rsidR="008D545A" w:rsidRPr="00C36A98">
        <w:rPr>
          <w:rFonts w:cstheme="majorBidi"/>
        </w:rPr>
        <w:fldChar w:fldCharType="separate"/>
      </w:r>
      <w:r w:rsidR="00AD1446" w:rsidRPr="00C36A98">
        <w:rPr>
          <w:rFonts w:cstheme="majorBidi"/>
        </w:rPr>
        <w:t>4</w:t>
      </w:r>
      <w:r w:rsidR="008D545A" w:rsidRPr="00C36A98">
        <w:rPr>
          <w:rFonts w:cstheme="majorBidi"/>
        </w:rPr>
        <w:fldChar w:fldCharType="end"/>
      </w:r>
      <w:r w:rsidR="00B22E9C" w:rsidRPr="00C36A98">
        <w:rPr>
          <w:rFonts w:cstheme="majorBidi"/>
        </w:rPr>
        <w:t>.</w:t>
      </w:r>
    </w:p>
    <w:p w14:paraId="054D75CA" w14:textId="7A2FB0B2" w:rsidR="00B22E9C" w:rsidRPr="00C36A98" w:rsidRDefault="00B22E9C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36A98">
        <w:rPr>
          <w:rFonts w:cstheme="majorHAnsi"/>
        </w:rPr>
        <w:t xml:space="preserve">W przypadkach, o których mowa w ust. </w:t>
      </w:r>
      <w:r w:rsidRPr="00C36A98">
        <w:rPr>
          <w:rFonts w:cstheme="majorHAnsi"/>
        </w:rPr>
        <w:fldChar w:fldCharType="begin"/>
      </w:r>
      <w:r w:rsidRPr="00C36A98">
        <w:rPr>
          <w:rFonts w:cstheme="majorHAnsi"/>
        </w:rPr>
        <w:instrText xml:space="preserve"> REF _Ref511644867 \r \h </w:instrText>
      </w:r>
      <w:r w:rsidR="00A64121" w:rsidRPr="00C36A98">
        <w:rPr>
          <w:rFonts w:cstheme="majorHAnsi"/>
        </w:rPr>
        <w:instrText xml:space="preserve"> \* MERGEFORMAT </w:instrText>
      </w:r>
      <w:r w:rsidRPr="00C36A98">
        <w:rPr>
          <w:rFonts w:cstheme="majorHAnsi"/>
        </w:rPr>
      </w:r>
      <w:r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1</w:t>
      </w:r>
      <w:r w:rsidRPr="00C36A98">
        <w:rPr>
          <w:rFonts w:cstheme="majorHAnsi"/>
        </w:rPr>
        <w:fldChar w:fldCharType="end"/>
      </w:r>
      <w:r w:rsidRPr="00C36A98">
        <w:rPr>
          <w:rFonts w:cstheme="majorHAnsi"/>
        </w:rPr>
        <w:t xml:space="preserve"> pkt </w:t>
      </w:r>
      <w:r w:rsidRPr="00C36A98">
        <w:rPr>
          <w:rFonts w:cstheme="majorHAnsi"/>
        </w:rPr>
        <w:fldChar w:fldCharType="begin"/>
      </w:r>
      <w:r w:rsidRPr="00C36A98">
        <w:rPr>
          <w:rFonts w:cstheme="majorHAnsi"/>
        </w:rPr>
        <w:instrText xml:space="preserve"> REF _Ref511645392 \r \h </w:instrText>
      </w:r>
      <w:r w:rsidR="00A64121" w:rsidRPr="00C36A98">
        <w:rPr>
          <w:rFonts w:cstheme="majorHAnsi"/>
        </w:rPr>
        <w:instrText xml:space="preserve"> \* MERGEFORMAT </w:instrText>
      </w:r>
      <w:r w:rsidRPr="00C36A98">
        <w:rPr>
          <w:rFonts w:cstheme="majorHAnsi"/>
        </w:rPr>
      </w:r>
      <w:r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6)</w:t>
      </w:r>
      <w:r w:rsidRPr="00C36A98">
        <w:rPr>
          <w:rFonts w:cstheme="majorHAnsi"/>
        </w:rPr>
        <w:fldChar w:fldCharType="end"/>
      </w:r>
      <w:r w:rsidRPr="00C36A98">
        <w:rPr>
          <w:rFonts w:cstheme="majorHAnsi"/>
        </w:rPr>
        <w:t xml:space="preserve">, przed wykluczeniem </w:t>
      </w:r>
      <w:r w:rsidR="00BB37CD" w:rsidRPr="00C36A98">
        <w:rPr>
          <w:rFonts w:cstheme="majorHAnsi"/>
        </w:rPr>
        <w:t>Wnioskodawcy</w:t>
      </w:r>
      <w:r w:rsidRPr="00C36A98">
        <w:rPr>
          <w:rFonts w:cstheme="majorHAnsi"/>
        </w:rPr>
        <w:t xml:space="preserve">, </w:t>
      </w:r>
      <w:r w:rsidR="00226F21" w:rsidRPr="00C36A98">
        <w:rPr>
          <w:rFonts w:cstheme="majorHAnsi"/>
        </w:rPr>
        <w:t>Z</w:t>
      </w:r>
      <w:r w:rsidRPr="00C36A98">
        <w:rPr>
          <w:rFonts w:cstheme="majorHAnsi"/>
        </w:rPr>
        <w:t xml:space="preserve">amawiający zapewnia temu </w:t>
      </w:r>
      <w:r w:rsidR="00BB37CD" w:rsidRPr="00C36A98">
        <w:rPr>
          <w:rFonts w:cstheme="majorHAnsi"/>
        </w:rPr>
        <w:t xml:space="preserve">Wnioskodawcy </w:t>
      </w:r>
      <w:r w:rsidRPr="00C36A98">
        <w:rPr>
          <w:rFonts w:cstheme="majorHAnsi"/>
        </w:rPr>
        <w:t>możliwość udowodnienia, że jego udział w</w:t>
      </w:r>
      <w:r w:rsidR="00000DF9" w:rsidRPr="00C36A98">
        <w:rPr>
          <w:rFonts w:cstheme="majorHAnsi"/>
        </w:rPr>
        <w:t> </w:t>
      </w:r>
      <w:r w:rsidRPr="00C36A98">
        <w:rPr>
          <w:rFonts w:cstheme="majorHAnsi"/>
        </w:rPr>
        <w:t xml:space="preserve">przygotowaniu </w:t>
      </w:r>
      <w:r w:rsidR="003754C4" w:rsidRPr="00C36A98">
        <w:rPr>
          <w:rFonts w:cstheme="majorHAnsi"/>
        </w:rPr>
        <w:t>P</w:t>
      </w:r>
      <w:r w:rsidRPr="00C36A98">
        <w:rPr>
          <w:rFonts w:cstheme="majorHAnsi"/>
        </w:rPr>
        <w:t xml:space="preserve">ostępowania o udzielenie zamówienia nie zakłóci konkurencji. </w:t>
      </w:r>
    </w:p>
    <w:p w14:paraId="07AC7EA8" w14:textId="77777777" w:rsidR="00B22E9C" w:rsidRPr="00C36A98" w:rsidRDefault="00B22E9C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36A98">
        <w:rPr>
          <w:rFonts w:cstheme="majorHAnsi"/>
        </w:rPr>
        <w:t xml:space="preserve">Zamawiający może wykluczyć </w:t>
      </w:r>
      <w:r w:rsidR="00226F21" w:rsidRPr="00C36A98">
        <w:rPr>
          <w:rFonts w:cstheme="majorHAnsi"/>
        </w:rPr>
        <w:t>W</w:t>
      </w:r>
      <w:r w:rsidR="006E2DEB" w:rsidRPr="00C36A98">
        <w:rPr>
          <w:rFonts w:cstheme="majorHAnsi"/>
        </w:rPr>
        <w:t>nioskodawcę</w:t>
      </w:r>
      <w:r w:rsidRPr="00C36A98">
        <w:rPr>
          <w:rFonts w:cstheme="majorHAnsi"/>
        </w:rPr>
        <w:t xml:space="preserve"> na każdym etapie Postępowania aż do zawarcia </w:t>
      </w:r>
      <w:r w:rsidR="005B4943" w:rsidRPr="00C36A98">
        <w:rPr>
          <w:rFonts w:cstheme="majorHAnsi"/>
        </w:rPr>
        <w:t>U</w:t>
      </w:r>
      <w:r w:rsidRPr="00C36A98">
        <w:rPr>
          <w:rFonts w:cstheme="majorHAnsi"/>
        </w:rPr>
        <w:t>mowy.</w:t>
      </w:r>
    </w:p>
    <w:p w14:paraId="64BC72B5" w14:textId="50596933" w:rsidR="00AA1C84" w:rsidRPr="00C36A98" w:rsidRDefault="008C0349" w:rsidP="00C36A98">
      <w:pPr>
        <w:pStyle w:val="Nagwek1"/>
      </w:pPr>
      <w:bookmarkStart w:id="111" w:name="_Toc494180641"/>
      <w:bookmarkStart w:id="112" w:name="_Toc496261291"/>
      <w:bookmarkStart w:id="113" w:name="_Toc503862999"/>
      <w:bookmarkStart w:id="114" w:name="_Ref52541782"/>
      <w:bookmarkStart w:id="115" w:name="_Ref52645428"/>
      <w:bookmarkStart w:id="116" w:name="_Toc53762097"/>
      <w:bookmarkStart w:id="117" w:name="_Toc69201428"/>
      <w:bookmarkStart w:id="118" w:name="_Toc70262453"/>
      <w:bookmarkStart w:id="119" w:name="_Toc72093634"/>
      <w:r w:rsidRPr="00C36A98">
        <w:t>Harmonogram</w:t>
      </w:r>
      <w:bookmarkEnd w:id="111"/>
      <w:bookmarkEnd w:id="112"/>
      <w:bookmarkEnd w:id="113"/>
      <w:r w:rsidR="00AF3916" w:rsidRPr="00C36A98">
        <w:t xml:space="preserve"> </w:t>
      </w:r>
      <w:r w:rsidR="00390FB3" w:rsidRPr="00C36A98">
        <w:t>Przedsięwzięcia</w:t>
      </w:r>
      <w:bookmarkEnd w:id="114"/>
      <w:r w:rsidR="003E1DC9" w:rsidRPr="00C36A98">
        <w:t xml:space="preserve"> i spotkanie z potencjalnymi Wnioskodawcami</w:t>
      </w:r>
      <w:bookmarkEnd w:id="115"/>
      <w:bookmarkEnd w:id="116"/>
      <w:bookmarkEnd w:id="117"/>
      <w:bookmarkEnd w:id="118"/>
      <w:bookmarkEnd w:id="119"/>
    </w:p>
    <w:p w14:paraId="2C89731B" w14:textId="475608EB" w:rsidR="00AF284B" w:rsidRPr="00C36A98" w:rsidRDefault="008C0349" w:rsidP="00E467D7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cstheme="majorBidi"/>
        </w:rPr>
      </w:pPr>
      <w:r w:rsidRPr="00C36A98">
        <w:rPr>
          <w:rFonts w:cstheme="majorBidi"/>
        </w:rPr>
        <w:t>Harmonogram</w:t>
      </w:r>
      <w:r w:rsidR="00AF3916" w:rsidRPr="00C36A98">
        <w:rPr>
          <w:rFonts w:cstheme="majorBidi"/>
        </w:rPr>
        <w:t xml:space="preserve"> </w:t>
      </w:r>
      <w:r w:rsidR="00390FB3" w:rsidRPr="00C36A98">
        <w:rPr>
          <w:rFonts w:cstheme="majorBidi"/>
        </w:rPr>
        <w:t>Przedsięwzięcia</w:t>
      </w:r>
      <w:r w:rsidRPr="00C36A98">
        <w:rPr>
          <w:rFonts w:cstheme="majorBidi"/>
        </w:rPr>
        <w:t xml:space="preserve"> </w:t>
      </w:r>
      <w:r w:rsidR="00FA00F6" w:rsidRPr="00C36A98">
        <w:rPr>
          <w:rFonts w:cstheme="majorBidi"/>
        </w:rPr>
        <w:t xml:space="preserve">zawarty jest w </w:t>
      </w:r>
      <w:r w:rsidRPr="00C36A98">
        <w:rPr>
          <w:rFonts w:cstheme="majorBidi"/>
        </w:rPr>
        <w:t>Załącznik</w:t>
      </w:r>
      <w:r w:rsidR="00FA00F6" w:rsidRPr="00C36A98">
        <w:rPr>
          <w:rFonts w:cstheme="majorBidi"/>
        </w:rPr>
        <w:t>u</w:t>
      </w:r>
      <w:r w:rsidRPr="00C36A98">
        <w:rPr>
          <w:rFonts w:cstheme="majorBidi"/>
        </w:rPr>
        <w:t xml:space="preserve"> nr </w:t>
      </w:r>
      <w:r w:rsidR="005121BB" w:rsidRPr="00C36A98">
        <w:t>4</w:t>
      </w:r>
      <w:r w:rsidR="00375269" w:rsidRPr="00C36A98">
        <w:rPr>
          <w:rFonts w:cstheme="majorBidi"/>
        </w:rPr>
        <w:t xml:space="preserve"> </w:t>
      </w:r>
      <w:r w:rsidR="00DB7A86" w:rsidRPr="00C36A98">
        <w:rPr>
          <w:rFonts w:cstheme="majorBidi"/>
        </w:rPr>
        <w:t xml:space="preserve">do Regulaminu. </w:t>
      </w:r>
    </w:p>
    <w:p w14:paraId="2D929696" w14:textId="59EEBD10" w:rsidR="00D62594" w:rsidRPr="00C36A98" w:rsidRDefault="008C0349" w:rsidP="00E467D7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Theme="majorHAnsi" w:eastAsiaTheme="majorEastAsia" w:hAnsiTheme="majorHAnsi" w:cstheme="majorBidi"/>
        </w:rPr>
      </w:pPr>
      <w:bookmarkStart w:id="120" w:name="_Ref52645431"/>
      <w:r w:rsidRPr="00C36A98">
        <w:rPr>
          <w:rFonts w:cstheme="majorBidi"/>
        </w:rPr>
        <w:t xml:space="preserve">NCBR </w:t>
      </w:r>
      <w:r w:rsidR="1501EE53" w:rsidRPr="00C36A98">
        <w:rPr>
          <w:rFonts w:cstheme="majorBidi"/>
        </w:rPr>
        <w:t xml:space="preserve">w trakcie Postępowania </w:t>
      </w:r>
      <w:r w:rsidR="00174745" w:rsidRPr="00C36A98">
        <w:rPr>
          <w:rFonts w:cstheme="majorBidi"/>
        </w:rPr>
        <w:t>może</w:t>
      </w:r>
      <w:r w:rsidR="0004269C" w:rsidRPr="00C36A98">
        <w:rPr>
          <w:rFonts w:cstheme="majorBidi"/>
        </w:rPr>
        <w:t xml:space="preserve"> </w:t>
      </w:r>
      <w:r w:rsidR="00545F4A" w:rsidRPr="00C36A98">
        <w:rPr>
          <w:rFonts w:cstheme="majorBidi"/>
        </w:rPr>
        <w:t>dokonywa</w:t>
      </w:r>
      <w:r w:rsidR="00174745" w:rsidRPr="00C36A98">
        <w:rPr>
          <w:rFonts w:cstheme="majorBidi"/>
        </w:rPr>
        <w:t>ć</w:t>
      </w:r>
      <w:r w:rsidR="00545F4A" w:rsidRPr="00C36A98">
        <w:rPr>
          <w:rFonts w:cstheme="majorBidi"/>
        </w:rPr>
        <w:t xml:space="preserve"> </w:t>
      </w:r>
      <w:r w:rsidR="003D387A" w:rsidRPr="00C36A98">
        <w:rPr>
          <w:rFonts w:cstheme="majorBidi"/>
        </w:rPr>
        <w:t xml:space="preserve">zmian </w:t>
      </w:r>
      <w:r w:rsidR="0004269C" w:rsidRPr="00C36A98">
        <w:rPr>
          <w:rFonts w:cstheme="majorBidi"/>
        </w:rPr>
        <w:t>terminów określonych w Harmonogramie</w:t>
      </w:r>
      <w:r w:rsidR="00E9232B" w:rsidRPr="00C36A98">
        <w:rPr>
          <w:rFonts w:cstheme="majorBidi"/>
        </w:rPr>
        <w:t>,</w:t>
      </w:r>
      <w:r w:rsidR="00D1181A" w:rsidRPr="00C36A98">
        <w:rPr>
          <w:rFonts w:cstheme="majorBidi"/>
        </w:rPr>
        <w:t xml:space="preserve"> w tym</w:t>
      </w:r>
      <w:r w:rsidR="007575FA" w:rsidRPr="00C36A98">
        <w:rPr>
          <w:rFonts w:cstheme="majorBidi"/>
        </w:rPr>
        <w:t xml:space="preserve"> m.in. przedłużeni</w:t>
      </w:r>
      <w:r w:rsidR="000635EC" w:rsidRPr="00C36A98">
        <w:rPr>
          <w:rFonts w:cstheme="majorBidi"/>
        </w:rPr>
        <w:t>a</w:t>
      </w:r>
      <w:r w:rsidR="007575FA" w:rsidRPr="00C36A98">
        <w:rPr>
          <w:rFonts w:cstheme="majorBidi"/>
        </w:rPr>
        <w:t xml:space="preserve"> terminu na zgłaszanie przez </w:t>
      </w:r>
      <w:r w:rsidR="00D15DB4" w:rsidRPr="00C36A98">
        <w:rPr>
          <w:rFonts w:cstheme="majorBidi"/>
        </w:rPr>
        <w:t>Wnioskodawców</w:t>
      </w:r>
      <w:r w:rsidR="007575FA" w:rsidRPr="00C36A98">
        <w:rPr>
          <w:rFonts w:cstheme="majorBidi"/>
        </w:rPr>
        <w:t xml:space="preserve"> pytań i propozycji zmian oraz terminu </w:t>
      </w:r>
      <w:r w:rsidR="00D1181A" w:rsidRPr="00C36A98">
        <w:rPr>
          <w:rFonts w:cstheme="majorBidi"/>
        </w:rPr>
        <w:t>składania Wniosków</w:t>
      </w:r>
      <w:r w:rsidR="00545F4A" w:rsidRPr="00C36A98">
        <w:rPr>
          <w:rFonts w:cstheme="majorBidi"/>
        </w:rPr>
        <w:t>,</w:t>
      </w:r>
      <w:r w:rsidR="00991D97" w:rsidRPr="00C36A98">
        <w:rPr>
          <w:rFonts w:cstheme="majorBidi"/>
        </w:rPr>
        <w:t xml:space="preserve"> bez podania przyczyn</w:t>
      </w:r>
      <w:r w:rsidR="007575FA" w:rsidRPr="00C36A98">
        <w:rPr>
          <w:rFonts w:cstheme="majorBidi"/>
        </w:rPr>
        <w:t>.</w:t>
      </w:r>
      <w:bookmarkEnd w:id="120"/>
    </w:p>
    <w:p w14:paraId="0D0933B0" w14:textId="745BAD98" w:rsidR="003E1DC9" w:rsidRPr="00C36A98" w:rsidRDefault="003E1DC9" w:rsidP="17840A8F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Theme="majorHAnsi" w:eastAsiaTheme="majorEastAsia" w:hAnsiTheme="majorHAnsi" w:cstheme="majorBidi"/>
        </w:rPr>
      </w:pPr>
      <w:r w:rsidRPr="00C36A98">
        <w:rPr>
          <w:rFonts w:cstheme="majorBidi"/>
        </w:rPr>
        <w:t xml:space="preserve">NCBR, po ogłoszeniu niniejszego </w:t>
      </w:r>
      <w:r w:rsidR="004E4FAF" w:rsidRPr="00C36A98">
        <w:rPr>
          <w:rFonts w:cstheme="majorBidi"/>
        </w:rPr>
        <w:t>Postępowania</w:t>
      </w:r>
      <w:r w:rsidRPr="00C36A98">
        <w:rPr>
          <w:rFonts w:cstheme="majorBidi"/>
        </w:rPr>
        <w:t xml:space="preserve">, może przeprowadzić spotkanie informacyjne dla potencjalnych Wnioskodawców, w postaci spotkania stacjonarnego lub </w:t>
      </w:r>
      <w:r w:rsidR="007F4DB2" w:rsidRPr="00C36A98">
        <w:rPr>
          <w:rFonts w:cstheme="majorBidi"/>
        </w:rPr>
        <w:t>wideokonferencji</w:t>
      </w:r>
      <w:r w:rsidRPr="00C36A98">
        <w:rPr>
          <w:rFonts w:cstheme="majorBidi"/>
        </w:rPr>
        <w:t>. O</w:t>
      </w:r>
      <w:r w:rsidR="008D5292" w:rsidRPr="00C36A98">
        <w:rPr>
          <w:rFonts w:cstheme="majorBidi"/>
        </w:rPr>
        <w:t> </w:t>
      </w:r>
      <w:r w:rsidRPr="00C36A98">
        <w:rPr>
          <w:rFonts w:cstheme="majorBidi"/>
        </w:rPr>
        <w:t>fakcie</w:t>
      </w:r>
      <w:r w:rsidR="00415F65" w:rsidRPr="00C36A98">
        <w:rPr>
          <w:rFonts w:cstheme="majorBidi"/>
        </w:rPr>
        <w:t>, formie</w:t>
      </w:r>
      <w:r w:rsidRPr="00C36A98">
        <w:rPr>
          <w:rFonts w:cstheme="majorBidi"/>
        </w:rPr>
        <w:t xml:space="preserve"> i terminie spotkania informacyjnego NCBR </w:t>
      </w:r>
      <w:r w:rsidR="06FBAA62" w:rsidRPr="00C36A98">
        <w:rPr>
          <w:rFonts w:cstheme="majorBidi"/>
        </w:rPr>
        <w:t>poinformuje</w:t>
      </w:r>
      <w:r w:rsidR="008D5292" w:rsidRPr="00C36A98">
        <w:rPr>
          <w:rFonts w:cstheme="majorBidi"/>
        </w:rPr>
        <w:t xml:space="preserve"> </w:t>
      </w:r>
      <w:r w:rsidR="00D33B10" w:rsidRPr="00C36A98">
        <w:rPr>
          <w:rFonts w:cstheme="majorBidi"/>
        </w:rPr>
        <w:t>na stronie podmiotowej Centrum w Biuletynie Informacji Publicznej</w:t>
      </w:r>
      <w:r w:rsidRPr="00C36A98">
        <w:rPr>
          <w:rFonts w:cstheme="majorBidi"/>
        </w:rPr>
        <w:t>.</w:t>
      </w:r>
      <w:r w:rsidR="001C29E1" w:rsidRPr="00C36A98">
        <w:rPr>
          <w:rFonts w:cstheme="majorBidi"/>
        </w:rPr>
        <w:t xml:space="preserve"> </w:t>
      </w:r>
      <w:r w:rsidR="009B7EBC" w:rsidRPr="00C36A98">
        <w:rPr>
          <w:rFonts w:cstheme="majorBidi"/>
        </w:rPr>
        <w:t>Spotkania nie będą nagrywane.</w:t>
      </w:r>
    </w:p>
    <w:p w14:paraId="043D87D6" w14:textId="036D9B0D" w:rsidR="00161292" w:rsidRPr="00C36A98" w:rsidRDefault="00161292" w:rsidP="7ECE2F9C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Theme="majorHAnsi" w:eastAsiaTheme="majorEastAsia" w:hAnsiTheme="majorHAnsi" w:cstheme="majorBidi"/>
        </w:rPr>
      </w:pPr>
      <w:r w:rsidRPr="00C36A98">
        <w:rPr>
          <w:rFonts w:cstheme="majorBidi"/>
        </w:rPr>
        <w:t>W przypadku</w:t>
      </w:r>
      <w:r w:rsidR="1AE0226A" w:rsidRPr="00C36A98">
        <w:rPr>
          <w:rFonts w:cstheme="majorBidi"/>
        </w:rPr>
        <w:t>,</w:t>
      </w:r>
      <w:r w:rsidRPr="00C36A98">
        <w:rPr>
          <w:rFonts w:cstheme="majorBidi"/>
        </w:rPr>
        <w:t xml:space="preserve"> jeśli </w:t>
      </w:r>
      <w:r w:rsidR="006940E2" w:rsidRPr="00C36A98">
        <w:rPr>
          <w:rFonts w:cstheme="majorBidi"/>
        </w:rPr>
        <w:t xml:space="preserve">koniec </w:t>
      </w:r>
      <w:r w:rsidRPr="00C36A98">
        <w:rPr>
          <w:rFonts w:cstheme="majorBidi"/>
        </w:rPr>
        <w:t xml:space="preserve">terminu określonego w Harmonogramie </w:t>
      </w:r>
      <w:r w:rsidR="006940E2" w:rsidRPr="00C36A98">
        <w:rPr>
          <w:rFonts w:cstheme="majorBidi"/>
        </w:rPr>
        <w:t xml:space="preserve">Przedsięwzięcia </w:t>
      </w:r>
      <w:r w:rsidRPr="00C36A98">
        <w:rPr>
          <w:rFonts w:cstheme="majorBidi"/>
        </w:rPr>
        <w:t>wypada w sobotę</w:t>
      </w:r>
      <w:r w:rsidR="006C368D" w:rsidRPr="00C36A98">
        <w:rPr>
          <w:rFonts w:cstheme="majorBidi"/>
        </w:rPr>
        <w:t xml:space="preserve">, </w:t>
      </w:r>
      <w:r w:rsidRPr="00C36A98">
        <w:rPr>
          <w:rFonts w:cstheme="majorBidi"/>
        </w:rPr>
        <w:t>niedzielę</w:t>
      </w:r>
      <w:r w:rsidR="006C368D" w:rsidRPr="00C36A98">
        <w:rPr>
          <w:rFonts w:cstheme="majorBidi"/>
        </w:rPr>
        <w:t xml:space="preserve"> lub dzień ustawowo wolny w Polsce od pracy</w:t>
      </w:r>
      <w:r w:rsidRPr="00C36A98">
        <w:rPr>
          <w:rFonts w:cstheme="majorBidi"/>
        </w:rPr>
        <w:t xml:space="preserve">, </w:t>
      </w:r>
      <w:r w:rsidR="006C368D" w:rsidRPr="00C36A98">
        <w:rPr>
          <w:rFonts w:cstheme="majorBidi"/>
        </w:rPr>
        <w:t xml:space="preserve">termin taki ulega przedłużeniu i </w:t>
      </w:r>
      <w:r w:rsidR="006940E2" w:rsidRPr="00C36A98">
        <w:rPr>
          <w:rFonts w:cstheme="majorBidi"/>
        </w:rPr>
        <w:t>upływ</w:t>
      </w:r>
      <w:r w:rsidR="006C368D" w:rsidRPr="00C36A98">
        <w:rPr>
          <w:rFonts w:cstheme="majorBidi"/>
        </w:rPr>
        <w:t>a</w:t>
      </w:r>
      <w:r w:rsidR="006940E2" w:rsidRPr="00C36A98">
        <w:rPr>
          <w:rFonts w:cstheme="majorBidi"/>
        </w:rPr>
        <w:t xml:space="preserve"> w pierwszym Dniu Roboczym</w:t>
      </w:r>
      <w:r w:rsidR="008461EE" w:rsidRPr="00C36A98">
        <w:rPr>
          <w:rFonts w:cstheme="majorBidi"/>
        </w:rPr>
        <w:t xml:space="preserve"> po takim dniu</w:t>
      </w:r>
      <w:r w:rsidR="006940E2" w:rsidRPr="00C36A98">
        <w:rPr>
          <w:rFonts w:cstheme="majorBidi"/>
        </w:rPr>
        <w:t>.</w:t>
      </w:r>
    </w:p>
    <w:p w14:paraId="6BA7C78A" w14:textId="04AE066E" w:rsidR="00E1429D" w:rsidRPr="00C36A98" w:rsidRDefault="001A1939" w:rsidP="00C36A98">
      <w:pPr>
        <w:pStyle w:val="Nagwek1"/>
      </w:pPr>
      <w:bookmarkStart w:id="121" w:name="_Ref52630162"/>
      <w:bookmarkStart w:id="122" w:name="_Toc53762098"/>
      <w:bookmarkStart w:id="123" w:name="_Toc69201429"/>
      <w:bookmarkStart w:id="124" w:name="_Toc70262454"/>
      <w:bookmarkStart w:id="125" w:name="_Toc72093635"/>
      <w:bookmarkStart w:id="126" w:name="_Toc494180644"/>
      <w:bookmarkStart w:id="127" w:name="_Ref495413196"/>
      <w:r w:rsidRPr="00C36A98">
        <w:t>Ogłoszenie Postępowania i Wnioski</w:t>
      </w:r>
      <w:bookmarkEnd w:id="121"/>
      <w:bookmarkEnd w:id="122"/>
      <w:bookmarkEnd w:id="123"/>
      <w:bookmarkEnd w:id="124"/>
      <w:bookmarkEnd w:id="125"/>
    </w:p>
    <w:p w14:paraId="1E9EEB2D" w14:textId="508D2A31" w:rsidR="00547CE5" w:rsidRPr="00C36A98" w:rsidRDefault="0004269C" w:rsidP="00C36A98">
      <w:pPr>
        <w:pStyle w:val="Nagwek2"/>
      </w:pPr>
      <w:bookmarkStart w:id="128" w:name="_Ref52633966"/>
      <w:bookmarkStart w:id="129" w:name="_Toc53762099"/>
      <w:bookmarkStart w:id="130" w:name="_Toc69201430"/>
      <w:bookmarkStart w:id="131" w:name="_Toc70262455"/>
      <w:bookmarkStart w:id="132" w:name="_Toc72093636"/>
      <w:r w:rsidRPr="00C36A98">
        <w:t>Ogłoszenie</w:t>
      </w:r>
      <w:r w:rsidR="00425351" w:rsidRPr="00C36A98">
        <w:t xml:space="preserve"> Postępowania</w:t>
      </w:r>
      <w:bookmarkEnd w:id="128"/>
      <w:bookmarkEnd w:id="129"/>
      <w:bookmarkEnd w:id="130"/>
      <w:bookmarkEnd w:id="131"/>
      <w:bookmarkEnd w:id="132"/>
    </w:p>
    <w:p w14:paraId="09EE61CF" w14:textId="58E73676" w:rsidR="00547CE5" w:rsidRPr="00C36A98" w:rsidRDefault="00547CE5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  <w:rPr>
          <w:rFonts w:cstheme="majorBidi"/>
        </w:rPr>
      </w:pPr>
      <w:r w:rsidRPr="00C36A98">
        <w:rPr>
          <w:rFonts w:cstheme="majorBidi"/>
        </w:rPr>
        <w:t>Ogłoszenie o Postępowaniu, w tym ogłoszenie Regulaminu</w:t>
      </w:r>
      <w:r w:rsidR="00D33B10" w:rsidRPr="00C36A98">
        <w:rPr>
          <w:rFonts w:cstheme="majorBidi"/>
        </w:rPr>
        <w:t>,</w:t>
      </w:r>
      <w:r w:rsidR="00E9232B" w:rsidRPr="00C36A98">
        <w:rPr>
          <w:rFonts w:cstheme="majorBidi"/>
        </w:rPr>
        <w:t xml:space="preserve"> jest publikowane </w:t>
      </w:r>
      <w:r w:rsidR="00534D77" w:rsidRPr="00C36A98">
        <w:rPr>
          <w:rFonts w:cstheme="majorBidi"/>
        </w:rPr>
        <w:t xml:space="preserve">na </w:t>
      </w:r>
      <w:r w:rsidRPr="00C36A98">
        <w:rPr>
          <w:rFonts w:cstheme="majorBidi"/>
        </w:rPr>
        <w:t>stron</w:t>
      </w:r>
      <w:r w:rsidR="00534D77" w:rsidRPr="00C36A98">
        <w:rPr>
          <w:rFonts w:cstheme="majorBidi"/>
        </w:rPr>
        <w:t>ie</w:t>
      </w:r>
      <w:r w:rsidRPr="00C36A98">
        <w:rPr>
          <w:rFonts w:cstheme="majorBidi"/>
        </w:rPr>
        <w:t xml:space="preserve"> </w:t>
      </w:r>
      <w:r w:rsidR="00534D77" w:rsidRPr="00C36A98">
        <w:rPr>
          <w:rFonts w:cstheme="majorBidi"/>
        </w:rPr>
        <w:t xml:space="preserve">podmiotowej </w:t>
      </w:r>
      <w:r w:rsidRPr="00C36A98">
        <w:rPr>
          <w:rFonts w:cstheme="majorBidi"/>
        </w:rPr>
        <w:t>Centrum w Biuletynie Informacji Publicznej</w:t>
      </w:r>
      <w:r w:rsidR="005A15E9" w:rsidRPr="00C36A98">
        <w:rPr>
          <w:rFonts w:cstheme="majorBidi"/>
        </w:rPr>
        <w:t xml:space="preserve"> i</w:t>
      </w:r>
      <w:r w:rsidRPr="00C36A98">
        <w:rPr>
          <w:rFonts w:cstheme="majorBidi"/>
        </w:rPr>
        <w:t xml:space="preserve"> na stronie podmiotowej urzędu </w:t>
      </w:r>
      <w:r w:rsidR="00DE75BC" w:rsidRPr="00C36A98">
        <w:rPr>
          <w:rFonts w:cstheme="majorBidi"/>
        </w:rPr>
        <w:t xml:space="preserve">ministra właściwego w </w:t>
      </w:r>
      <w:r w:rsidR="00C8432D" w:rsidRPr="00C36A98">
        <w:rPr>
          <w:rFonts w:cstheme="majorBidi"/>
        </w:rPr>
        <w:t xml:space="preserve">zakresie </w:t>
      </w:r>
      <w:r w:rsidR="00DE75BC" w:rsidRPr="00C36A98">
        <w:rPr>
          <w:rFonts w:cstheme="majorBidi"/>
        </w:rPr>
        <w:t xml:space="preserve">nadzoru nad działalnością NCBR </w:t>
      </w:r>
      <w:r w:rsidRPr="00C36A98">
        <w:rPr>
          <w:rFonts w:cstheme="majorBidi"/>
        </w:rPr>
        <w:t>w Biuletynie Informacji Publicznej</w:t>
      </w:r>
      <w:r w:rsidR="0004269C" w:rsidRPr="00C36A98">
        <w:rPr>
          <w:rFonts w:cstheme="majorBidi"/>
        </w:rPr>
        <w:t xml:space="preserve">. Dodatkowo NCBR </w:t>
      </w:r>
      <w:r w:rsidR="00DE75BC" w:rsidRPr="00C36A98">
        <w:rPr>
          <w:rFonts w:cstheme="majorBidi"/>
        </w:rPr>
        <w:t>dokonuje</w:t>
      </w:r>
      <w:r w:rsidR="004D50F2" w:rsidRPr="00C36A98">
        <w:rPr>
          <w:rFonts w:cstheme="majorBidi"/>
        </w:rPr>
        <w:t xml:space="preserve"> </w:t>
      </w:r>
      <w:r w:rsidR="00806BAD" w:rsidRPr="00C36A98">
        <w:rPr>
          <w:rFonts w:cstheme="majorBidi"/>
        </w:rPr>
        <w:t>dobrowolne</w:t>
      </w:r>
      <w:r w:rsidR="0004269C" w:rsidRPr="00C36A98">
        <w:rPr>
          <w:rFonts w:cstheme="majorBidi"/>
        </w:rPr>
        <w:t>go ogłoszenia</w:t>
      </w:r>
      <w:r w:rsidR="00806BAD" w:rsidRPr="00C36A98">
        <w:rPr>
          <w:rFonts w:cstheme="majorBidi"/>
        </w:rPr>
        <w:t xml:space="preserve"> w Dzienniku Urzędowym Unii Europejskiej</w:t>
      </w:r>
      <w:r w:rsidR="00FA698F" w:rsidRPr="00C36A98">
        <w:rPr>
          <w:rFonts w:cstheme="majorBidi"/>
        </w:rPr>
        <w:t xml:space="preserve"> oraz </w:t>
      </w:r>
      <w:r w:rsidR="00DE75BC" w:rsidRPr="00C36A98">
        <w:rPr>
          <w:rFonts w:cstheme="majorBidi"/>
        </w:rPr>
        <w:t xml:space="preserve">może dokonać ogłoszenia </w:t>
      </w:r>
      <w:r w:rsidR="00FA698F" w:rsidRPr="00C36A98">
        <w:rPr>
          <w:rFonts w:cstheme="majorBidi"/>
        </w:rPr>
        <w:t>w dzienniku o zasięgu ogólnopolskim</w:t>
      </w:r>
      <w:r w:rsidR="00806BAD" w:rsidRPr="00C36A98">
        <w:rPr>
          <w:rFonts w:cstheme="majorBidi"/>
        </w:rPr>
        <w:t>.</w:t>
      </w:r>
    </w:p>
    <w:p w14:paraId="192AE7BE" w14:textId="4AE2DF2E" w:rsidR="0000658C" w:rsidRPr="00C36A98" w:rsidRDefault="00D1181A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  <w:rPr>
          <w:color w:val="000000" w:themeColor="text1"/>
        </w:rPr>
      </w:pPr>
      <w:r w:rsidRPr="00C36A98">
        <w:rPr>
          <w:rFonts w:cstheme="majorBidi"/>
        </w:rPr>
        <w:t xml:space="preserve">Z zastrzeżeniem </w:t>
      </w:r>
      <w:r w:rsidR="007E75F1" w:rsidRPr="00C36A98">
        <w:rPr>
          <w:rFonts w:cstheme="majorBidi"/>
        </w:rPr>
        <w:t>Rozdziału</w:t>
      </w:r>
      <w:r w:rsidRPr="00C36A98">
        <w:rPr>
          <w:rFonts w:cstheme="majorBidi"/>
        </w:rPr>
        <w:t xml:space="preserve"> </w:t>
      </w:r>
      <w:r w:rsidR="00DE75BC" w:rsidRPr="00C36A98">
        <w:rPr>
          <w:rFonts w:cstheme="majorBidi"/>
        </w:rPr>
        <w:fldChar w:fldCharType="begin"/>
      </w:r>
      <w:r w:rsidR="00DE75BC" w:rsidRPr="00C36A98">
        <w:rPr>
          <w:rFonts w:cstheme="majorBidi"/>
        </w:rPr>
        <w:instrText xml:space="preserve"> REF _Ref52541782 \r \h </w:instrText>
      </w:r>
      <w:r w:rsidR="004E2D42" w:rsidRPr="00C36A98">
        <w:rPr>
          <w:rFonts w:cstheme="majorBidi"/>
        </w:rPr>
        <w:instrText xml:space="preserve"> \* MERGEFORMAT </w:instrText>
      </w:r>
      <w:r w:rsidR="00DE75BC" w:rsidRPr="00C36A98">
        <w:rPr>
          <w:rFonts w:cstheme="majorBidi"/>
        </w:rPr>
      </w:r>
      <w:r w:rsidR="00DE75BC" w:rsidRPr="00C36A98">
        <w:rPr>
          <w:rFonts w:cstheme="majorBidi"/>
        </w:rPr>
        <w:fldChar w:fldCharType="separate"/>
      </w:r>
      <w:r w:rsidR="00AD1446" w:rsidRPr="00C36A98">
        <w:rPr>
          <w:rFonts w:cstheme="majorBidi"/>
        </w:rPr>
        <w:t>III</w:t>
      </w:r>
      <w:r w:rsidR="00DE75BC" w:rsidRPr="00C36A98">
        <w:rPr>
          <w:rFonts w:cstheme="majorBidi"/>
        </w:rPr>
        <w:fldChar w:fldCharType="end"/>
      </w:r>
      <w:r w:rsidR="00DE75BC" w:rsidRPr="00C36A98">
        <w:rPr>
          <w:rFonts w:cstheme="majorBidi"/>
        </w:rPr>
        <w:t xml:space="preserve"> </w:t>
      </w:r>
      <w:r w:rsidRPr="00C36A98">
        <w:rPr>
          <w:rFonts w:cstheme="majorBidi"/>
        </w:rPr>
        <w:t>ust. 2, d</w:t>
      </w:r>
      <w:r w:rsidR="00DB7681" w:rsidRPr="00C36A98">
        <w:rPr>
          <w:rFonts w:cstheme="majorBidi"/>
        </w:rPr>
        <w:t xml:space="preserve">o upływu terminu określonego w Harmonogramie Przedsięwzięcia, Wnioskodawcy mogą przedstawiać pytania do dokumentacji Przedsięwzięcia lub propozycje dokonania w niej zmian na adres e-mail: </w:t>
      </w:r>
      <w:hyperlink r:id="rId15" w:history="1">
        <w:r w:rsidR="00DB7681" w:rsidRPr="00C36A98">
          <w:rPr>
            <w:rStyle w:val="Hipercze"/>
            <w:rFonts w:cstheme="majorBidi"/>
          </w:rPr>
          <w:t>przetargi@ncbr.gov.pl</w:t>
        </w:r>
      </w:hyperlink>
      <w:r w:rsidR="00DB7681" w:rsidRPr="00C36A98">
        <w:rPr>
          <w:rFonts w:cstheme="majorBidi"/>
        </w:rPr>
        <w:t xml:space="preserve">. Pytania i propozycje zmian zgłaszane przez </w:t>
      </w:r>
      <w:r w:rsidR="00D15DB4" w:rsidRPr="00C36A98">
        <w:rPr>
          <w:color w:val="000000" w:themeColor="text1"/>
        </w:rPr>
        <w:t>Wnioskodawców</w:t>
      </w:r>
      <w:r w:rsidR="00DB7681" w:rsidRPr="00C36A98">
        <w:rPr>
          <w:color w:val="000000" w:themeColor="text1"/>
        </w:rPr>
        <w:t xml:space="preserve">, po ich anonimizacji, podlegają publikacji na </w:t>
      </w:r>
      <w:r w:rsidR="00DB7681" w:rsidRPr="00C36A98">
        <w:rPr>
          <w:color w:val="000000" w:themeColor="text1"/>
        </w:rPr>
        <w:lastRenderedPageBreak/>
        <w:t>Stronie internetowej Centrum.</w:t>
      </w:r>
      <w:r w:rsidR="009D542E" w:rsidRPr="00C36A98">
        <w:rPr>
          <w:color w:val="000000" w:themeColor="text1"/>
        </w:rPr>
        <w:t xml:space="preserve"> </w:t>
      </w:r>
      <w:r w:rsidR="009D542E" w:rsidRPr="00C36A98">
        <w:rPr>
          <w:rStyle w:val="normaltextrun"/>
          <w:rFonts w:ascii="Calibri" w:hAnsi="Calibri"/>
          <w:color w:val="000000" w:themeColor="text1"/>
        </w:rPr>
        <w:t>Po upływie ww. terminu, Wnioskodawcy mogą przesyłać pytania i propozycje zmian do Zamawiającego, z zastrzeżeniem, że Zamawiający może pozostawić takie pytania i propozycje zmian bez odpowiedzi, jeśli przez wzgląd na Harmonogram Postępowania udzielenie odpowiedzi nie będzie możliwe lub ich rozpoznanie nie będzie uznane przez Zamawiającego za celowe na tym etapie Postępowania.</w:t>
      </w:r>
    </w:p>
    <w:p w14:paraId="28792F16" w14:textId="21A588EE" w:rsidR="00DB7681" w:rsidRPr="00C36A98" w:rsidRDefault="00DB7681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</w:pPr>
      <w:r w:rsidRPr="00C36A98">
        <w:rPr>
          <w:color w:val="000000" w:themeColor="text1"/>
        </w:rPr>
        <w:t xml:space="preserve">NCBR może do upływu terminu składania Wniosków dokonywać </w:t>
      </w:r>
      <w:r w:rsidRPr="00C36A98">
        <w:t>zmian w dokumentacji Przedsięwzięcia</w:t>
      </w:r>
      <w:r w:rsidR="004E4FAF" w:rsidRPr="00C36A98">
        <w:t xml:space="preserve">, </w:t>
      </w:r>
      <w:r w:rsidR="716B25BB" w:rsidRPr="00C36A98">
        <w:t>także</w:t>
      </w:r>
      <w:r w:rsidR="004E4FAF" w:rsidRPr="00C36A98">
        <w:t xml:space="preserve"> z własnej inicjatywy</w:t>
      </w:r>
      <w:r w:rsidRPr="00C36A98">
        <w:t>, z zastrzeżeniem ust. 4</w:t>
      </w:r>
      <w:r w:rsidR="001772C4" w:rsidRPr="00C36A98">
        <w:t>-6</w:t>
      </w:r>
      <w:r w:rsidRPr="00C36A98">
        <w:t>.</w:t>
      </w:r>
    </w:p>
    <w:p w14:paraId="0C42EE88" w14:textId="15A853D4" w:rsidR="00DB7681" w:rsidRPr="00C36A98" w:rsidRDefault="00DB7681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</w:pPr>
      <w:r w:rsidRPr="00C36A98">
        <w:t xml:space="preserve">Po upływie terminu na zadawanie przez Wnioskodawców pytań i przedstawianie propozycji zmian, w terminie określonym w Harmonogramie Przedsięwzięcia, </w:t>
      </w:r>
      <w:bookmarkStart w:id="133" w:name="_Hlk57331589"/>
      <w:r w:rsidR="003B29B1" w:rsidRPr="00C36A98">
        <w:t xml:space="preserve">jeśli </w:t>
      </w:r>
      <w:r w:rsidRPr="00C36A98">
        <w:t xml:space="preserve">NCBR </w:t>
      </w:r>
      <w:r w:rsidR="003B29B1" w:rsidRPr="00C36A98">
        <w:t xml:space="preserve">wprowadzi do dokumentacji Przedsięwzięcia, to </w:t>
      </w:r>
      <w:bookmarkEnd w:id="133"/>
      <w:r w:rsidR="004E79FC" w:rsidRPr="00C36A98">
        <w:t xml:space="preserve">NCBR </w:t>
      </w:r>
      <w:r w:rsidRPr="00C36A98">
        <w:t>dokona publikacji na Stronie internetowej Centrum ujednoliconej dokumentacji Przedsięwzięcia, w tym tekstu jednolitego Regulaminu. Jeśli NCBR dokona zmiany dokumentacji Przedsięwzięcia we wskazanym terminie, nie jest zobowiązane do przedłużania terminu na składanie Wniosków określonego w opublikowanym Regulaminie.</w:t>
      </w:r>
      <w:bookmarkStart w:id="134" w:name="_Hlk57331693"/>
      <w:r w:rsidR="00761DC5" w:rsidRPr="00C36A98">
        <w:t xml:space="preserve"> W razie braku publikacji </w:t>
      </w:r>
      <w:r w:rsidR="0059073C" w:rsidRPr="00C36A98">
        <w:t>dokumentacji ujednoliconej we wskazanym terminie, obowiązuje dokumentacj</w:t>
      </w:r>
      <w:r w:rsidR="00A73663" w:rsidRPr="00C36A98">
        <w:t>a</w:t>
      </w:r>
      <w:r w:rsidR="0059073C" w:rsidRPr="00C36A98">
        <w:t xml:space="preserve"> Przedsięwzięcia w brzmieniu dotychczasowym, z zastrzeżeniem poniższych postanowień.</w:t>
      </w:r>
      <w:bookmarkEnd w:id="134"/>
    </w:p>
    <w:p w14:paraId="753DE1C6" w14:textId="397904A1" w:rsidR="00DB7681" w:rsidRPr="00C36A98" w:rsidRDefault="00DB7681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  <w:rPr>
          <w:iCs/>
        </w:rPr>
      </w:pPr>
      <w:r w:rsidRPr="00C36A98">
        <w:rPr>
          <w:iCs/>
        </w:rPr>
        <w:t>Jeśli NCBR dokona zmian w dokumentacji Przedsięwzięcia po terminie wsk</w:t>
      </w:r>
      <w:r w:rsidR="001772C4" w:rsidRPr="00C36A98">
        <w:rPr>
          <w:iCs/>
        </w:rPr>
        <w:t>azanym w zdaniu pierwszym ust. 4</w:t>
      </w:r>
      <w:r w:rsidRPr="00C36A98">
        <w:rPr>
          <w:iCs/>
        </w:rPr>
        <w:t xml:space="preserve">, to NCBR </w:t>
      </w:r>
      <w:r w:rsidR="00640EA3" w:rsidRPr="00C36A98">
        <w:rPr>
          <w:iCs/>
        </w:rPr>
        <w:t xml:space="preserve">może dokonać </w:t>
      </w:r>
      <w:r w:rsidR="00020C1E" w:rsidRPr="00C36A98">
        <w:t xml:space="preserve">zmiany Harmonogramu Przedsięwzięcia i </w:t>
      </w:r>
      <w:r w:rsidR="004C5933" w:rsidRPr="00C36A98">
        <w:t>jeśli jest to uzasadnione charakterem zmiany</w:t>
      </w:r>
      <w:r w:rsidR="004C5933" w:rsidRPr="00C36A98">
        <w:rPr>
          <w:iCs/>
        </w:rPr>
        <w:t xml:space="preserve"> -</w:t>
      </w:r>
      <w:r w:rsidR="00BF1E22" w:rsidRPr="00C36A98">
        <w:t xml:space="preserve"> </w:t>
      </w:r>
      <w:r w:rsidRPr="00C36A98">
        <w:rPr>
          <w:iCs/>
        </w:rPr>
        <w:t>przedłużenia terminu na składanie Wniosków o czas potrzebny na dokonanie ewentualnych zmian we Wnioskach oraz jednocześnie informuje o dokonanej zmianie terminu składania Wniosków wraz ze wskazaniem nowego terminu.</w:t>
      </w:r>
    </w:p>
    <w:p w14:paraId="57F0F9D5" w14:textId="3E97CFB7" w:rsidR="00DB7681" w:rsidRPr="00C36A98" w:rsidRDefault="00DB7681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</w:pPr>
      <w:r w:rsidRPr="00C36A98">
        <w:t xml:space="preserve">NCBR będzie dokonywać ewentualnych zmian dokumentacji Przedsięwzięcia w powyższych przypadkach, jeśli </w:t>
      </w:r>
      <w:r w:rsidR="007F4DB2" w:rsidRPr="00C36A98">
        <w:t>uzna,</w:t>
      </w:r>
      <w:r w:rsidRPr="00C36A98">
        <w:t xml:space="preserve"> że taka zmiana:</w:t>
      </w:r>
    </w:p>
    <w:p w14:paraId="52AD32E0" w14:textId="77777777" w:rsidR="00DB7681" w:rsidRPr="00C36A98" w:rsidRDefault="00DB7681" w:rsidP="004111D0">
      <w:pPr>
        <w:pStyle w:val="Akapitzlist"/>
        <w:jc w:val="both"/>
        <w:rPr>
          <w:iCs/>
        </w:rPr>
      </w:pPr>
      <w:r w:rsidRPr="00C36A98">
        <w:rPr>
          <w:iCs/>
        </w:rPr>
        <w:t xml:space="preserve">1) służy usunięciu oczywistych omyłek lub </w:t>
      </w:r>
    </w:p>
    <w:p w14:paraId="598594B0" w14:textId="77777777" w:rsidR="00DB7681" w:rsidRPr="00C36A98" w:rsidRDefault="00DB7681" w:rsidP="004111D0">
      <w:pPr>
        <w:pStyle w:val="Akapitzlist"/>
        <w:jc w:val="both"/>
        <w:rPr>
          <w:iCs/>
        </w:rPr>
      </w:pPr>
      <w:r w:rsidRPr="00C36A98">
        <w:rPr>
          <w:iCs/>
        </w:rPr>
        <w:t>2) jest uzasadniona z punktu widzenia celów Przedsięwzięcia oraz nie naruszy lub w wyższym stopniu zapewni konkurencyjny, otwarty, przejrzysty i niedyskryminacyjny charakter Postępowania.</w:t>
      </w:r>
    </w:p>
    <w:p w14:paraId="1817EA44" w14:textId="11259DE6" w:rsidR="00BC697E" w:rsidRPr="00C36A98" w:rsidRDefault="00BC697E" w:rsidP="00C36A98">
      <w:pPr>
        <w:pStyle w:val="Nagwek2"/>
      </w:pPr>
      <w:bookmarkStart w:id="135" w:name="_Ref509210067"/>
      <w:bookmarkStart w:id="136" w:name="_Toc53762100"/>
      <w:bookmarkStart w:id="137" w:name="_Toc69201431"/>
      <w:bookmarkStart w:id="138" w:name="_Toc70262456"/>
      <w:bookmarkStart w:id="139" w:name="_Toc72093637"/>
      <w:r w:rsidRPr="00C36A98">
        <w:t xml:space="preserve">Sposób przygotowania </w:t>
      </w:r>
      <w:r w:rsidR="00E55A39" w:rsidRPr="00C36A98">
        <w:t xml:space="preserve">i złożenia w NCBR </w:t>
      </w:r>
      <w:r w:rsidRPr="00C36A98">
        <w:t>Wniosków</w:t>
      </w:r>
      <w:r w:rsidR="00E55A39" w:rsidRPr="00C36A98">
        <w:t xml:space="preserve"> o przystąpienie do Postępowania</w:t>
      </w:r>
      <w:bookmarkEnd w:id="135"/>
      <w:bookmarkEnd w:id="136"/>
      <w:bookmarkEnd w:id="137"/>
      <w:bookmarkEnd w:id="138"/>
      <w:bookmarkEnd w:id="139"/>
    </w:p>
    <w:p w14:paraId="2507EAF8" w14:textId="260B658B" w:rsidR="00096C00" w:rsidRPr="00C36A98" w:rsidRDefault="00425351" w:rsidP="00E467D7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</w:pPr>
      <w:bookmarkStart w:id="140" w:name="_Ref52543124"/>
      <w:r w:rsidRPr="00C36A98">
        <w:rPr>
          <w:rFonts w:eastAsia="Calibri" w:cs="Calibri Light"/>
        </w:rPr>
        <w:t xml:space="preserve">Podmioty zainteresowane udziałem w </w:t>
      </w:r>
      <w:r w:rsidR="00383CBE" w:rsidRPr="00C36A98">
        <w:rPr>
          <w:rFonts w:eastAsia="Calibri" w:cs="Calibri Light"/>
        </w:rPr>
        <w:t>Pr</w:t>
      </w:r>
      <w:r w:rsidR="00586E2C" w:rsidRPr="00C36A98">
        <w:rPr>
          <w:rFonts w:eastAsia="Calibri" w:cs="Calibri Light"/>
        </w:rPr>
        <w:t>zedsięwzięciu</w:t>
      </w:r>
      <w:r w:rsidR="00383CBE" w:rsidRPr="00C36A98">
        <w:rPr>
          <w:rFonts w:eastAsia="Calibri" w:cs="Calibri Light"/>
        </w:rPr>
        <w:t>,</w:t>
      </w:r>
      <w:r w:rsidRPr="00C36A98">
        <w:rPr>
          <w:rFonts w:eastAsia="Calibri" w:cs="Calibri Light"/>
        </w:rPr>
        <w:t xml:space="preserve"> </w:t>
      </w:r>
      <w:r w:rsidRPr="00C36A98">
        <w:rPr>
          <w:rFonts w:eastAsia="Calibri" w:cs="Calibri Light"/>
          <w:b/>
        </w:rPr>
        <w:t>zobowiązane są do złożenia Wniosku</w:t>
      </w:r>
      <w:r w:rsidRPr="00C36A98">
        <w:rPr>
          <w:rFonts w:eastAsia="Calibri" w:cs="Calibri Light"/>
        </w:rPr>
        <w:t xml:space="preserve">, </w:t>
      </w:r>
      <w:bookmarkStart w:id="141" w:name="_Hlk53784501"/>
      <w:r w:rsidR="00ED3A66" w:rsidRPr="00C36A98">
        <w:rPr>
          <w:rFonts w:eastAsia="Calibri" w:cs="Calibri Light"/>
        </w:rPr>
        <w:t>zgodne</w:t>
      </w:r>
      <w:r w:rsidR="00F608D8" w:rsidRPr="00C36A98">
        <w:rPr>
          <w:rFonts w:eastAsia="Calibri" w:cs="Calibri Light"/>
        </w:rPr>
        <w:t>go</w:t>
      </w:r>
      <w:r w:rsidR="00ED3A66" w:rsidRPr="00C36A98">
        <w:rPr>
          <w:rFonts w:eastAsia="Calibri" w:cs="Calibri Light"/>
        </w:rPr>
        <w:t xml:space="preserve"> ze wzorem </w:t>
      </w:r>
      <w:r w:rsidR="00F608D8" w:rsidRPr="00C36A98">
        <w:rPr>
          <w:rFonts w:eastAsia="Calibri" w:cs="Calibri Light"/>
        </w:rPr>
        <w:t xml:space="preserve">i zawierającego informacje </w:t>
      </w:r>
      <w:r w:rsidR="00ED3A66" w:rsidRPr="00C36A98">
        <w:rPr>
          <w:rFonts w:eastAsia="Calibri" w:cs="Calibri Light"/>
        </w:rPr>
        <w:t>określon</w:t>
      </w:r>
      <w:r w:rsidR="00F608D8" w:rsidRPr="00C36A98">
        <w:rPr>
          <w:rFonts w:eastAsia="Calibri" w:cs="Calibri Light"/>
        </w:rPr>
        <w:t>e</w:t>
      </w:r>
      <w:r w:rsidR="00ED3A66" w:rsidRPr="00C36A98">
        <w:rPr>
          <w:rFonts w:eastAsia="Calibri" w:cs="Calibri Light"/>
        </w:rPr>
        <w:t xml:space="preserve"> w </w:t>
      </w:r>
      <w:r w:rsidR="00A65A55" w:rsidRPr="00C36A98">
        <w:rPr>
          <w:rFonts w:eastAsia="Calibri" w:cs="Calibri Light"/>
        </w:rPr>
        <w:t>Załączni</w:t>
      </w:r>
      <w:r w:rsidRPr="00C36A98">
        <w:rPr>
          <w:rFonts w:eastAsia="Calibri" w:cs="Calibri Light"/>
        </w:rPr>
        <w:t>k</w:t>
      </w:r>
      <w:r w:rsidR="00ED3A66" w:rsidRPr="00C36A98">
        <w:rPr>
          <w:rFonts w:eastAsia="Calibri" w:cs="Calibri Light"/>
        </w:rPr>
        <w:t>u</w:t>
      </w:r>
      <w:r w:rsidRPr="00C36A98">
        <w:rPr>
          <w:rFonts w:eastAsia="Calibri" w:cs="Calibri Light"/>
        </w:rPr>
        <w:t xml:space="preserve"> nr </w:t>
      </w:r>
      <w:r w:rsidR="00ED3A66" w:rsidRPr="00C36A98">
        <w:rPr>
          <w:rFonts w:eastAsia="Calibri" w:cs="Calibri Light"/>
        </w:rPr>
        <w:t xml:space="preserve">3 </w:t>
      </w:r>
      <w:r w:rsidRPr="00C36A98">
        <w:rPr>
          <w:rFonts w:eastAsia="Calibri" w:cs="Calibri Light"/>
        </w:rPr>
        <w:t>do niniejszego Regulaminu</w:t>
      </w:r>
      <w:r w:rsidR="005B70FE" w:rsidRPr="00C36A98">
        <w:rPr>
          <w:rFonts w:eastAsia="Calibri" w:cs="Calibri Light"/>
        </w:rPr>
        <w:t xml:space="preserve"> odpowiedniego dla danego </w:t>
      </w:r>
      <w:r w:rsidR="001B1E3E" w:rsidRPr="00C36A98">
        <w:rPr>
          <w:rFonts w:eastAsia="Calibri" w:cs="Calibri Light"/>
        </w:rPr>
        <w:t>Działania</w:t>
      </w:r>
      <w:r w:rsidR="00720F2C" w:rsidRPr="00C36A98">
        <w:rPr>
          <w:rFonts w:eastAsia="Calibri" w:cs="Calibri Light"/>
        </w:rPr>
        <w:t>, z zastrzeżeniem ustępu kolejnego</w:t>
      </w:r>
      <w:r w:rsidR="00ED3A66" w:rsidRPr="00C36A98">
        <w:rPr>
          <w:rFonts w:eastAsia="Calibri" w:cs="Calibri Light"/>
        </w:rPr>
        <w:t>.</w:t>
      </w:r>
      <w:bookmarkEnd w:id="140"/>
      <w:bookmarkEnd w:id="141"/>
      <w:r w:rsidR="00A754D0" w:rsidRPr="00C36A98">
        <w:rPr>
          <w:rFonts w:eastAsia="Calibri" w:cs="Calibri Light"/>
        </w:rPr>
        <w:t xml:space="preserve"> Wnioskodawca może fakultatywnie (brak takiego załącznika nie stanowi braku formalnego) </w:t>
      </w:r>
      <w:r w:rsidR="00821C8B" w:rsidRPr="00C36A98">
        <w:rPr>
          <w:rFonts w:eastAsia="Calibri" w:cs="Calibri Light"/>
        </w:rPr>
        <w:t xml:space="preserve">dodatkowo załączyć do Wniosku </w:t>
      </w:r>
      <w:r w:rsidR="00A754D0" w:rsidRPr="00C36A98">
        <w:rPr>
          <w:rFonts w:eastAsia="Calibri" w:cs="Calibri Light"/>
        </w:rPr>
        <w:t>ilustrację koncepcji Rozwiązania w postaci prezentacji w formacie *.pdf*, *.pptx*</w:t>
      </w:r>
      <w:r w:rsidR="00821C8B" w:rsidRPr="00C36A98">
        <w:rPr>
          <w:rFonts w:eastAsia="Calibri" w:cs="Calibri Light"/>
        </w:rPr>
        <w:t xml:space="preserve"> lub *.ppt*</w:t>
      </w:r>
      <w:r w:rsidR="00A754D0" w:rsidRPr="00C36A98">
        <w:rPr>
          <w:rFonts w:eastAsia="Calibri" w:cs="Calibri Light"/>
        </w:rPr>
        <w:t xml:space="preserve"> lub innym powszechnie dostępnym.</w:t>
      </w:r>
    </w:p>
    <w:p w14:paraId="3519C865" w14:textId="4780E30E" w:rsidR="00BD0BAF" w:rsidRPr="00C36A98" w:rsidRDefault="00720F2C" w:rsidP="004600B8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bookmarkStart w:id="142" w:name="_Ref52543112"/>
      <w:r w:rsidRPr="00C36A98">
        <w:rPr>
          <w:rFonts w:eastAsia="Calibri" w:cs="Calibri Light"/>
          <w:b/>
          <w:bCs/>
        </w:rPr>
        <w:t xml:space="preserve">W </w:t>
      </w:r>
      <w:r w:rsidR="007F4DB2" w:rsidRPr="00C36A98">
        <w:rPr>
          <w:rFonts w:eastAsia="Calibri" w:cs="Calibri Light"/>
          <w:b/>
          <w:bCs/>
        </w:rPr>
        <w:t>przypadku,</w:t>
      </w:r>
      <w:r w:rsidRPr="00C36A98">
        <w:rPr>
          <w:rFonts w:eastAsia="Calibri" w:cs="Calibri Light"/>
          <w:b/>
          <w:bCs/>
        </w:rPr>
        <w:t xml:space="preserve"> jeśli Wnioskodawca jest zainteresowany więcej niż jednym </w:t>
      </w:r>
      <w:r w:rsidR="00A34897" w:rsidRPr="00C36A98">
        <w:rPr>
          <w:rFonts w:eastAsia="Calibri" w:cs="Calibri Light"/>
          <w:b/>
          <w:bCs/>
        </w:rPr>
        <w:t>Działaniem</w:t>
      </w:r>
      <w:r w:rsidRPr="00C36A98">
        <w:rPr>
          <w:rFonts w:eastAsia="Calibri" w:cs="Calibri Light"/>
          <w:b/>
          <w:bCs/>
        </w:rPr>
        <w:t xml:space="preserve">, jest zobowiązany złożyć osobny i zgodny z Regulaminem Wniosek dla każdego </w:t>
      </w:r>
      <w:r w:rsidR="001B1E3E" w:rsidRPr="00C36A98">
        <w:rPr>
          <w:rFonts w:eastAsia="Calibri" w:cs="Calibri Light"/>
          <w:b/>
          <w:bCs/>
        </w:rPr>
        <w:t>Działania</w:t>
      </w:r>
      <w:r w:rsidR="0AF68CDC" w:rsidRPr="00C36A98">
        <w:rPr>
          <w:rFonts w:eastAsia="Calibri" w:cs="Calibri Light"/>
          <w:b/>
          <w:bCs/>
        </w:rPr>
        <w:t xml:space="preserve"> oddzielnie</w:t>
      </w:r>
      <w:r w:rsidRPr="00C36A98">
        <w:rPr>
          <w:rFonts w:eastAsia="Calibri" w:cs="Calibri Light"/>
        </w:rPr>
        <w:t xml:space="preserve">. </w:t>
      </w:r>
    </w:p>
    <w:p w14:paraId="6BC38175" w14:textId="39201F52" w:rsidR="0054571A" w:rsidRPr="00C36A98" w:rsidRDefault="0054571A" w:rsidP="00E467D7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C36A98">
        <w:rPr>
          <w:rFonts w:eastAsia="Calibri" w:cs="Calibri Light"/>
        </w:rPr>
        <w:t>Jeśli Wnioskodawca wskazał w ramach Wniosku, że</w:t>
      </w:r>
      <w:r w:rsidR="002E6577" w:rsidRPr="00C36A98">
        <w:rPr>
          <w:rFonts w:eastAsia="Calibri" w:cs="Calibri Light"/>
        </w:rPr>
        <w:t xml:space="preserve"> </w:t>
      </w:r>
      <w:r w:rsidRPr="00C36A98">
        <w:rPr>
          <w:rFonts w:eastAsia="Calibri" w:cs="Calibri Light"/>
        </w:rPr>
        <w:t xml:space="preserve">wybiera Wariant B, jest zobowiązany pod rygorem bezskuteczności takiego żądania załączyć do Wniosku Plan Komercjalizacji. Minimalne </w:t>
      </w:r>
      <w:r w:rsidR="6FA4B80B" w:rsidRPr="00C36A98">
        <w:rPr>
          <w:rFonts w:eastAsia="Calibri" w:cs="Calibri Light"/>
        </w:rPr>
        <w:t>Wymagania</w:t>
      </w:r>
      <w:r w:rsidRPr="00C36A98">
        <w:rPr>
          <w:rFonts w:eastAsia="Calibri" w:cs="Calibri Light"/>
        </w:rPr>
        <w:t xml:space="preserve"> w zakresie Planu Komercjalizacji określa </w:t>
      </w:r>
      <w:r w:rsidR="00A65A55" w:rsidRPr="00C36A98">
        <w:rPr>
          <w:rFonts w:eastAsia="Calibri" w:cs="Calibri Light"/>
        </w:rPr>
        <w:t>Załączni</w:t>
      </w:r>
      <w:r w:rsidRPr="00C36A98">
        <w:rPr>
          <w:rFonts w:eastAsia="Calibri" w:cs="Calibri Light"/>
        </w:rPr>
        <w:t xml:space="preserve">k nr </w:t>
      </w:r>
      <w:r w:rsidR="00720F2C" w:rsidRPr="00C36A98">
        <w:rPr>
          <w:rFonts w:eastAsia="Calibri" w:cs="Calibri Light"/>
        </w:rPr>
        <w:t>3</w:t>
      </w:r>
      <w:r w:rsidRPr="00C36A98">
        <w:rPr>
          <w:rFonts w:eastAsia="Calibri" w:cs="Calibri Light"/>
        </w:rPr>
        <w:t xml:space="preserve"> do Regulaminu.</w:t>
      </w:r>
      <w:r w:rsidR="00B44254" w:rsidRPr="00C36A98">
        <w:rPr>
          <w:rFonts w:eastAsia="Calibri" w:cs="Calibri Light"/>
        </w:rPr>
        <w:t xml:space="preserve"> </w:t>
      </w:r>
      <w:r w:rsidR="006D29B3" w:rsidRPr="00C36A98">
        <w:rPr>
          <w:rFonts w:eastAsia="Calibri" w:cs="Calibri Light"/>
        </w:rPr>
        <w:t>Wybór Wariantu B nie podlega uzupełnieniu na etapie oceny Wniosków.</w:t>
      </w:r>
    </w:p>
    <w:p w14:paraId="1D61480A" w14:textId="2F726475" w:rsidR="007535E4" w:rsidRPr="00C36A98" w:rsidRDefault="00BC697E" w:rsidP="39A7861B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Theme="minorEastAsia"/>
        </w:rPr>
      </w:pPr>
      <w:bookmarkStart w:id="143" w:name="_Ref52543289"/>
      <w:bookmarkEnd w:id="142"/>
      <w:r w:rsidRPr="00C36A98">
        <w:rPr>
          <w:rFonts w:eastAsia="Calibri" w:cs="Calibri Light"/>
        </w:rPr>
        <w:t>Wniosek należy złożyć w formie</w:t>
      </w:r>
      <w:r w:rsidR="00991D97" w:rsidRPr="00C36A98">
        <w:rPr>
          <w:rFonts w:eastAsia="Calibri" w:cs="Calibri Light"/>
        </w:rPr>
        <w:t xml:space="preserve"> elektronicznej</w:t>
      </w:r>
      <w:r w:rsidR="1D6F641E" w:rsidRPr="00C36A98">
        <w:rPr>
          <w:rFonts w:eastAsia="Calibri" w:cs="Calibri Light"/>
        </w:rPr>
        <w:t xml:space="preserve"> (wszystkie dokumenty muszą być opatrzone</w:t>
      </w:r>
      <w:r w:rsidR="61F6AD91" w:rsidRPr="00C36A98">
        <w:t xml:space="preserve"> kwalifikowanym podpisem elektronicznym)</w:t>
      </w:r>
      <w:r w:rsidR="00991D97" w:rsidRPr="00C36A98">
        <w:rPr>
          <w:rFonts w:eastAsia="Calibri" w:cs="Calibri Light"/>
        </w:rPr>
        <w:t xml:space="preserve"> tj. na nośniku elektronicznym</w:t>
      </w:r>
      <w:r w:rsidR="00F81B29" w:rsidRPr="00C36A98">
        <w:rPr>
          <w:rFonts w:eastAsia="Calibri" w:cs="Calibri Light"/>
        </w:rPr>
        <w:t xml:space="preserve"> w zamkniętej </w:t>
      </w:r>
      <w:r w:rsidR="00B55774" w:rsidRPr="00C36A98">
        <w:rPr>
          <w:rFonts w:eastAsia="Calibri" w:cs="Calibri Light"/>
        </w:rPr>
        <w:t>przesyłce</w:t>
      </w:r>
      <w:r w:rsidR="00F81B29" w:rsidRPr="00C36A98">
        <w:rPr>
          <w:rFonts w:eastAsia="Calibri" w:cs="Calibri Light"/>
        </w:rPr>
        <w:t xml:space="preserve"> zgodnie z ust. </w:t>
      </w:r>
      <w:r w:rsidR="00BA5F85" w:rsidRPr="00C36A98">
        <w:rPr>
          <w:rFonts w:eastAsia="Calibri" w:cs="Calibri Light"/>
        </w:rPr>
        <w:fldChar w:fldCharType="begin"/>
      </w:r>
      <w:r w:rsidR="00BA5F85" w:rsidRPr="00C36A98">
        <w:rPr>
          <w:rFonts w:eastAsia="Calibri" w:cs="Calibri Light"/>
        </w:rPr>
        <w:instrText xml:space="preserve"> REF _Ref52633744 \n \h </w:instrText>
      </w:r>
      <w:r w:rsidR="00473099" w:rsidRPr="00C36A98">
        <w:rPr>
          <w:rFonts w:eastAsia="Calibri" w:cs="Calibri Light"/>
        </w:rPr>
        <w:instrText xml:space="preserve"> \* MERGEFORMAT </w:instrText>
      </w:r>
      <w:r w:rsidR="00BA5F85" w:rsidRPr="00C36A98">
        <w:rPr>
          <w:rFonts w:eastAsia="Calibri" w:cs="Calibri Light"/>
        </w:rPr>
      </w:r>
      <w:r w:rsidR="00BA5F85" w:rsidRPr="00C36A98">
        <w:rPr>
          <w:rFonts w:eastAsia="Calibri" w:cs="Calibri Light"/>
        </w:rPr>
        <w:fldChar w:fldCharType="separate"/>
      </w:r>
      <w:r w:rsidR="00AD1446" w:rsidRPr="00C36A98">
        <w:rPr>
          <w:rFonts w:eastAsia="Calibri" w:cs="Calibri Light"/>
        </w:rPr>
        <w:t>10</w:t>
      </w:r>
      <w:r w:rsidR="00BA5F85" w:rsidRPr="00C36A98">
        <w:rPr>
          <w:rFonts w:eastAsia="Calibri" w:cs="Calibri Light"/>
        </w:rPr>
        <w:fldChar w:fldCharType="end"/>
      </w:r>
      <w:r w:rsidR="00382908" w:rsidRPr="00C36A98">
        <w:rPr>
          <w:rFonts w:eastAsia="Calibri" w:cs="Calibri Light"/>
        </w:rPr>
        <w:t xml:space="preserve"> lub w formie pisemnej</w:t>
      </w:r>
      <w:r w:rsidRPr="00C36A98">
        <w:rPr>
          <w:rFonts w:eastAsia="Calibri" w:cs="Calibri Light"/>
        </w:rPr>
        <w:t>.</w:t>
      </w:r>
      <w:r w:rsidR="00F81B29" w:rsidRPr="00C36A98">
        <w:rPr>
          <w:rFonts w:eastAsia="Calibri" w:cs="Calibri Light"/>
        </w:rPr>
        <w:t xml:space="preserve"> </w:t>
      </w:r>
      <w:r w:rsidR="5C14494F" w:rsidRPr="00C36A98">
        <w:rPr>
          <w:rFonts w:eastAsia="Calibri" w:cs="Calibri Light"/>
        </w:rPr>
        <w:t>Ponadto</w:t>
      </w:r>
      <w:r w:rsidR="14D6CA3F" w:rsidRPr="00C36A98">
        <w:rPr>
          <w:rFonts w:eastAsia="Calibri" w:cs="Calibri Light"/>
        </w:rPr>
        <w:t>,</w:t>
      </w:r>
      <w:r w:rsidR="5C14494F" w:rsidRPr="00C36A98">
        <w:rPr>
          <w:rFonts w:eastAsia="Calibri" w:cs="Calibri Light"/>
        </w:rPr>
        <w:t xml:space="preserve"> w przypadku składania wniosku w formie pisemnej Wnioskodawca może dołączyć również na nośniku elektronicznym skany dokumentów złożonych w wersji papierowej.</w:t>
      </w:r>
      <w:r w:rsidR="7B7B9DA9" w:rsidRPr="00C36A98">
        <w:rPr>
          <w:rFonts w:eastAsia="Calibri" w:cs="Calibri Light"/>
        </w:rPr>
        <w:t xml:space="preserve"> Wówczas Wnioskodawca zobowiązuje się, że dokumenty</w:t>
      </w:r>
      <w:r w:rsidR="636DDA7F" w:rsidRPr="00C36A98">
        <w:rPr>
          <w:rFonts w:eastAsia="Calibri" w:cs="Calibri Light"/>
        </w:rPr>
        <w:t>,</w:t>
      </w:r>
      <w:r w:rsidR="7B7B9DA9" w:rsidRPr="00C36A98">
        <w:rPr>
          <w:rFonts w:eastAsia="Calibri" w:cs="Calibri Light"/>
        </w:rPr>
        <w:t xml:space="preserve"> złożone w </w:t>
      </w:r>
      <w:r w:rsidR="67F114F7" w:rsidRPr="00C36A98">
        <w:rPr>
          <w:rFonts w:eastAsia="Calibri" w:cs="Calibri Light"/>
        </w:rPr>
        <w:t>formie pisemnej i</w:t>
      </w:r>
      <w:r w:rsidR="7B7B9DA9" w:rsidRPr="00C36A98">
        <w:rPr>
          <w:rFonts w:eastAsia="Calibri" w:cs="Calibri Light"/>
        </w:rPr>
        <w:t xml:space="preserve"> na nośniku</w:t>
      </w:r>
      <w:r w:rsidR="725ED1A8" w:rsidRPr="00C36A98">
        <w:rPr>
          <w:rFonts w:eastAsia="Calibri" w:cs="Calibri Light"/>
        </w:rPr>
        <w:t xml:space="preserve"> </w:t>
      </w:r>
      <w:r w:rsidR="601D5A32" w:rsidRPr="00C36A98">
        <w:rPr>
          <w:rFonts w:eastAsia="Calibri" w:cs="Calibri Light"/>
        </w:rPr>
        <w:t>elektronicznym</w:t>
      </w:r>
      <w:r w:rsidR="71C9C904" w:rsidRPr="00C36A98">
        <w:rPr>
          <w:rFonts w:eastAsia="Calibri" w:cs="Calibri Light"/>
        </w:rPr>
        <w:t>,</w:t>
      </w:r>
      <w:r w:rsidR="7B7B9DA9" w:rsidRPr="00C36A98">
        <w:rPr>
          <w:rFonts w:eastAsia="Calibri" w:cs="Calibri Light"/>
        </w:rPr>
        <w:t xml:space="preserve"> będą tożsame.</w:t>
      </w:r>
      <w:r w:rsidR="738495EC" w:rsidRPr="00C36A98">
        <w:rPr>
          <w:rFonts w:eastAsia="Calibri" w:cs="Calibri Light"/>
        </w:rPr>
        <w:t xml:space="preserve"> Dopuszcza się również sytuację</w:t>
      </w:r>
      <w:r w:rsidR="4D22BFF4" w:rsidRPr="00C36A98">
        <w:rPr>
          <w:rFonts w:eastAsia="Calibri" w:cs="Calibri Light"/>
        </w:rPr>
        <w:t>,</w:t>
      </w:r>
      <w:r w:rsidR="738495EC" w:rsidRPr="00C36A98">
        <w:rPr>
          <w:rFonts w:eastAsia="Calibri" w:cs="Calibri Light"/>
        </w:rPr>
        <w:t xml:space="preserve"> w której część dokumentów zostanie złożona w formie pisemnej, a część w formie elektronicznej opatrzonej kwalifikowanym podpi</w:t>
      </w:r>
      <w:r w:rsidR="2BC2E4BA" w:rsidRPr="00C36A98">
        <w:rPr>
          <w:rFonts w:eastAsia="Calibri" w:cs="Calibri Light"/>
        </w:rPr>
        <w:t>sem elektronicznym.</w:t>
      </w:r>
      <w:bookmarkEnd w:id="143"/>
    </w:p>
    <w:p w14:paraId="381561EE" w14:textId="7C1FA164" w:rsidR="00E55A39" w:rsidRPr="00C36A98" w:rsidRDefault="00BC697E" w:rsidP="00E467D7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C36A98">
        <w:rPr>
          <w:rFonts w:eastAsia="Calibri" w:cs="Calibri Light"/>
        </w:rPr>
        <w:lastRenderedPageBreak/>
        <w:t xml:space="preserve">Wniosek </w:t>
      </w:r>
      <w:r w:rsidR="00EA7264" w:rsidRPr="00C36A98">
        <w:rPr>
          <w:rFonts w:eastAsia="Calibri" w:cs="Calibri Light"/>
        </w:rPr>
        <w:t xml:space="preserve">oraz </w:t>
      </w:r>
      <w:r w:rsidR="00A65A55" w:rsidRPr="00C36A98">
        <w:rPr>
          <w:rFonts w:eastAsia="Calibri" w:cs="Calibri Light"/>
        </w:rPr>
        <w:t>Załączni</w:t>
      </w:r>
      <w:r w:rsidR="00EA7264" w:rsidRPr="00C36A98">
        <w:rPr>
          <w:rFonts w:eastAsia="Calibri" w:cs="Calibri Light"/>
        </w:rPr>
        <w:t xml:space="preserve">ki </w:t>
      </w:r>
      <w:r w:rsidR="00D02A31" w:rsidRPr="00C36A98">
        <w:rPr>
          <w:rFonts w:eastAsia="Calibri" w:cs="Calibri Light"/>
        </w:rPr>
        <w:t xml:space="preserve">wymagane Regulaminem </w:t>
      </w:r>
      <w:r w:rsidRPr="00C36A98">
        <w:rPr>
          <w:rFonts w:eastAsia="Calibri" w:cs="Calibri Light"/>
        </w:rPr>
        <w:t>mus</w:t>
      </w:r>
      <w:r w:rsidR="00EA7264" w:rsidRPr="00C36A98">
        <w:rPr>
          <w:rFonts w:eastAsia="Calibri" w:cs="Calibri Light"/>
        </w:rPr>
        <w:t>zą</w:t>
      </w:r>
      <w:r w:rsidRPr="00C36A98">
        <w:rPr>
          <w:rFonts w:eastAsia="Calibri" w:cs="Calibri Light"/>
        </w:rPr>
        <w:t xml:space="preserve"> być </w:t>
      </w:r>
      <w:r w:rsidR="00E95116" w:rsidRPr="00C36A98">
        <w:rPr>
          <w:rFonts w:eastAsia="Calibri" w:cs="Calibri Light"/>
        </w:rPr>
        <w:t xml:space="preserve">przygotowane </w:t>
      </w:r>
      <w:r w:rsidRPr="00C36A98">
        <w:rPr>
          <w:rFonts w:eastAsia="Calibri" w:cs="Calibri Light"/>
        </w:rPr>
        <w:t>w języku polskim</w:t>
      </w:r>
      <w:r w:rsidR="002B1959" w:rsidRPr="00C36A98">
        <w:rPr>
          <w:rFonts w:eastAsia="Calibri" w:cs="Calibri Light"/>
        </w:rPr>
        <w:t xml:space="preserve"> </w:t>
      </w:r>
      <w:r w:rsidR="00BE3FEF" w:rsidRPr="00C36A98">
        <w:rPr>
          <w:rFonts w:cstheme="majorBidi"/>
        </w:rPr>
        <w:t xml:space="preserve">lub </w:t>
      </w:r>
      <w:r w:rsidR="00EA7264" w:rsidRPr="00C36A98">
        <w:rPr>
          <w:rFonts w:cstheme="majorBidi"/>
        </w:rPr>
        <w:t xml:space="preserve">opatrzone </w:t>
      </w:r>
      <w:r w:rsidR="00BE3FEF" w:rsidRPr="00C36A98">
        <w:rPr>
          <w:rFonts w:cstheme="majorBidi"/>
        </w:rPr>
        <w:t>tłumaczeniem na język polski</w:t>
      </w:r>
      <w:r w:rsidR="00263E91" w:rsidRPr="00C36A98">
        <w:rPr>
          <w:rFonts w:cstheme="majorBidi"/>
        </w:rPr>
        <w:t xml:space="preserve"> (przygotowanym samodzielnie przez Wnioskodawcę lub przez tłumacza przysięgłego)</w:t>
      </w:r>
      <w:r w:rsidR="00D02A31" w:rsidRPr="00C36A98">
        <w:rPr>
          <w:rFonts w:cstheme="majorBidi"/>
        </w:rPr>
        <w:t>, przy czym inne załączniki do Wniosku mogą być przygotowane w języku angielskim, w szczególności</w:t>
      </w:r>
      <w:r w:rsidR="25B92080" w:rsidRPr="00C36A98">
        <w:rPr>
          <w:rFonts w:cstheme="majorBidi"/>
        </w:rPr>
        <w:t>,</w:t>
      </w:r>
      <w:r w:rsidR="00D02A31" w:rsidRPr="00C36A98">
        <w:rPr>
          <w:rFonts w:cstheme="majorBidi"/>
        </w:rPr>
        <w:t xml:space="preserve"> jeśli dotyczą zagadnień o charakterze </w:t>
      </w:r>
      <w:r w:rsidR="66433801" w:rsidRPr="00C36A98">
        <w:rPr>
          <w:rFonts w:cstheme="majorBidi"/>
        </w:rPr>
        <w:t>technicznym,</w:t>
      </w:r>
      <w:r w:rsidR="00D02A31" w:rsidRPr="00C36A98">
        <w:rPr>
          <w:rFonts w:cstheme="majorBidi"/>
        </w:rPr>
        <w:t xml:space="preserve"> gdzie powszechnie stosowanym językiem jest język angielski</w:t>
      </w:r>
      <w:r w:rsidR="003F4494" w:rsidRPr="00C36A98">
        <w:rPr>
          <w:rFonts w:eastAsia="Calibri" w:cs="Calibri Light"/>
        </w:rPr>
        <w:t xml:space="preserve">. </w:t>
      </w:r>
      <w:r w:rsidRPr="00C36A98">
        <w:rPr>
          <w:rFonts w:eastAsia="Calibri" w:cs="Calibri Light"/>
        </w:rPr>
        <w:t>Wniosek musi być podpisany zgodnie z zasadami reprezentacji Wnioskodawcy.</w:t>
      </w:r>
      <w:r w:rsidR="00BE3FEF" w:rsidRPr="00C36A98">
        <w:rPr>
          <w:rFonts w:eastAsia="Calibri" w:cs="Calibri Light"/>
        </w:rPr>
        <w:t xml:space="preserve"> </w:t>
      </w:r>
      <w:r w:rsidR="00F81B29" w:rsidRPr="00C36A98">
        <w:rPr>
          <w:rFonts w:eastAsia="Calibri" w:cs="Calibri Light"/>
        </w:rPr>
        <w:t>W przypadku Wniosku składanego w formie elektronicznej wszystkie dokumenty należy utrwalić na nośniku w formie skanów</w:t>
      </w:r>
      <w:r w:rsidR="005A14BC" w:rsidRPr="00C36A98">
        <w:rPr>
          <w:rFonts w:eastAsia="Calibri" w:cs="Calibri Light"/>
        </w:rPr>
        <w:t xml:space="preserve"> </w:t>
      </w:r>
      <w:r w:rsidR="004973FD" w:rsidRPr="00C36A98">
        <w:rPr>
          <w:rFonts w:eastAsia="Calibri" w:cs="Calibri Light"/>
        </w:rPr>
        <w:t xml:space="preserve">dokumentów </w:t>
      </w:r>
      <w:r w:rsidR="22CCBB9B" w:rsidRPr="00C36A98">
        <w:rPr>
          <w:rFonts w:eastAsia="Calibri" w:cs="Calibri Light"/>
        </w:rPr>
        <w:t xml:space="preserve">złożonych również </w:t>
      </w:r>
      <w:r w:rsidR="004973FD" w:rsidRPr="00C36A98">
        <w:rPr>
          <w:rFonts w:eastAsia="Calibri" w:cs="Calibri Light"/>
        </w:rPr>
        <w:t xml:space="preserve">w formie pisemnej </w:t>
      </w:r>
      <w:r w:rsidR="005A14BC" w:rsidRPr="00C36A98">
        <w:rPr>
          <w:rFonts w:eastAsia="Calibri" w:cs="Calibri Light"/>
        </w:rPr>
        <w:t>lub dokumentów elektronicznych opatrzonych kwalifikowanym podpisem elektronicznym</w:t>
      </w:r>
      <w:r w:rsidR="71D18518" w:rsidRPr="00C36A98">
        <w:rPr>
          <w:rFonts w:eastAsia="Calibri" w:cs="Calibri Light"/>
        </w:rPr>
        <w:t>.</w:t>
      </w:r>
      <w:bookmarkStart w:id="144" w:name="_Hlk57332191"/>
      <w:r w:rsidR="006C0BA8" w:rsidRPr="00C36A98">
        <w:rPr>
          <w:rFonts w:eastAsia="Calibri" w:cs="Calibri Light"/>
        </w:rPr>
        <w:t xml:space="preserve"> </w:t>
      </w:r>
      <w:r w:rsidR="650D5918" w:rsidRPr="00C36A98">
        <w:rPr>
          <w:rFonts w:eastAsia="Calibri" w:cs="Calibri Light"/>
        </w:rPr>
        <w:t>P</w:t>
      </w:r>
      <w:r w:rsidR="00382908" w:rsidRPr="00C36A98">
        <w:rPr>
          <w:rFonts w:eastAsia="Calibri" w:cs="Calibri Light"/>
        </w:rPr>
        <w:t>ełnomocnictw</w:t>
      </w:r>
      <w:r w:rsidR="54ED49AD" w:rsidRPr="00C36A98">
        <w:rPr>
          <w:rFonts w:eastAsia="Calibri" w:cs="Calibri Light"/>
        </w:rPr>
        <w:t>o</w:t>
      </w:r>
      <w:r w:rsidR="00382908" w:rsidRPr="00C36A98">
        <w:rPr>
          <w:rFonts w:eastAsia="Calibri" w:cs="Calibri Light"/>
        </w:rPr>
        <w:t xml:space="preserve"> musi być złożone w oryginale lub poświadczone przez notariusza (pisemnie lub podpisem elektronicznym)</w:t>
      </w:r>
      <w:bookmarkEnd w:id="144"/>
      <w:r w:rsidR="00F81B29" w:rsidRPr="00C36A98">
        <w:rPr>
          <w:rFonts w:eastAsia="Calibri" w:cs="Calibri Light"/>
        </w:rPr>
        <w:t>.</w:t>
      </w:r>
    </w:p>
    <w:p w14:paraId="275AA714" w14:textId="013D8695" w:rsidR="00E55A39" w:rsidRPr="00C36A98" w:rsidRDefault="00BC697E" w:rsidP="39A7861B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Theme="minorEastAsia"/>
        </w:rPr>
      </w:pPr>
      <w:r w:rsidRPr="00C36A98">
        <w:rPr>
          <w:rFonts w:eastAsia="Calibri" w:cs="Calibri Light"/>
        </w:rPr>
        <w:t>Do Wniosku Wnioskodawca załącza wszystkie dokument</w:t>
      </w:r>
      <w:r w:rsidR="005D09E0" w:rsidRPr="00C36A98">
        <w:rPr>
          <w:rFonts w:eastAsia="Calibri" w:cs="Calibri Light"/>
        </w:rPr>
        <w:t xml:space="preserve">y </w:t>
      </w:r>
      <w:r w:rsidR="00720F2C" w:rsidRPr="00C36A98">
        <w:rPr>
          <w:rFonts w:eastAsia="Calibri" w:cs="Calibri Light"/>
        </w:rPr>
        <w:t xml:space="preserve">wskazane we wzorze stanowiącym </w:t>
      </w:r>
      <w:r w:rsidR="00A65A55" w:rsidRPr="00C36A98">
        <w:rPr>
          <w:rFonts w:eastAsia="Calibri" w:cs="Calibri Light"/>
        </w:rPr>
        <w:t>Załączni</w:t>
      </w:r>
      <w:r w:rsidR="00720F2C" w:rsidRPr="00C36A98">
        <w:rPr>
          <w:rFonts w:eastAsia="Calibri" w:cs="Calibri Light"/>
        </w:rPr>
        <w:t>k nr 3 do Regulaminu</w:t>
      </w:r>
      <w:r w:rsidR="005A14BC" w:rsidRPr="00C36A98">
        <w:rPr>
          <w:rFonts w:eastAsia="Calibri" w:cs="Calibri Light"/>
        </w:rPr>
        <w:t xml:space="preserve">. </w:t>
      </w:r>
      <w:r w:rsidR="00C62A15" w:rsidRPr="00C36A98">
        <w:rPr>
          <w:rFonts w:eastAsia="Calibri" w:cs="Calibri Light"/>
        </w:rPr>
        <w:t xml:space="preserve">Dokumenty są składane w oryginale </w:t>
      </w:r>
      <w:r w:rsidRPr="00C36A98">
        <w:rPr>
          <w:rFonts w:eastAsia="Calibri" w:cs="Calibri Light"/>
        </w:rPr>
        <w:t>lub kopiach poświadczonych za zgodność z oryginałem przez Wnioskodawcę.</w:t>
      </w:r>
      <w:r w:rsidR="22619EF1" w:rsidRPr="00C36A98">
        <w:rPr>
          <w:rFonts w:eastAsia="Calibri" w:cs="Calibri Light"/>
        </w:rPr>
        <w:t xml:space="preserve"> </w:t>
      </w:r>
      <w:r w:rsidR="22619EF1" w:rsidRPr="00C36A98">
        <w:rPr>
          <w:rFonts w:ascii="Calibri" w:eastAsia="Calibri" w:hAnsi="Calibri" w:cs="Calibri"/>
        </w:rPr>
        <w:t>Poświadczenie dokumentów za zgodność z oryginałem w wersji papierowej oznacza, że muszą być one albo parafowane przez Wnioskodawcę na każdej ze stron, albo opatrzone napisem „potwierdzam za zgodność z oryginałem strony od-do” oraz podpisane wraz z pieczątką na końcu dokumentu. Poświadczenie dokumentów za zgodność z oryginałem w wersji elektronicznej oznacza, że muszą być one opatrzone podpisem kwalifikowanym.</w:t>
      </w:r>
      <w:r w:rsidR="00B60EA4" w:rsidRPr="00C36A98">
        <w:rPr>
          <w:rFonts w:ascii="Calibri" w:eastAsia="Calibri" w:hAnsi="Calibri" w:cs="Calibri"/>
        </w:rPr>
        <w:t xml:space="preserve"> </w:t>
      </w:r>
    </w:p>
    <w:p w14:paraId="5BC865E8" w14:textId="32F89889" w:rsidR="001451E7" w:rsidRPr="00C36A98" w:rsidRDefault="00BC697E" w:rsidP="00E467D7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C36A98">
        <w:rPr>
          <w:rFonts w:eastAsia="Calibri" w:cs="Calibri Light"/>
        </w:rPr>
        <w:t>Formularz Wniosku, jak i inne dokumenty załączone do Wniosku muszą być podpisane przez osoby upoważnione do reprezentowania Wnioskodawcy (tzn. zgodnie z zasadami reprezentacji Wnioskodawcy)</w:t>
      </w:r>
      <w:r w:rsidR="00C81BA9" w:rsidRPr="00C36A98">
        <w:rPr>
          <w:rFonts w:eastAsia="Calibri" w:cs="Calibri Light"/>
        </w:rPr>
        <w:t xml:space="preserve"> zaś dokumenty dla podmiotu trzeciego, na zasoby którego Wnioskodawca się powołuje winny być podpisane przez osoby upoważnione do reprezentowania danego podmiotu trzeciego</w:t>
      </w:r>
      <w:r w:rsidR="001451E7" w:rsidRPr="00C36A98">
        <w:rPr>
          <w:rFonts w:eastAsia="Calibri" w:cs="Calibri Light"/>
        </w:rPr>
        <w:t>. Do wniosku należy dołączyć dokument, w oryginale lub poświadczonej przez Wnioskodawcę kopii, wykazujący umocowanie osób składających podpis w imieniu Wnioskodawcy (np. wydruk odpowiadający odpisowi K</w:t>
      </w:r>
      <w:r w:rsidR="00BB37CD" w:rsidRPr="00C36A98">
        <w:rPr>
          <w:rFonts w:eastAsia="Calibri" w:cs="Calibri Light"/>
        </w:rPr>
        <w:t xml:space="preserve">rajowego </w:t>
      </w:r>
      <w:r w:rsidR="001451E7" w:rsidRPr="00C36A98">
        <w:rPr>
          <w:rFonts w:eastAsia="Calibri" w:cs="Calibri Light"/>
        </w:rPr>
        <w:t>R</w:t>
      </w:r>
      <w:r w:rsidR="00BB37CD" w:rsidRPr="00C36A98">
        <w:rPr>
          <w:rFonts w:eastAsia="Calibri" w:cs="Calibri Light"/>
        </w:rPr>
        <w:t xml:space="preserve">ejestru </w:t>
      </w:r>
      <w:r w:rsidR="001451E7" w:rsidRPr="00C36A98">
        <w:rPr>
          <w:rFonts w:eastAsia="Calibri" w:cs="Calibri Light"/>
        </w:rPr>
        <w:t>S</w:t>
      </w:r>
      <w:r w:rsidR="00BB37CD" w:rsidRPr="00C36A98">
        <w:rPr>
          <w:rFonts w:eastAsia="Calibri" w:cs="Calibri Light"/>
        </w:rPr>
        <w:t>ądowego</w:t>
      </w:r>
      <w:r w:rsidR="001451E7" w:rsidRPr="00C36A98">
        <w:rPr>
          <w:rFonts w:eastAsia="Calibri" w:cs="Calibri Light"/>
        </w:rPr>
        <w:t>, dokument z innego rejestru publicznego, akt powołania, itp.).</w:t>
      </w:r>
    </w:p>
    <w:p w14:paraId="31FA659A" w14:textId="2027EE7D" w:rsidR="00E55A39" w:rsidRPr="00C36A98" w:rsidRDefault="001451E7" w:rsidP="302B8C2D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Theme="minorEastAsia"/>
        </w:rPr>
      </w:pPr>
      <w:r w:rsidRPr="00C36A98">
        <w:rPr>
          <w:rFonts w:eastAsia="Calibri" w:cs="Calibri Light"/>
        </w:rPr>
        <w:t xml:space="preserve">Wniosek może być podpisany </w:t>
      </w:r>
      <w:r w:rsidR="00C62A15" w:rsidRPr="00C36A98">
        <w:rPr>
          <w:rFonts w:eastAsia="Calibri" w:cs="Calibri Light"/>
        </w:rPr>
        <w:t>przez pełnomocnika</w:t>
      </w:r>
      <w:r w:rsidR="00BC697E" w:rsidRPr="00C36A98">
        <w:rPr>
          <w:rFonts w:eastAsia="Calibri" w:cs="Calibri Light"/>
        </w:rPr>
        <w:t>.</w:t>
      </w:r>
      <w:r w:rsidR="00C62A15" w:rsidRPr="00C36A98">
        <w:rPr>
          <w:rFonts w:eastAsia="Calibri" w:cs="Calibri Light"/>
        </w:rPr>
        <w:t xml:space="preserve"> W </w:t>
      </w:r>
      <w:r w:rsidRPr="00C36A98">
        <w:rPr>
          <w:rFonts w:eastAsia="Calibri" w:cs="Calibri Light"/>
        </w:rPr>
        <w:t xml:space="preserve">takim </w:t>
      </w:r>
      <w:r w:rsidR="00C62A15" w:rsidRPr="00C36A98">
        <w:rPr>
          <w:rFonts w:eastAsia="Calibri" w:cs="Calibri Light"/>
        </w:rPr>
        <w:t xml:space="preserve">przypadku niezbędne jest przedłożenie oryginału pełnomocnictwa </w:t>
      </w:r>
      <w:r w:rsidR="00AC2693" w:rsidRPr="00C36A98">
        <w:rPr>
          <w:rFonts w:eastAsia="Calibri" w:cs="Calibri Light"/>
        </w:rPr>
        <w:t xml:space="preserve">uprawniającego do podpisania i złożenia Wniosku </w:t>
      </w:r>
      <w:r w:rsidR="00C62A15" w:rsidRPr="00C36A98">
        <w:rPr>
          <w:rFonts w:eastAsia="Calibri" w:cs="Calibri Light"/>
        </w:rPr>
        <w:t>wraz z dokument</w:t>
      </w:r>
      <w:r w:rsidRPr="00C36A98">
        <w:rPr>
          <w:rFonts w:eastAsia="Calibri" w:cs="Calibri Light"/>
        </w:rPr>
        <w:t>em wykazującym</w:t>
      </w:r>
      <w:r w:rsidR="00C62A15" w:rsidRPr="00C36A98">
        <w:rPr>
          <w:rFonts w:eastAsia="Calibri" w:cs="Calibri Light"/>
        </w:rPr>
        <w:t xml:space="preserve"> umocowanie osób, które udzieliły pełnomocnictwa w imieniu Wnioskodawcy </w:t>
      </w:r>
      <w:r w:rsidRPr="00C36A98">
        <w:rPr>
          <w:rFonts w:eastAsia="Calibri" w:cs="Calibri Light"/>
        </w:rPr>
        <w:t xml:space="preserve">(np. wydruk odpowiadający odpisowi </w:t>
      </w:r>
      <w:r w:rsidR="00BB37CD" w:rsidRPr="00C36A98">
        <w:rPr>
          <w:rFonts w:eastAsia="Calibri" w:cs="Calibri Light"/>
        </w:rPr>
        <w:t>Krajowego Rejestru Sądowego</w:t>
      </w:r>
      <w:r w:rsidRPr="00C36A98">
        <w:rPr>
          <w:rFonts w:eastAsia="Calibri" w:cs="Calibri Light"/>
        </w:rPr>
        <w:t>, dokument z innego rejestru publicznego, akt powołania, itp.), złożonym w</w:t>
      </w:r>
      <w:r w:rsidR="00C90F5C" w:rsidRPr="00C36A98">
        <w:rPr>
          <w:rFonts w:eastAsia="Calibri" w:cs="Calibri Light"/>
        </w:rPr>
        <w:t xml:space="preserve"> </w:t>
      </w:r>
      <w:bookmarkStart w:id="145" w:name="_Hlk53784625"/>
      <w:r w:rsidR="00C90F5C" w:rsidRPr="00C36A98">
        <w:rPr>
          <w:rFonts w:eastAsia="Calibri" w:cs="Calibri Light"/>
        </w:rPr>
        <w:t>postaci zeskanowanego oryginału</w:t>
      </w:r>
      <w:bookmarkEnd w:id="145"/>
      <w:r w:rsidRPr="00C36A98">
        <w:rPr>
          <w:rFonts w:eastAsia="Calibri" w:cs="Calibri Light"/>
        </w:rPr>
        <w:t xml:space="preserve"> </w:t>
      </w:r>
      <w:r w:rsidR="1ED9DD3D" w:rsidRPr="00C36A98">
        <w:rPr>
          <w:rFonts w:ascii="Calibri" w:eastAsia="Calibri" w:hAnsi="Calibri" w:cs="Calibri"/>
        </w:rPr>
        <w:t>w przypadku przedłożenia pełnomocnictwa również w wersji papierowej</w:t>
      </w:r>
      <w:r w:rsidR="1ED9DD3D" w:rsidRPr="00C36A98">
        <w:rPr>
          <w:rFonts w:eastAsia="Calibri" w:cs="Calibri Light"/>
        </w:rPr>
        <w:t xml:space="preserve"> </w:t>
      </w:r>
      <w:r w:rsidRPr="00C36A98">
        <w:rPr>
          <w:rFonts w:eastAsia="Calibri" w:cs="Calibri Light"/>
        </w:rPr>
        <w:t xml:space="preserve">lub kopii poświadczonej za zgodność przez </w:t>
      </w:r>
      <w:r w:rsidR="00954DB7" w:rsidRPr="00C36A98">
        <w:rPr>
          <w:rFonts w:eastAsia="Calibri" w:cs="Calibri Light"/>
        </w:rPr>
        <w:t xml:space="preserve">notariusza </w:t>
      </w:r>
      <w:bookmarkStart w:id="146" w:name="_Hlk53784632"/>
      <w:r w:rsidR="00C90F5C" w:rsidRPr="00C36A98">
        <w:rPr>
          <w:rFonts w:eastAsia="Calibri" w:cs="Calibri Light"/>
        </w:rPr>
        <w:t>lub dokumentu elektronicznego z kwalifikowanymi podpisami elektronicznymi</w:t>
      </w:r>
      <w:bookmarkEnd w:id="146"/>
      <w:r w:rsidRPr="00C36A98">
        <w:rPr>
          <w:rFonts w:eastAsia="Calibri" w:cs="Calibri Light"/>
        </w:rPr>
        <w:t>.</w:t>
      </w:r>
    </w:p>
    <w:p w14:paraId="6E188322" w14:textId="3078CC44" w:rsidR="00C62A15" w:rsidRPr="00C36A98" w:rsidRDefault="00C62A15" w:rsidP="00E467D7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C36A98">
        <w:rPr>
          <w:rFonts w:eastAsia="Calibri" w:cs="Calibri Light"/>
        </w:rPr>
        <w:t>W przypadku złożenia Wniosku w imieniu kilku podmiotów</w:t>
      </w:r>
      <w:bookmarkStart w:id="147" w:name="_Hlk53784641"/>
      <w:r w:rsidRPr="00C36A98">
        <w:rPr>
          <w:rFonts w:eastAsia="Calibri" w:cs="Calibri Light"/>
        </w:rPr>
        <w:t>,</w:t>
      </w:r>
      <w:r w:rsidR="004F7E3A" w:rsidRPr="00C36A98">
        <w:rPr>
          <w:rFonts w:eastAsia="Calibri" w:cs="Calibri Light"/>
        </w:rPr>
        <w:t xml:space="preserve"> wszystkie podmioty muszą być wyszczególnione we Wniosku, a</w:t>
      </w:r>
      <w:r w:rsidRPr="00C36A98">
        <w:rPr>
          <w:rFonts w:eastAsia="Calibri" w:cs="Calibri Light"/>
        </w:rPr>
        <w:t xml:space="preserve"> </w:t>
      </w:r>
      <w:bookmarkEnd w:id="147"/>
      <w:r w:rsidRPr="00C36A98">
        <w:rPr>
          <w:rFonts w:eastAsia="Calibri" w:cs="Calibri Light"/>
        </w:rPr>
        <w:t>osoba podpisująca Wniosek powinna wykazać umocowanie od każdego z podmiotów działających łącznie jako Wnioskodawca.</w:t>
      </w:r>
    </w:p>
    <w:p w14:paraId="3D6BA66A" w14:textId="4716C1A6" w:rsidR="00D4651E" w:rsidRPr="00C36A98" w:rsidRDefault="00F81B29" w:rsidP="00E467D7">
      <w:pPr>
        <w:numPr>
          <w:ilvl w:val="0"/>
          <w:numId w:val="19"/>
        </w:numPr>
        <w:spacing w:after="0" w:line="240" w:lineRule="auto"/>
        <w:ind w:left="567"/>
        <w:jc w:val="both"/>
        <w:rPr>
          <w:rFonts w:eastAsia="Calibri" w:cs="Calibri Light"/>
        </w:rPr>
      </w:pPr>
      <w:bookmarkStart w:id="148" w:name="_Ref509210077"/>
      <w:bookmarkStart w:id="149" w:name="_Ref52633744"/>
      <w:r w:rsidRPr="00C36A98">
        <w:rPr>
          <w:rFonts w:eastAsia="Calibri" w:cs="Calibri Light"/>
        </w:rPr>
        <w:t xml:space="preserve">Nośnik zawierający </w:t>
      </w:r>
      <w:r w:rsidR="00BC697E" w:rsidRPr="00C36A98">
        <w:rPr>
          <w:rFonts w:eastAsia="Calibri" w:cs="Calibri Light"/>
        </w:rPr>
        <w:t xml:space="preserve">Wniosek </w:t>
      </w:r>
      <w:bookmarkStart w:id="150" w:name="_Hlk57332060"/>
      <w:r w:rsidR="00037723" w:rsidRPr="00C36A98">
        <w:rPr>
          <w:rFonts w:eastAsia="Calibri" w:cs="Calibri Light"/>
        </w:rPr>
        <w:t xml:space="preserve">w formie elektronicznej </w:t>
      </w:r>
      <w:bookmarkEnd w:id="150"/>
      <w:r w:rsidR="00BC697E" w:rsidRPr="00C36A98">
        <w:rPr>
          <w:rFonts w:eastAsia="Calibri" w:cs="Calibri Light"/>
        </w:rPr>
        <w:t xml:space="preserve">wraz z dokumentami i oświadczeniami </w:t>
      </w:r>
      <w:r w:rsidRPr="00C36A98">
        <w:rPr>
          <w:rFonts w:eastAsia="Calibri" w:cs="Calibri Light"/>
        </w:rPr>
        <w:t xml:space="preserve">lub Wniosek wraz z dokumentami i oświadczeniami w formie pisemnej </w:t>
      </w:r>
      <w:r w:rsidR="00BC697E" w:rsidRPr="00C36A98">
        <w:rPr>
          <w:rFonts w:eastAsia="Calibri" w:cs="Calibri Light"/>
        </w:rPr>
        <w:t xml:space="preserve">należy umieścić w zamkniętej </w:t>
      </w:r>
      <w:r w:rsidR="00640EA3" w:rsidRPr="00C36A98">
        <w:rPr>
          <w:rFonts w:eastAsia="Calibri" w:cs="Calibri Light"/>
        </w:rPr>
        <w:t>przesyłce</w:t>
      </w:r>
      <w:r w:rsidR="00BC697E" w:rsidRPr="00C36A98">
        <w:rPr>
          <w:rFonts w:eastAsia="Calibri" w:cs="Calibri Light"/>
        </w:rPr>
        <w:t xml:space="preserve">, zapieczętowanej w sposób zapewniający zachowanie poufności jej treści oraz zabezpieczającej jej nienaruszalność do upływu terminu określonego </w:t>
      </w:r>
      <w:r w:rsidR="00E55A39" w:rsidRPr="00C36A98">
        <w:rPr>
          <w:rFonts w:eastAsia="Calibri" w:cs="Calibri Light"/>
        </w:rPr>
        <w:t xml:space="preserve">w pkt </w:t>
      </w:r>
      <w:r w:rsidR="008C529A" w:rsidRPr="00C36A98">
        <w:rPr>
          <w:rFonts w:eastAsia="Calibri" w:cs="Calibri Light"/>
          <w:b/>
          <w:bCs/>
        </w:rPr>
        <w:fldChar w:fldCharType="begin"/>
      </w:r>
      <w:r w:rsidR="008C529A" w:rsidRPr="00C36A98">
        <w:rPr>
          <w:rFonts w:eastAsia="Calibri" w:cs="Calibri Light"/>
        </w:rPr>
        <w:instrText xml:space="preserve"> REF _Ref509206746 \r \h </w:instrText>
      </w:r>
      <w:r w:rsidR="0040046F" w:rsidRPr="00C36A98">
        <w:rPr>
          <w:rFonts w:eastAsia="Calibri" w:cs="Calibri Light"/>
        </w:rPr>
        <w:instrText xml:space="preserve"> \* MERGEFORMAT </w:instrText>
      </w:r>
      <w:r w:rsidR="008C529A" w:rsidRPr="00C36A98">
        <w:rPr>
          <w:rFonts w:eastAsia="Calibri" w:cs="Calibri Light"/>
          <w:b/>
          <w:bCs/>
        </w:rPr>
      </w:r>
      <w:r w:rsidR="008C529A" w:rsidRPr="00C36A98">
        <w:rPr>
          <w:rFonts w:eastAsia="Calibri" w:cs="Calibri Light"/>
          <w:b/>
          <w:bCs/>
        </w:rPr>
        <w:fldChar w:fldCharType="separate"/>
      </w:r>
      <w:r w:rsidR="00AD1446" w:rsidRPr="00C36A98">
        <w:rPr>
          <w:rFonts w:eastAsia="Calibri" w:cs="Calibri Light"/>
        </w:rPr>
        <w:t>4.3</w:t>
      </w:r>
      <w:r w:rsidR="008C529A" w:rsidRPr="00C36A98">
        <w:rPr>
          <w:rFonts w:eastAsia="Calibri" w:cs="Calibri Light"/>
          <w:b/>
          <w:bCs/>
        </w:rPr>
        <w:fldChar w:fldCharType="end"/>
      </w:r>
      <w:r w:rsidR="00B41024" w:rsidRPr="00C36A98">
        <w:rPr>
          <w:rFonts w:eastAsia="Calibri" w:cs="Calibri Light"/>
        </w:rPr>
        <w:t xml:space="preserve"> </w:t>
      </w:r>
      <w:r w:rsidR="00BC697E" w:rsidRPr="00C36A98">
        <w:rPr>
          <w:rFonts w:eastAsia="Calibri" w:cs="Calibri Light"/>
        </w:rPr>
        <w:t xml:space="preserve">Regulaminu. </w:t>
      </w:r>
      <w:r w:rsidR="00954DB7" w:rsidRPr="00C36A98">
        <w:rPr>
          <w:rFonts w:eastAsia="Calibri" w:cs="Calibri Light"/>
        </w:rPr>
        <w:t xml:space="preserve">Przesyłka </w:t>
      </w:r>
      <w:r w:rsidR="00BC697E" w:rsidRPr="00C36A98">
        <w:rPr>
          <w:rFonts w:eastAsia="Calibri" w:cs="Calibri Light"/>
        </w:rPr>
        <w:t>powinna być oznaczona nazwą i adresem Centrum, nazwą i dokładnym adresem Wnioskodawcy oraz napisem</w:t>
      </w:r>
      <w:r w:rsidR="006C2B59" w:rsidRPr="00C36A98">
        <w:rPr>
          <w:rFonts w:eastAsia="Calibri" w:cs="Calibri Light"/>
        </w:rPr>
        <w:t xml:space="preserve"> odpowiadającym</w:t>
      </w:r>
      <w:r w:rsidR="00BC697E" w:rsidRPr="00C36A98">
        <w:rPr>
          <w:rFonts w:eastAsia="Calibri" w:cs="Calibri Light"/>
        </w:rPr>
        <w:t xml:space="preserve">: „Wniosek dotyczący Postępowania prowadzonego przez Narodowe Centrum Badań i Rozwoju w ramach </w:t>
      </w:r>
      <w:r w:rsidR="00390FB3" w:rsidRPr="00C36A98">
        <w:rPr>
          <w:rFonts w:eastAsia="Calibri" w:cs="Calibri Light"/>
        </w:rPr>
        <w:t>Przedsięwzięcia</w:t>
      </w:r>
      <w:r w:rsidR="00BC697E" w:rsidRPr="00C36A98">
        <w:rPr>
          <w:rFonts w:eastAsia="Calibri" w:cs="Calibri Light"/>
        </w:rPr>
        <w:t xml:space="preserve"> </w:t>
      </w:r>
      <w:r w:rsidR="00BE5B0E" w:rsidRPr="00C36A98">
        <w:rPr>
          <w:rFonts w:eastAsia="Calibri" w:cs="Calibri Light"/>
        </w:rPr>
        <w:t>Wentylacja dla szkół i domów</w:t>
      </w:r>
      <w:r w:rsidR="00770308" w:rsidRPr="00C36A98">
        <w:rPr>
          <w:rFonts w:eastAsia="Calibri" w:cs="Calibri Light"/>
        </w:rPr>
        <w:t>”</w:t>
      </w:r>
      <w:r w:rsidR="00E55A39" w:rsidRPr="00C36A98">
        <w:rPr>
          <w:rFonts w:eastAsia="Calibri" w:cs="Calibri Light"/>
        </w:rPr>
        <w:t xml:space="preserve"> </w:t>
      </w:r>
      <w:r w:rsidR="00BC697E" w:rsidRPr="00C36A98">
        <w:rPr>
          <w:rFonts w:eastAsia="Calibri" w:cs="Calibri Light"/>
        </w:rPr>
        <w:t xml:space="preserve">oraz „NIE OTWIERAĆ PRZED </w:t>
      </w:r>
      <w:r w:rsidR="00A64121" w:rsidRPr="00C36A98">
        <w:rPr>
          <w:rFonts w:eastAsia="Calibri" w:cs="Calibri Light"/>
        </w:rPr>
        <w:t xml:space="preserve">TERMINEM </w:t>
      </w:r>
      <w:r w:rsidR="005D713B" w:rsidRPr="00C36A98">
        <w:rPr>
          <w:rFonts w:eastAsia="Calibri" w:cs="Calibri Light"/>
        </w:rPr>
        <w:t xml:space="preserve">OTWARCIA </w:t>
      </w:r>
      <w:r w:rsidR="00A64121" w:rsidRPr="00C36A98">
        <w:rPr>
          <w:rFonts w:eastAsia="Calibri" w:cs="Calibri Light"/>
        </w:rPr>
        <w:t>WNIOSKÓW</w:t>
      </w:r>
      <w:r w:rsidR="00BC697E" w:rsidRPr="00C36A98">
        <w:rPr>
          <w:rFonts w:eastAsia="Calibri" w:cs="Calibri Light"/>
        </w:rPr>
        <w:t xml:space="preserve"> </w:t>
      </w:r>
      <w:r w:rsidR="0046433F" w:rsidRPr="00C36A98">
        <w:rPr>
          <w:rFonts w:eastAsia="Calibri" w:cs="Calibri Light"/>
        </w:rPr>
        <w:t xml:space="preserve">O </w:t>
      </w:r>
      <w:r w:rsidR="00BC697E" w:rsidRPr="00C36A98">
        <w:rPr>
          <w:rFonts w:eastAsia="Calibri" w:cs="Calibri Light"/>
        </w:rPr>
        <w:t xml:space="preserve">GODZ. </w:t>
      </w:r>
      <w:bookmarkEnd w:id="148"/>
      <w:r w:rsidR="45E452B7" w:rsidRPr="00C36A98">
        <w:rPr>
          <w:rFonts w:eastAsia="Calibri" w:cs="Calibri Light"/>
        </w:rPr>
        <w:t>14:00</w:t>
      </w:r>
      <w:r w:rsidR="00AC2693" w:rsidRPr="00C36A98">
        <w:rPr>
          <w:rFonts w:eastAsia="Calibri" w:cs="Calibri Light"/>
        </w:rPr>
        <w:t>”</w:t>
      </w:r>
      <w:bookmarkEnd w:id="149"/>
      <w:r w:rsidR="004F7E3A" w:rsidRPr="00C36A98">
        <w:rPr>
          <w:rFonts w:eastAsia="Calibri" w:cs="Calibri Light"/>
        </w:rPr>
        <w:t xml:space="preserve">. W przypadku składania przez jednego Wnioskodawcę Wniosków w </w:t>
      </w:r>
      <w:r w:rsidR="004C5933" w:rsidRPr="00C36A98">
        <w:rPr>
          <w:rFonts w:eastAsia="Calibri" w:cs="Calibri Light"/>
        </w:rPr>
        <w:t>obu</w:t>
      </w:r>
      <w:r w:rsidR="004F7E3A" w:rsidRPr="00C36A98">
        <w:rPr>
          <w:rFonts w:eastAsia="Calibri" w:cs="Calibri Light"/>
        </w:rPr>
        <w:t xml:space="preserve"> </w:t>
      </w:r>
      <w:r w:rsidR="00A34897" w:rsidRPr="00C36A98">
        <w:rPr>
          <w:rFonts w:eastAsia="Calibri" w:cs="Calibri Light"/>
        </w:rPr>
        <w:t>Działaniach</w:t>
      </w:r>
      <w:r w:rsidR="004F7E3A" w:rsidRPr="00C36A98">
        <w:rPr>
          <w:rFonts w:eastAsia="Calibri" w:cs="Calibri Light"/>
        </w:rPr>
        <w:t xml:space="preserve">, powinien on złożyć Wnioski w odrębnych </w:t>
      </w:r>
      <w:r w:rsidR="00A30373" w:rsidRPr="00C36A98">
        <w:rPr>
          <w:rFonts w:eastAsia="Calibri" w:cs="Calibri Light"/>
        </w:rPr>
        <w:t>przesyłkach</w:t>
      </w:r>
      <w:r w:rsidR="004F7E3A" w:rsidRPr="00C36A98">
        <w:rPr>
          <w:rFonts w:eastAsia="Calibri" w:cs="Calibri Light"/>
        </w:rPr>
        <w:t xml:space="preserve">, przy czym naruszenie wymogu określonego w tym zdaniu nie jest traktowane jako </w:t>
      </w:r>
      <w:r w:rsidR="00127EC8" w:rsidRPr="00C36A98">
        <w:rPr>
          <w:rFonts w:eastAsia="Calibri" w:cs="Calibri Light"/>
        </w:rPr>
        <w:t>wymóg</w:t>
      </w:r>
      <w:r w:rsidR="004F7E3A" w:rsidRPr="00C36A98">
        <w:rPr>
          <w:rFonts w:eastAsia="Calibri" w:cs="Calibri Light"/>
        </w:rPr>
        <w:t xml:space="preserve"> formalny, a preferencja NCBR.</w:t>
      </w:r>
    </w:p>
    <w:p w14:paraId="2FA2E7B8" w14:textId="4B06AD3A" w:rsidR="008872AB" w:rsidRPr="00C36A98" w:rsidRDefault="00FA698F" w:rsidP="00E467D7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C36A98">
        <w:rPr>
          <w:rFonts w:eastAsia="Calibri" w:cs="Calibri Light"/>
          <w:b/>
          <w:bCs/>
        </w:rPr>
        <w:t xml:space="preserve">Z zastrzeżeniem zdania kolejnego, </w:t>
      </w:r>
      <w:r w:rsidR="001451E7" w:rsidRPr="00C36A98">
        <w:rPr>
          <w:rFonts w:eastAsia="Calibri" w:cs="Calibri Light"/>
          <w:b/>
          <w:bCs/>
        </w:rPr>
        <w:t xml:space="preserve">Wnioskodawca może zastrzec informacje zawarte we </w:t>
      </w:r>
      <w:r w:rsidR="007055BA" w:rsidRPr="00C36A98">
        <w:rPr>
          <w:rFonts w:eastAsia="Calibri" w:cs="Calibri Light"/>
          <w:b/>
          <w:bCs/>
        </w:rPr>
        <w:t xml:space="preserve">Wniosku </w:t>
      </w:r>
      <w:r w:rsidR="00D745B6" w:rsidRPr="00C36A98">
        <w:rPr>
          <w:rFonts w:eastAsia="Calibri" w:cs="Calibri Light"/>
          <w:b/>
          <w:bCs/>
        </w:rPr>
        <w:t xml:space="preserve">i </w:t>
      </w:r>
      <w:r w:rsidR="00A65A55" w:rsidRPr="00C36A98">
        <w:rPr>
          <w:rFonts w:eastAsia="Calibri" w:cs="Calibri Light"/>
          <w:b/>
          <w:bCs/>
        </w:rPr>
        <w:t>Załączni</w:t>
      </w:r>
      <w:r w:rsidR="00D745B6" w:rsidRPr="00C36A98">
        <w:rPr>
          <w:rFonts w:eastAsia="Calibri" w:cs="Calibri Light"/>
          <w:b/>
          <w:bCs/>
        </w:rPr>
        <w:t xml:space="preserve">kach do </w:t>
      </w:r>
      <w:r w:rsidR="007055BA" w:rsidRPr="00C36A98">
        <w:rPr>
          <w:rFonts w:eastAsia="Calibri" w:cs="Calibri Light"/>
          <w:b/>
          <w:bCs/>
        </w:rPr>
        <w:t>Wniosku</w:t>
      </w:r>
      <w:r w:rsidR="00D745B6" w:rsidRPr="00C36A98">
        <w:rPr>
          <w:rFonts w:eastAsia="Calibri" w:cs="Calibri Light"/>
          <w:b/>
          <w:bCs/>
        </w:rPr>
        <w:t xml:space="preserve">, jak również inne dokumenty przedstawiane NCBR przy dopuszczeniu do kolejnych </w:t>
      </w:r>
      <w:r w:rsidR="00DE1C7C" w:rsidRPr="00C36A98">
        <w:rPr>
          <w:rFonts w:eastAsia="Calibri" w:cs="Calibri Light"/>
          <w:b/>
          <w:bCs/>
        </w:rPr>
        <w:t>Etapów</w:t>
      </w:r>
      <w:r w:rsidR="00D745B6" w:rsidRPr="00C36A98">
        <w:rPr>
          <w:rFonts w:eastAsia="Calibri" w:cs="Calibri Light"/>
          <w:b/>
          <w:bCs/>
        </w:rPr>
        <w:t>,</w:t>
      </w:r>
      <w:r w:rsidR="001451E7" w:rsidRPr="00C36A98">
        <w:rPr>
          <w:rFonts w:eastAsia="Calibri" w:cs="Calibri Light"/>
          <w:b/>
          <w:bCs/>
        </w:rPr>
        <w:t xml:space="preserve"> jako tajemnicę przedsiębiorstwa w rozumieniu przepisów </w:t>
      </w:r>
      <w:r w:rsidR="001451E7" w:rsidRPr="00C36A98">
        <w:rPr>
          <w:rFonts w:eastAsia="Calibri" w:cs="Calibri Light"/>
          <w:b/>
          <w:bCs/>
        </w:rPr>
        <w:lastRenderedPageBreak/>
        <w:t>o zwalczaniu nieuczciwej konkurencji</w:t>
      </w:r>
      <w:r w:rsidR="00423782" w:rsidRPr="00C36A98">
        <w:rPr>
          <w:rFonts w:eastAsia="Calibri" w:cs="Calibri Light"/>
          <w:b/>
          <w:bCs/>
        </w:rPr>
        <w:t xml:space="preserve"> </w:t>
      </w:r>
      <w:r w:rsidR="00423782" w:rsidRPr="00C36A98">
        <w:rPr>
          <w:rFonts w:eastAsia="Calibri" w:cs="Calibri Light"/>
        </w:rPr>
        <w:t>(tj. zgodnie z art. 11 ust. 2 Ustawy ZNK: „</w:t>
      </w:r>
      <w:r w:rsidR="00423782" w:rsidRPr="00C36A98">
        <w:rPr>
          <w:i/>
          <w:iCs/>
        </w:rPr>
        <w:t>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  <w:r w:rsidR="00423782" w:rsidRPr="00C36A98">
        <w:t>”)</w:t>
      </w:r>
      <w:r w:rsidR="001451E7" w:rsidRPr="00C36A98">
        <w:rPr>
          <w:rFonts w:eastAsia="Calibri" w:cs="Calibri Light"/>
        </w:rPr>
        <w:t>.</w:t>
      </w:r>
      <w:r w:rsidRPr="00C36A98">
        <w:rPr>
          <w:rFonts w:eastAsia="Calibri" w:cs="Calibri Light"/>
        </w:rPr>
        <w:t xml:space="preserve"> Zastrzeżeniu nie podlegają informacje</w:t>
      </w:r>
      <w:r w:rsidR="008872AB" w:rsidRPr="00C36A98">
        <w:rPr>
          <w:rFonts w:eastAsia="Calibri" w:cs="Calibri Light"/>
        </w:rPr>
        <w:t>:</w:t>
      </w:r>
    </w:p>
    <w:p w14:paraId="419CE90C" w14:textId="06B6E8EB" w:rsidR="00E156BF" w:rsidRPr="00C36A98" w:rsidRDefault="00FA698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00C36A98">
        <w:rPr>
          <w:rFonts w:eastAsia="Calibri" w:cs="Calibri Light"/>
        </w:rPr>
        <w:t xml:space="preserve"> dotyczące wynagrodzenia </w:t>
      </w:r>
      <w:r w:rsidR="0009424E" w:rsidRPr="00C36A98">
        <w:rPr>
          <w:rFonts w:eastAsia="Calibri" w:cs="Calibri Light"/>
        </w:rPr>
        <w:t xml:space="preserve">Wnioskodawców </w:t>
      </w:r>
      <w:r w:rsidRPr="00C36A98">
        <w:rPr>
          <w:rFonts w:eastAsia="Calibri" w:cs="Calibri Light"/>
        </w:rPr>
        <w:t xml:space="preserve">oraz oferowanej przez nich wartości procentowej udziałów w Przychodzie z Komercjalizacji Wyników Prac B+R oraz w </w:t>
      </w:r>
      <w:r w:rsidR="008803ED" w:rsidRPr="00C36A98">
        <w:rPr>
          <w:rFonts w:eastAsia="Calibri" w:cs="Calibri Light"/>
        </w:rPr>
        <w:t>P</w:t>
      </w:r>
      <w:r w:rsidRPr="00C36A98">
        <w:rPr>
          <w:rFonts w:eastAsia="Calibri" w:cs="Calibri Light"/>
        </w:rPr>
        <w:t>rzychodzie z Komercjalizacji Technologii Zależnych,</w:t>
      </w:r>
      <w:r w:rsidR="00B60EA4" w:rsidRPr="00C36A98">
        <w:rPr>
          <w:rFonts w:eastAsia="Calibri" w:cs="Calibri Light"/>
        </w:rPr>
        <w:t xml:space="preserve"> </w:t>
      </w:r>
    </w:p>
    <w:p w14:paraId="1223BAC2" w14:textId="3E3139DC" w:rsidR="00E156BF" w:rsidRPr="00C36A98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00C36A98">
        <w:rPr>
          <w:rFonts w:eastAsia="Calibri" w:cs="Calibri Light"/>
        </w:rPr>
        <w:t>Dane Wnioskodawcy</w:t>
      </w:r>
      <w:r w:rsidR="00C36957" w:rsidRPr="00C36A98">
        <w:rPr>
          <w:rFonts w:eastAsia="Calibri" w:cs="Calibri Light"/>
        </w:rPr>
        <w:t>,</w:t>
      </w:r>
      <w:r w:rsidRPr="00C36A98">
        <w:rPr>
          <w:rFonts w:eastAsia="Calibri" w:cs="Calibri Light"/>
        </w:rPr>
        <w:t xml:space="preserve"> </w:t>
      </w:r>
    </w:p>
    <w:p w14:paraId="7FC05A6C" w14:textId="4B8AF0C8" w:rsidR="00E156BF" w:rsidRPr="00C36A98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00C36A98">
        <w:rPr>
          <w:rFonts w:eastAsia="Calibri" w:cs="Calibri Light"/>
        </w:rPr>
        <w:t>Informacje dostępne publicznie w momencie składania Wniosku,</w:t>
      </w:r>
    </w:p>
    <w:p w14:paraId="1159D90C" w14:textId="2C43F682" w:rsidR="00E156BF" w:rsidRPr="00C36A98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00C36A98">
        <w:rPr>
          <w:rFonts w:eastAsia="Calibri" w:cs="Calibri Light"/>
        </w:rPr>
        <w:t>Deklaracje spełnienia lub nie Wymagań oraz zadeklarowane przez Wnioskodawcę/Wykonawcę wartości Wymagań Konkursowych,</w:t>
      </w:r>
    </w:p>
    <w:p w14:paraId="3EE865EB" w14:textId="4654A880" w:rsidR="00E156BF" w:rsidRPr="00C36A98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00C36A98">
        <w:rPr>
          <w:rFonts w:eastAsia="Calibri" w:cs="Calibri Light"/>
        </w:rPr>
        <w:t>Terminy i kwoty płatności realizowanych przez NCBR, z tytułu zaliczek lub wynagrodzenia,</w:t>
      </w:r>
    </w:p>
    <w:p w14:paraId="749AC9ED" w14:textId="38D11715" w:rsidR="00E156BF" w:rsidRPr="00C36A98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00C36A98">
        <w:rPr>
          <w:rFonts w:eastAsia="Calibri" w:cs="Calibri Light"/>
        </w:rPr>
        <w:t>Informacje, których jawność wynika z przepisów prawa,</w:t>
      </w:r>
    </w:p>
    <w:p w14:paraId="50E511A6" w14:textId="77777777" w:rsidR="00E156BF" w:rsidRPr="00C36A98" w:rsidRDefault="00FA698F" w:rsidP="00E156BF">
      <w:pPr>
        <w:spacing w:after="0" w:line="240" w:lineRule="auto"/>
        <w:ind w:left="567"/>
        <w:jc w:val="both"/>
        <w:rPr>
          <w:rFonts w:eastAsia="Calibri" w:cs="Calibri Light"/>
        </w:rPr>
      </w:pPr>
      <w:r w:rsidRPr="00C36A98">
        <w:rPr>
          <w:rFonts w:eastAsia="Calibri" w:cs="Calibri Light"/>
        </w:rPr>
        <w:t xml:space="preserve">na co </w:t>
      </w:r>
      <w:r w:rsidR="0009424E" w:rsidRPr="00C36A98">
        <w:rPr>
          <w:rFonts w:eastAsia="Calibri" w:cs="Calibri Light"/>
        </w:rPr>
        <w:t>Wnioskodawcy</w:t>
      </w:r>
      <w:r w:rsidRPr="00C36A98">
        <w:rPr>
          <w:rFonts w:eastAsia="Calibri" w:cs="Calibri Light"/>
        </w:rPr>
        <w:t xml:space="preserve"> </w:t>
      </w:r>
      <w:r w:rsidR="0009424E" w:rsidRPr="00C36A98">
        <w:rPr>
          <w:rFonts w:eastAsia="Calibri" w:cs="Calibri Light"/>
        </w:rPr>
        <w:t>godzą się składając Wniosek</w:t>
      </w:r>
      <w:r w:rsidRPr="00C36A98">
        <w:rPr>
          <w:rFonts w:eastAsia="Calibri" w:cs="Calibri Light"/>
        </w:rPr>
        <w:t>.</w:t>
      </w:r>
      <w:r w:rsidR="001451E7" w:rsidRPr="00C36A98">
        <w:rPr>
          <w:rFonts w:eastAsia="Calibri" w:cs="Calibri Light"/>
        </w:rPr>
        <w:t xml:space="preserve"> </w:t>
      </w:r>
    </w:p>
    <w:p w14:paraId="0D3592DA" w14:textId="1A91D0CC" w:rsidR="00C36957" w:rsidRPr="00C36A98" w:rsidRDefault="001451E7" w:rsidP="00C36957">
      <w:pPr>
        <w:spacing w:after="0" w:line="240" w:lineRule="auto"/>
        <w:ind w:left="567"/>
        <w:jc w:val="both"/>
        <w:rPr>
          <w:rFonts w:eastAsia="Calibri" w:cs="Calibri Light"/>
        </w:rPr>
      </w:pPr>
      <w:r w:rsidRPr="00C36A98">
        <w:rPr>
          <w:rFonts w:eastAsia="Calibri" w:cs="Calibri Light"/>
        </w:rPr>
        <w:t>W</w:t>
      </w:r>
      <w:r w:rsidR="0029074E" w:rsidRPr="00C36A98">
        <w:rPr>
          <w:rFonts w:eastAsia="Calibri" w:cs="Calibri Light"/>
        </w:rPr>
        <w:t> </w:t>
      </w:r>
      <w:r w:rsidRPr="00C36A98">
        <w:rPr>
          <w:rFonts w:eastAsia="Calibri" w:cs="Calibri Light"/>
        </w:rPr>
        <w:t>przypadku, gdy informacje przedkładane przez Wnioskodawcę</w:t>
      </w:r>
      <w:r w:rsidR="00EC276F" w:rsidRPr="00C36A98">
        <w:rPr>
          <w:rFonts w:eastAsia="Calibri" w:cs="Calibri Light"/>
        </w:rPr>
        <w:t xml:space="preserve"> (odpowiednio </w:t>
      </w:r>
      <w:r w:rsidR="00E156BF" w:rsidRPr="00C36A98">
        <w:rPr>
          <w:rFonts w:eastAsia="Calibri" w:cs="Calibri Light"/>
        </w:rPr>
        <w:t xml:space="preserve">w trakcie realizacji Umowy: </w:t>
      </w:r>
      <w:r w:rsidR="00EC276F" w:rsidRPr="00C36A98">
        <w:rPr>
          <w:rFonts w:eastAsia="Calibri" w:cs="Calibri Light"/>
        </w:rPr>
        <w:t>Wykonawcę)</w:t>
      </w:r>
      <w:r w:rsidRPr="00C36A98">
        <w:rPr>
          <w:rFonts w:eastAsia="Calibri" w:cs="Calibri Light"/>
        </w:rPr>
        <w:t xml:space="preserve"> stanowią tajemnicę przedsiębiorstwa, Wnioskodawca</w:t>
      </w:r>
      <w:r w:rsidR="00EC276F" w:rsidRPr="00C36A98">
        <w:rPr>
          <w:rFonts w:eastAsia="Calibri" w:cs="Calibri Light"/>
        </w:rPr>
        <w:t xml:space="preserve"> (Wykonawca)</w:t>
      </w:r>
      <w:r w:rsidRPr="00C36A98">
        <w:rPr>
          <w:rFonts w:eastAsia="Calibri" w:cs="Calibri Light"/>
        </w:rPr>
        <w:t xml:space="preserve"> jest zobowiązany podjąć działania niezbędne dla jej </w:t>
      </w:r>
      <w:r w:rsidR="008C529A" w:rsidRPr="00C36A98">
        <w:rPr>
          <w:rFonts w:eastAsia="Calibri" w:cs="Calibri Light"/>
        </w:rPr>
        <w:t>zastrzeżenia</w:t>
      </w:r>
      <w:r w:rsidR="00A655DA" w:rsidRPr="00C36A98">
        <w:rPr>
          <w:rFonts w:eastAsia="Calibri" w:cs="Calibri Light"/>
        </w:rPr>
        <w:t xml:space="preserve"> oraz uzasadnić na </w:t>
      </w:r>
      <w:r w:rsidR="00423782" w:rsidRPr="00C36A98">
        <w:rPr>
          <w:rFonts w:eastAsia="Calibri" w:cs="Calibri Light"/>
        </w:rPr>
        <w:t xml:space="preserve">w osobnym dokumencie dołączonym do Wniosku </w:t>
      </w:r>
      <w:r w:rsidR="00A655DA" w:rsidRPr="00C36A98">
        <w:rPr>
          <w:rFonts w:eastAsia="Calibri" w:cs="Calibri Light"/>
        </w:rPr>
        <w:t>uznanie informacji za tajemnicę przedsiębiorstwa</w:t>
      </w:r>
      <w:r w:rsidRPr="00C36A98">
        <w:rPr>
          <w:rFonts w:eastAsia="Calibri" w:cs="Calibri Light"/>
        </w:rPr>
        <w:t xml:space="preserve">. Wnioskodawca </w:t>
      </w:r>
      <w:r w:rsidR="00EC276F" w:rsidRPr="00C36A98">
        <w:rPr>
          <w:rFonts w:eastAsia="Calibri" w:cs="Calibri Light"/>
        </w:rPr>
        <w:t xml:space="preserve">(Wykonawca) </w:t>
      </w:r>
      <w:r w:rsidRPr="00C36A98">
        <w:rPr>
          <w:rFonts w:eastAsia="Calibri" w:cs="Calibri Light"/>
        </w:rPr>
        <w:t xml:space="preserve">powinien </w:t>
      </w:r>
      <w:r w:rsidR="00EC276F" w:rsidRPr="00C36A98">
        <w:rPr>
          <w:rFonts w:eastAsia="Calibri" w:cs="Calibri Light"/>
        </w:rPr>
        <w:t xml:space="preserve">co najmniej </w:t>
      </w:r>
      <w:r w:rsidR="00FC3965" w:rsidRPr="00C36A98">
        <w:rPr>
          <w:rFonts w:eastAsia="Calibri" w:cs="Calibri Light"/>
        </w:rPr>
        <w:t xml:space="preserve">wyróżnić </w:t>
      </w:r>
      <w:r w:rsidRPr="00C36A98">
        <w:rPr>
          <w:rFonts w:eastAsia="Calibri" w:cs="Calibri Light"/>
        </w:rPr>
        <w:t xml:space="preserve">odpowiedni zakres </w:t>
      </w:r>
      <w:r w:rsidR="00FC3965" w:rsidRPr="00C36A98">
        <w:rPr>
          <w:rFonts w:eastAsia="Calibri" w:cs="Calibri Light"/>
        </w:rPr>
        <w:t xml:space="preserve">informacji kolorem czerwonym, zgodnie z poniższym przykładem: Treść wyróżniona tłem w kolorze czerwonym stanowiąca tajemnicę przedsiębiorcy. </w:t>
      </w:r>
      <w:r w:rsidR="00C36957" w:rsidRPr="00C36A98">
        <w:rPr>
          <w:rFonts w:eastAsia="Calibri" w:cs="Calibri Light"/>
        </w:rPr>
        <w:t xml:space="preserve">Dodatkowo do Wniosku Wnioskodawca pod rygorem bezskuteczności zastrzeżenia dołącza spis udostępnionych informacji stanowiących tajemnicę przedsiębiorcy zredagowany według wzoru: </w:t>
      </w:r>
    </w:p>
    <w:tbl>
      <w:tblPr>
        <w:tblW w:w="8505" w:type="dxa"/>
        <w:tblInd w:w="5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843"/>
        <w:gridCol w:w="1984"/>
        <w:gridCol w:w="3969"/>
      </w:tblGrid>
      <w:tr w:rsidR="00C36957" w:rsidRPr="00C36A98" w14:paraId="5123A3C6" w14:textId="77777777" w:rsidTr="00A32451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E99CE" w14:textId="77777777" w:rsidR="00C36957" w:rsidRPr="00C36A98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 w:rsidRPr="00C36A98">
              <w:rPr>
                <w:rStyle w:val="normaltextrun"/>
                <w:rFonts w:ascii="Calibri" w:hAnsi="Calibri"/>
                <w:sz w:val="22"/>
                <w:szCs w:val="22"/>
              </w:rPr>
              <w:t>Nr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F1CD2" w14:textId="77777777" w:rsidR="00C36957" w:rsidRPr="00C36A98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 w:rsidRPr="00C36A98">
              <w:rPr>
                <w:rStyle w:val="normaltextrun"/>
                <w:rFonts w:ascii="Calibri" w:hAnsi="Calibri"/>
                <w:sz w:val="22"/>
                <w:szCs w:val="22"/>
              </w:rPr>
              <w:t>Nazwa dokumentu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18BD7" w14:textId="77777777" w:rsidR="00C36957" w:rsidRPr="00C36A98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 w:rsidRPr="00C36A98">
              <w:rPr>
                <w:rStyle w:val="normaltextrun"/>
                <w:rFonts w:ascii="Calibri" w:hAnsi="Calibri"/>
                <w:sz w:val="22"/>
                <w:szCs w:val="22"/>
              </w:rPr>
              <w:t>Numer strony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E91FE" w14:textId="77777777" w:rsidR="00C36957" w:rsidRPr="00C36A98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 w:rsidRPr="00C36A98">
              <w:rPr>
                <w:rStyle w:val="normaltextrun"/>
                <w:rFonts w:ascii="Calibri" w:hAnsi="Calibri"/>
                <w:sz w:val="22"/>
                <w:szCs w:val="22"/>
              </w:rPr>
              <w:t>Zastrzeżona treść</w:t>
            </w:r>
          </w:p>
        </w:tc>
      </w:tr>
      <w:tr w:rsidR="00C36957" w:rsidRPr="00C36A98" w14:paraId="7C8331E8" w14:textId="77777777" w:rsidTr="00A3245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ECF59" w14:textId="77777777" w:rsidR="00C36957" w:rsidRPr="00C36A98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 w:rsidRPr="00C36A98">
              <w:rPr>
                <w:rStyle w:val="normaltextrun"/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5832A" w14:textId="77777777" w:rsidR="00C36957" w:rsidRPr="00C36A98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5C96F" w14:textId="77777777" w:rsidR="00C36957" w:rsidRPr="00C36A98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D85CF" w14:textId="77777777" w:rsidR="00C36957" w:rsidRPr="00C36A98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</w:tr>
      <w:tr w:rsidR="00C36957" w:rsidRPr="00C36A98" w14:paraId="402B9F20" w14:textId="77777777" w:rsidTr="00A3245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E9E12" w14:textId="77777777" w:rsidR="00C36957" w:rsidRPr="00C36A98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 w:rsidRPr="00C36A98">
              <w:rPr>
                <w:rStyle w:val="normaltextrun"/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2FE11" w14:textId="77777777" w:rsidR="00C36957" w:rsidRPr="00C36A98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9B0BD" w14:textId="77777777" w:rsidR="00C36957" w:rsidRPr="00C36A98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DFEFB" w14:textId="77777777" w:rsidR="00C36957" w:rsidRPr="00C36A98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</w:tr>
    </w:tbl>
    <w:p w14:paraId="65DBFC1C" w14:textId="27958295" w:rsidR="001451E7" w:rsidRPr="00C36A98" w:rsidRDefault="00C36957" w:rsidP="00A30373">
      <w:pPr>
        <w:spacing w:after="0" w:line="240" w:lineRule="auto"/>
        <w:ind w:left="567"/>
        <w:jc w:val="both"/>
        <w:rPr>
          <w:rFonts w:eastAsia="Calibri" w:cs="Calibri Light"/>
        </w:rPr>
      </w:pPr>
      <w:r w:rsidRPr="00C36A98">
        <w:rPr>
          <w:rFonts w:eastAsia="Calibri" w:cs="Calibri Light"/>
        </w:rPr>
        <w:tab/>
      </w:r>
      <w:r w:rsidR="008C529A" w:rsidRPr="00C36A98">
        <w:rPr>
          <w:rFonts w:eastAsia="Calibri" w:cs="Calibri Light"/>
        </w:rPr>
        <w:t xml:space="preserve">Informacje zawarte we Wniosku </w:t>
      </w:r>
      <w:r w:rsidR="00EC276F" w:rsidRPr="00C36A98">
        <w:rPr>
          <w:rFonts w:eastAsia="Calibri" w:cs="Calibri Light"/>
        </w:rPr>
        <w:t xml:space="preserve">lub Wynikach Prac </w:t>
      </w:r>
      <w:r w:rsidR="00DE1C7C" w:rsidRPr="00C36A98">
        <w:rPr>
          <w:rFonts w:eastAsia="Calibri" w:cs="Calibri Light"/>
        </w:rPr>
        <w:t xml:space="preserve">Etapu </w:t>
      </w:r>
      <w:r w:rsidR="008C529A" w:rsidRPr="00C36A98">
        <w:rPr>
          <w:rFonts w:eastAsia="Calibri" w:cs="Calibri Light"/>
        </w:rPr>
        <w:t>podlegają ujawnieniu do publicznej wiadomości lub odpowiednim organom na warunkach i</w:t>
      </w:r>
      <w:r w:rsidR="0029074E" w:rsidRPr="00C36A98">
        <w:rPr>
          <w:rFonts w:eastAsia="Calibri" w:cs="Calibri Light"/>
        </w:rPr>
        <w:t> </w:t>
      </w:r>
      <w:r w:rsidR="008C529A" w:rsidRPr="00C36A98">
        <w:rPr>
          <w:rFonts w:eastAsia="Calibri" w:cs="Calibri Light"/>
        </w:rPr>
        <w:t>w</w:t>
      </w:r>
      <w:r w:rsidR="0029074E" w:rsidRPr="00C36A98">
        <w:rPr>
          <w:rFonts w:eastAsia="Calibri" w:cs="Calibri Light"/>
        </w:rPr>
        <w:t> </w:t>
      </w:r>
      <w:r w:rsidR="008C529A" w:rsidRPr="00C36A98">
        <w:rPr>
          <w:rFonts w:eastAsia="Calibri" w:cs="Calibri Light"/>
        </w:rPr>
        <w:t>przypadkach określonych w</w:t>
      </w:r>
      <w:r w:rsidR="00252CDC" w:rsidRPr="00C36A98">
        <w:rPr>
          <w:rFonts w:eastAsia="Calibri" w:cs="Calibri Light"/>
        </w:rPr>
        <w:t> </w:t>
      </w:r>
      <w:r w:rsidR="008C529A" w:rsidRPr="00C36A98">
        <w:rPr>
          <w:rFonts w:eastAsia="Calibri" w:cs="Calibri Light"/>
        </w:rPr>
        <w:t>bezwzględnie obowiązujących przepisach prawa.</w:t>
      </w:r>
    </w:p>
    <w:p w14:paraId="6060CA86" w14:textId="77777777" w:rsidR="00BC697E" w:rsidRPr="00C36A98" w:rsidRDefault="00BC697E" w:rsidP="00C36A98">
      <w:pPr>
        <w:pStyle w:val="Nagwek2"/>
      </w:pPr>
      <w:bookmarkStart w:id="151" w:name="_Ref509206746"/>
      <w:bookmarkStart w:id="152" w:name="_Toc53762101"/>
      <w:bookmarkStart w:id="153" w:name="_Toc69201432"/>
      <w:bookmarkStart w:id="154" w:name="_Toc70262457"/>
      <w:bookmarkStart w:id="155" w:name="_Toc72093638"/>
      <w:r w:rsidRPr="00C36A98">
        <w:t>Sposób, miejsce i termin składania Wniosków</w:t>
      </w:r>
      <w:bookmarkEnd w:id="151"/>
      <w:bookmarkEnd w:id="152"/>
      <w:bookmarkEnd w:id="153"/>
      <w:bookmarkEnd w:id="154"/>
      <w:bookmarkEnd w:id="155"/>
    </w:p>
    <w:p w14:paraId="3562B840" w14:textId="77777777" w:rsidR="00BC697E" w:rsidRPr="00C36A98" w:rsidRDefault="00BC697E" w:rsidP="00E467D7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C36A98">
        <w:rPr>
          <w:rFonts w:eastAsia="Calibri" w:cs="Calibri Light"/>
        </w:rPr>
        <w:t>Wnioski należy składać w siedzibie Centrum</w:t>
      </w:r>
      <w:r w:rsidR="000F381E" w:rsidRPr="00C36A98">
        <w:rPr>
          <w:rFonts w:eastAsia="Calibri" w:cs="Calibri Light"/>
        </w:rPr>
        <w:t xml:space="preserve"> –</w:t>
      </w:r>
      <w:r w:rsidRPr="00C36A98">
        <w:rPr>
          <w:rFonts w:eastAsia="Calibri" w:cs="Calibri Light"/>
        </w:rPr>
        <w:t xml:space="preserve"> </w:t>
      </w:r>
      <w:r w:rsidR="000F381E" w:rsidRPr="00C36A98">
        <w:rPr>
          <w:rFonts w:eastAsia="Calibri" w:cs="Calibri Light"/>
        </w:rPr>
        <w:t xml:space="preserve">ul. Nowogrodzka 47a, </w:t>
      </w:r>
      <w:r w:rsidR="0046433F" w:rsidRPr="00C36A98">
        <w:rPr>
          <w:rFonts w:eastAsia="Calibri" w:cs="Calibri Light"/>
        </w:rPr>
        <w:t xml:space="preserve">00-695 </w:t>
      </w:r>
      <w:r w:rsidR="000F381E" w:rsidRPr="00C36A98">
        <w:rPr>
          <w:rFonts w:eastAsia="Calibri" w:cs="Calibri Light"/>
        </w:rPr>
        <w:t>Warszawa,</w:t>
      </w:r>
      <w:r w:rsidR="00855287" w:rsidRPr="00C36A98">
        <w:rPr>
          <w:rFonts w:eastAsia="Calibri" w:cs="Calibri Light"/>
        </w:rPr>
        <w:t> </w:t>
      </w:r>
      <w:r w:rsidR="00A72A4A" w:rsidRPr="00C36A98">
        <w:rPr>
          <w:rFonts w:eastAsia="Calibri" w:cs="Calibri Light"/>
        </w:rPr>
        <w:t>w punkcie przyjmowania przesyłek NCBR</w:t>
      </w:r>
      <w:r w:rsidRPr="00C36A98">
        <w:rPr>
          <w:rFonts w:eastAsia="Calibri" w:cs="Calibri Light"/>
        </w:rPr>
        <w:t>.</w:t>
      </w:r>
    </w:p>
    <w:p w14:paraId="27433D41" w14:textId="3D96BD1C" w:rsidR="00BC697E" w:rsidRPr="00C36A98" w:rsidRDefault="002C3861" w:rsidP="00E467D7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bookmarkStart w:id="156" w:name="_Ref509210097"/>
      <w:r w:rsidRPr="00C36A98">
        <w:rPr>
          <w:rFonts w:eastAsia="Calibri" w:cs="Calibri Light"/>
        </w:rPr>
        <w:t xml:space="preserve">Z zastrzeżeniem postanowień Regulaminu dotyczących możliwych zmian dokumentacji Przedsięwzięcia oraz możliwości zmiany lub wycofania Wniosku, </w:t>
      </w:r>
      <w:r w:rsidR="00BC697E" w:rsidRPr="00C36A98">
        <w:rPr>
          <w:rFonts w:eastAsia="Calibri" w:cs="Calibri Light"/>
        </w:rPr>
        <w:t>Wnioski mogą być składane przez Wnioskodawców</w:t>
      </w:r>
      <w:r w:rsidR="00BB5B18" w:rsidRPr="00C36A98">
        <w:rPr>
          <w:rFonts w:eastAsia="Calibri" w:cs="Calibri Light"/>
        </w:rPr>
        <w:t xml:space="preserve"> </w:t>
      </w:r>
      <w:r w:rsidRPr="00C36A98">
        <w:rPr>
          <w:rFonts w:eastAsia="Calibri" w:cs="Calibri Light"/>
        </w:rPr>
        <w:t xml:space="preserve">od dnia publikacji niniejszego Regulaminu </w:t>
      </w:r>
      <w:r w:rsidR="00BC697E" w:rsidRPr="00C36A98">
        <w:rPr>
          <w:rFonts w:eastAsia="Calibri" w:cs="Calibri Light"/>
        </w:rPr>
        <w:t xml:space="preserve">do dnia </w:t>
      </w:r>
      <w:r w:rsidR="00A64121" w:rsidRPr="00C36A98">
        <w:rPr>
          <w:rFonts w:eastAsia="Calibri" w:cs="Calibri Light"/>
        </w:rPr>
        <w:t xml:space="preserve">określonego w Harmonogramie jako </w:t>
      </w:r>
      <w:r w:rsidR="00855287" w:rsidRPr="00C36A98">
        <w:rPr>
          <w:rFonts w:eastAsia="Calibri" w:cs="Calibri Light"/>
        </w:rPr>
        <w:t>Zakończenie naboru Wniosków</w:t>
      </w:r>
      <w:r w:rsidR="00BC697E" w:rsidRPr="00C36A98">
        <w:t xml:space="preserve">, </w:t>
      </w:r>
      <w:r w:rsidR="00BC697E" w:rsidRPr="00C36A98">
        <w:rPr>
          <w:b/>
          <w:bCs/>
        </w:rPr>
        <w:t xml:space="preserve">do godziny </w:t>
      </w:r>
      <w:del w:id="157" w:author="Autor">
        <w:r w:rsidR="0B2BAEFB" w:rsidRPr="00C36A98" w:rsidDel="00AF0E7E">
          <w:rPr>
            <w:b/>
            <w:bCs/>
          </w:rPr>
          <w:delText>12</w:delText>
        </w:r>
        <w:r w:rsidR="6F6C579F" w:rsidRPr="00C36A98" w:rsidDel="00AF0E7E">
          <w:rPr>
            <w:b/>
            <w:bCs/>
          </w:rPr>
          <w:delText>.</w:delText>
        </w:r>
        <w:r w:rsidR="0B2BAEFB" w:rsidRPr="00C36A98" w:rsidDel="00AF0E7E">
          <w:rPr>
            <w:b/>
            <w:bCs/>
          </w:rPr>
          <w:delText>00</w:delText>
        </w:r>
      </w:del>
      <w:ins w:id="158" w:author="Autor">
        <w:r w:rsidR="00AF0E7E">
          <w:rPr>
            <w:b/>
            <w:bCs/>
          </w:rPr>
          <w:t>13:00</w:t>
        </w:r>
      </w:ins>
      <w:bookmarkStart w:id="159" w:name="_GoBack"/>
      <w:bookmarkEnd w:id="159"/>
      <w:r w:rsidR="005A7396" w:rsidRPr="00C36A98">
        <w:rPr>
          <w:b/>
          <w:bCs/>
        </w:rPr>
        <w:t xml:space="preserve"> </w:t>
      </w:r>
      <w:r w:rsidR="005A7396" w:rsidRPr="00C36A98">
        <w:rPr>
          <w:bCs/>
        </w:rPr>
        <w:t>(</w:t>
      </w:r>
      <w:r w:rsidR="005A7396" w:rsidRPr="00C36A98">
        <w:rPr>
          <w:rFonts w:eastAsia="Calibri" w:cs="Calibri Light"/>
        </w:rPr>
        <w:t xml:space="preserve">z zastrzeżeniem Rozdziału </w:t>
      </w:r>
      <w:r w:rsidR="005A7396" w:rsidRPr="00C36A98">
        <w:rPr>
          <w:rFonts w:eastAsia="Calibri" w:cs="Calibri Light"/>
        </w:rPr>
        <w:fldChar w:fldCharType="begin"/>
      </w:r>
      <w:r w:rsidR="005A7396" w:rsidRPr="00C36A98">
        <w:rPr>
          <w:rFonts w:eastAsia="Calibri" w:cs="Calibri Light"/>
        </w:rPr>
        <w:instrText xml:space="preserve"> REF _Ref52645428 \n \h </w:instrText>
      </w:r>
      <w:r w:rsidR="004E2D42" w:rsidRPr="00C36A98">
        <w:rPr>
          <w:rFonts w:eastAsia="Calibri" w:cs="Calibri Light"/>
        </w:rPr>
        <w:instrText xml:space="preserve"> \* MERGEFORMAT </w:instrText>
      </w:r>
      <w:r w:rsidR="005A7396" w:rsidRPr="00C36A98">
        <w:rPr>
          <w:rFonts w:eastAsia="Calibri" w:cs="Calibri Light"/>
        </w:rPr>
      </w:r>
      <w:r w:rsidR="005A7396" w:rsidRPr="00C36A98">
        <w:rPr>
          <w:rFonts w:eastAsia="Calibri" w:cs="Calibri Light"/>
        </w:rPr>
        <w:fldChar w:fldCharType="separate"/>
      </w:r>
      <w:r w:rsidR="00AD1446" w:rsidRPr="00C36A98">
        <w:rPr>
          <w:rFonts w:eastAsia="Calibri" w:cs="Calibri Light"/>
        </w:rPr>
        <w:t>III</w:t>
      </w:r>
      <w:r w:rsidR="005A7396" w:rsidRPr="00C36A98">
        <w:rPr>
          <w:rFonts w:eastAsia="Calibri" w:cs="Calibri Light"/>
        </w:rPr>
        <w:fldChar w:fldCharType="end"/>
      </w:r>
      <w:r w:rsidR="005A7396" w:rsidRPr="00C36A98">
        <w:rPr>
          <w:rFonts w:eastAsia="Calibri" w:cs="Calibri Light"/>
        </w:rPr>
        <w:t xml:space="preserve"> ust. </w:t>
      </w:r>
      <w:r w:rsidR="005A7396" w:rsidRPr="00C36A98">
        <w:rPr>
          <w:rFonts w:eastAsia="Calibri" w:cs="Calibri Light"/>
        </w:rPr>
        <w:fldChar w:fldCharType="begin"/>
      </w:r>
      <w:r w:rsidR="005A7396" w:rsidRPr="00C36A98">
        <w:rPr>
          <w:rFonts w:eastAsia="Calibri" w:cs="Calibri Light"/>
        </w:rPr>
        <w:instrText xml:space="preserve"> REF _Ref52645431 \n \h </w:instrText>
      </w:r>
      <w:r w:rsidR="004E2D42" w:rsidRPr="00C36A98">
        <w:rPr>
          <w:rFonts w:eastAsia="Calibri" w:cs="Calibri Light"/>
        </w:rPr>
        <w:instrText xml:space="preserve"> \* MERGEFORMAT </w:instrText>
      </w:r>
      <w:r w:rsidR="005A7396" w:rsidRPr="00C36A98">
        <w:rPr>
          <w:rFonts w:eastAsia="Calibri" w:cs="Calibri Light"/>
        </w:rPr>
      </w:r>
      <w:r w:rsidR="005A7396" w:rsidRPr="00C36A98">
        <w:rPr>
          <w:rFonts w:eastAsia="Calibri" w:cs="Calibri Light"/>
        </w:rPr>
        <w:fldChar w:fldCharType="separate"/>
      </w:r>
      <w:r w:rsidR="00AD1446" w:rsidRPr="00C36A98">
        <w:rPr>
          <w:rFonts w:eastAsia="Calibri" w:cs="Calibri Light"/>
        </w:rPr>
        <w:t>2</w:t>
      </w:r>
      <w:r w:rsidR="005A7396" w:rsidRPr="00C36A98">
        <w:rPr>
          <w:rFonts w:eastAsia="Calibri" w:cs="Calibri Light"/>
        </w:rPr>
        <w:fldChar w:fldCharType="end"/>
      </w:r>
      <w:r w:rsidR="005A7396" w:rsidRPr="00C36A98">
        <w:rPr>
          <w:rFonts w:eastAsia="Calibri" w:cs="Calibri Light"/>
        </w:rPr>
        <w:t>),</w:t>
      </w:r>
      <w:r w:rsidR="00BC697E" w:rsidRPr="00C36A98">
        <w:rPr>
          <w:rFonts w:eastAsia="Calibri" w:cs="Calibri Light"/>
        </w:rPr>
        <w:t xml:space="preserve"> przy czym termin ten jest zachowany w sytuacji, gdy Wniosek został doręczony </w:t>
      </w:r>
      <w:r w:rsidR="00A655DA" w:rsidRPr="00C36A98">
        <w:rPr>
          <w:rFonts w:eastAsia="Calibri" w:cs="Calibri Light"/>
        </w:rPr>
        <w:t xml:space="preserve">w formie określonej </w:t>
      </w:r>
      <w:r w:rsidR="00BC697E" w:rsidRPr="00C36A98">
        <w:rPr>
          <w:rFonts w:eastAsia="Calibri" w:cs="Calibri Light"/>
        </w:rPr>
        <w:t xml:space="preserve">zgodnie z </w:t>
      </w:r>
      <w:r w:rsidR="007055BA" w:rsidRPr="00C36A98">
        <w:rPr>
          <w:rFonts w:eastAsia="Calibri" w:cs="Calibri Light"/>
        </w:rPr>
        <w:t xml:space="preserve">pkt </w:t>
      </w:r>
      <w:r w:rsidR="007055BA" w:rsidRPr="00C36A98">
        <w:rPr>
          <w:rFonts w:eastAsia="Calibri" w:cs="Calibri Light"/>
        </w:rPr>
        <w:fldChar w:fldCharType="begin"/>
      </w:r>
      <w:r w:rsidR="007055BA" w:rsidRPr="00C36A98">
        <w:rPr>
          <w:rFonts w:eastAsia="Calibri" w:cs="Calibri Light"/>
        </w:rPr>
        <w:instrText xml:space="preserve"> REF _Ref509210067 \n \h </w:instrText>
      </w:r>
      <w:r w:rsidR="00A64121" w:rsidRPr="00C36A98">
        <w:rPr>
          <w:rFonts w:eastAsia="Calibri" w:cs="Calibri Light"/>
        </w:rPr>
        <w:instrText xml:space="preserve"> \* MERGEFORMAT </w:instrText>
      </w:r>
      <w:r w:rsidR="007055BA" w:rsidRPr="00C36A98">
        <w:rPr>
          <w:rFonts w:eastAsia="Calibri" w:cs="Calibri Light"/>
        </w:rPr>
      </w:r>
      <w:r w:rsidR="007055BA" w:rsidRPr="00C36A98">
        <w:rPr>
          <w:rFonts w:eastAsia="Calibri" w:cs="Calibri Light"/>
        </w:rPr>
        <w:fldChar w:fldCharType="separate"/>
      </w:r>
      <w:r w:rsidR="00AD1446" w:rsidRPr="00C36A98">
        <w:rPr>
          <w:rFonts w:eastAsia="Calibri" w:cs="Calibri Light"/>
        </w:rPr>
        <w:t>4.2</w:t>
      </w:r>
      <w:r w:rsidR="007055BA" w:rsidRPr="00C36A98">
        <w:rPr>
          <w:rFonts w:eastAsia="Calibri" w:cs="Calibri Light"/>
        </w:rPr>
        <w:fldChar w:fldCharType="end"/>
      </w:r>
      <w:r w:rsidR="000F381E" w:rsidRPr="00C36A98">
        <w:rPr>
          <w:rFonts w:eastAsia="Calibri" w:cs="Calibri Light"/>
        </w:rPr>
        <w:t xml:space="preserve"> </w:t>
      </w:r>
      <w:r w:rsidR="00174115" w:rsidRPr="00C36A98">
        <w:rPr>
          <w:rFonts w:eastAsia="Calibri" w:cs="Calibri Light"/>
        </w:rPr>
        <w:t xml:space="preserve">ust. </w:t>
      </w:r>
      <w:r w:rsidR="00174115" w:rsidRPr="00C36A98">
        <w:rPr>
          <w:rFonts w:eastAsia="Calibri" w:cs="Calibri Light"/>
        </w:rPr>
        <w:fldChar w:fldCharType="begin"/>
      </w:r>
      <w:r w:rsidR="00174115" w:rsidRPr="00C36A98">
        <w:rPr>
          <w:rFonts w:eastAsia="Calibri" w:cs="Calibri Light"/>
        </w:rPr>
        <w:instrText xml:space="preserve"> REF _Ref52543289 \n \h </w:instrText>
      </w:r>
      <w:r w:rsidR="004E2D42" w:rsidRPr="00C36A98">
        <w:rPr>
          <w:rFonts w:eastAsia="Calibri" w:cs="Calibri Light"/>
        </w:rPr>
        <w:instrText xml:space="preserve"> \* MERGEFORMAT </w:instrText>
      </w:r>
      <w:r w:rsidR="00174115" w:rsidRPr="00C36A98">
        <w:rPr>
          <w:rFonts w:eastAsia="Calibri" w:cs="Calibri Light"/>
        </w:rPr>
      </w:r>
      <w:r w:rsidR="00174115" w:rsidRPr="00C36A98">
        <w:rPr>
          <w:rFonts w:eastAsia="Calibri" w:cs="Calibri Light"/>
        </w:rPr>
        <w:fldChar w:fldCharType="separate"/>
      </w:r>
      <w:r w:rsidR="00AD1446" w:rsidRPr="00C36A98">
        <w:rPr>
          <w:rFonts w:eastAsia="Calibri" w:cs="Calibri Light"/>
        </w:rPr>
        <w:t>4</w:t>
      </w:r>
      <w:r w:rsidR="00174115" w:rsidRPr="00C36A98">
        <w:rPr>
          <w:rFonts w:eastAsia="Calibri" w:cs="Calibri Light"/>
        </w:rPr>
        <w:fldChar w:fldCharType="end"/>
      </w:r>
      <w:r w:rsidR="00174115" w:rsidRPr="00C36A98">
        <w:rPr>
          <w:rFonts w:eastAsia="Calibri" w:cs="Calibri Light"/>
        </w:rPr>
        <w:t xml:space="preserve"> </w:t>
      </w:r>
      <w:r w:rsidR="00BC697E" w:rsidRPr="00C36A98">
        <w:rPr>
          <w:rFonts w:eastAsia="Calibri" w:cs="Calibri Light"/>
        </w:rPr>
        <w:t>Regulaminu.</w:t>
      </w:r>
      <w:bookmarkEnd w:id="156"/>
    </w:p>
    <w:p w14:paraId="59919D76" w14:textId="6B67EFDC" w:rsidR="00BC697E" w:rsidRPr="00C36A98" w:rsidRDefault="00EC276F" w:rsidP="00E467D7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Theme="minorEastAsia"/>
        </w:rPr>
      </w:pPr>
      <w:r w:rsidRPr="00C36A98">
        <w:rPr>
          <w:rFonts w:eastAsia="Calibri" w:cs="Calibri Light"/>
        </w:rPr>
        <w:t xml:space="preserve">W przypadku złożenia Wniosku </w:t>
      </w:r>
      <w:r w:rsidR="001D3DCF" w:rsidRPr="00C36A98">
        <w:rPr>
          <w:rFonts w:eastAsia="Calibri" w:cs="Calibri Light"/>
        </w:rPr>
        <w:t xml:space="preserve">przez </w:t>
      </w:r>
      <w:r w:rsidR="00BC697E" w:rsidRPr="00C36A98">
        <w:rPr>
          <w:rFonts w:eastAsia="Calibri" w:cs="Calibri Light"/>
        </w:rPr>
        <w:t>Wnioskodawc</w:t>
      </w:r>
      <w:r w:rsidRPr="00C36A98">
        <w:rPr>
          <w:rFonts w:eastAsia="Calibri" w:cs="Calibri Light"/>
        </w:rPr>
        <w:t>ę</w:t>
      </w:r>
      <w:r w:rsidR="00BC697E" w:rsidRPr="00C36A98">
        <w:rPr>
          <w:rFonts w:eastAsia="Calibri" w:cs="Calibri Light"/>
        </w:rPr>
        <w:t xml:space="preserve"> po terminie określonym w </w:t>
      </w:r>
      <w:r w:rsidR="00425351" w:rsidRPr="00C36A98">
        <w:rPr>
          <w:rFonts w:eastAsia="Calibri" w:cs="Calibri Light"/>
        </w:rPr>
        <w:t>ust. 2</w:t>
      </w:r>
      <w:r w:rsidR="00DD4EF4" w:rsidRPr="00C36A98">
        <w:rPr>
          <w:rFonts w:eastAsia="Calibri" w:cs="Calibri Light"/>
        </w:rPr>
        <w:t xml:space="preserve"> </w:t>
      </w:r>
      <w:r w:rsidR="00BC697E" w:rsidRPr="00C36A98">
        <w:rPr>
          <w:rFonts w:eastAsia="Calibri" w:cs="Calibri Light"/>
        </w:rPr>
        <w:t>Regulaminu</w:t>
      </w:r>
      <w:r w:rsidRPr="00C36A98">
        <w:rPr>
          <w:rFonts w:eastAsia="Calibri" w:cs="Calibri Light"/>
        </w:rPr>
        <w:t xml:space="preserve">, </w:t>
      </w:r>
      <w:r w:rsidR="3A2C4012" w:rsidRPr="00C36A98">
        <w:t>NCBR</w:t>
      </w:r>
      <w:r w:rsidRPr="00C36A98">
        <w:rPr>
          <w:rFonts w:eastAsia="Calibri" w:cs="Calibri Light"/>
        </w:rPr>
        <w:t xml:space="preserve"> </w:t>
      </w:r>
      <w:r w:rsidR="0009424E" w:rsidRPr="00C36A98">
        <w:rPr>
          <w:rFonts w:eastAsia="Calibri" w:cs="Calibri Light"/>
        </w:rPr>
        <w:t>zwraca Wnioskodawcy Wniosek</w:t>
      </w:r>
      <w:r w:rsidRPr="00C36A98">
        <w:rPr>
          <w:rFonts w:eastAsia="Calibri" w:cs="Calibri Light"/>
        </w:rPr>
        <w:t xml:space="preserve"> ze względu na przekroczenie terminu.</w:t>
      </w:r>
    </w:p>
    <w:p w14:paraId="42529035" w14:textId="1592A2ED" w:rsidR="00113AB7" w:rsidRPr="00C36A98" w:rsidRDefault="00BC697E" w:rsidP="00E467D7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C36A98">
        <w:rPr>
          <w:rFonts w:eastAsia="Calibri" w:cs="Calibri Light"/>
        </w:rPr>
        <w:t>Wnioskodawca może przed upływem termi</w:t>
      </w:r>
      <w:r w:rsidR="00425351" w:rsidRPr="00C36A98">
        <w:rPr>
          <w:rFonts w:eastAsia="Calibri" w:cs="Calibri Light"/>
        </w:rPr>
        <w:t xml:space="preserve">nu określonego w ust. </w:t>
      </w:r>
      <w:r w:rsidR="008C529A" w:rsidRPr="00C36A98">
        <w:rPr>
          <w:rFonts w:eastAsia="Calibri" w:cs="Calibri Light"/>
        </w:rPr>
        <w:fldChar w:fldCharType="begin"/>
      </w:r>
      <w:r w:rsidR="008C529A" w:rsidRPr="00C36A98">
        <w:rPr>
          <w:rFonts w:eastAsia="Calibri" w:cs="Calibri Light"/>
        </w:rPr>
        <w:instrText xml:space="preserve"> REF _Ref509210097 \r \h </w:instrText>
      </w:r>
      <w:r w:rsidR="0040046F" w:rsidRPr="00C36A98">
        <w:rPr>
          <w:rFonts w:eastAsia="Calibri" w:cs="Calibri Light"/>
        </w:rPr>
        <w:instrText xml:space="preserve"> \* MERGEFORMAT </w:instrText>
      </w:r>
      <w:r w:rsidR="008C529A" w:rsidRPr="00C36A98">
        <w:rPr>
          <w:rFonts w:eastAsia="Calibri" w:cs="Calibri Light"/>
        </w:rPr>
      </w:r>
      <w:r w:rsidR="008C529A" w:rsidRPr="00C36A98">
        <w:rPr>
          <w:rFonts w:eastAsia="Calibri" w:cs="Calibri Light"/>
        </w:rPr>
        <w:fldChar w:fldCharType="separate"/>
      </w:r>
      <w:r w:rsidR="00AD1446" w:rsidRPr="00C36A98">
        <w:rPr>
          <w:rFonts w:eastAsia="Calibri" w:cs="Calibri Light"/>
        </w:rPr>
        <w:t>2</w:t>
      </w:r>
      <w:r w:rsidR="008C529A" w:rsidRPr="00C36A98">
        <w:rPr>
          <w:rFonts w:eastAsia="Calibri" w:cs="Calibri Light"/>
        </w:rPr>
        <w:fldChar w:fldCharType="end"/>
      </w:r>
      <w:r w:rsidRPr="00C36A98">
        <w:rPr>
          <w:rFonts w:eastAsia="Calibri" w:cs="Calibri Light"/>
        </w:rPr>
        <w:t xml:space="preserve"> Regulaminu zmienić lub wycofać złożony wcześniej Wniosek. Wnioskodawca o wprowadzeniu zmian lub zamiarze wycofania Wniosku powiadamia Centrum</w:t>
      </w:r>
      <w:r w:rsidR="00134BA8" w:rsidRPr="00C36A98">
        <w:rPr>
          <w:rFonts w:eastAsia="Calibri" w:cs="Calibri Light"/>
        </w:rPr>
        <w:t xml:space="preserve"> elektronicznie lub</w:t>
      </w:r>
      <w:r w:rsidRPr="00C36A98">
        <w:rPr>
          <w:rFonts w:eastAsia="Calibri" w:cs="Calibri Light"/>
        </w:rPr>
        <w:t xml:space="preserve"> pisemnie, w sposób przyjęty dla składania Wniosków. </w:t>
      </w:r>
      <w:r w:rsidR="000F6CEC" w:rsidRPr="00C36A98">
        <w:rPr>
          <w:rFonts w:eastAsia="Calibri" w:cs="Calibri Light"/>
        </w:rPr>
        <w:t xml:space="preserve">Dokument informujący </w:t>
      </w:r>
      <w:r w:rsidRPr="00C36A98">
        <w:rPr>
          <w:rFonts w:eastAsia="Calibri" w:cs="Calibri Light"/>
        </w:rPr>
        <w:t xml:space="preserve">o zmianie lub wycofaniu Wniosku należy złożyć (przed upływem terminu składania Wniosków) oznaczając je dodatkowo informacją: „ZMIANA </w:t>
      </w:r>
      <w:r w:rsidRPr="00C36A98">
        <w:rPr>
          <w:rFonts w:eastAsia="Calibri" w:cs="Calibri Light"/>
        </w:rPr>
        <w:lastRenderedPageBreak/>
        <w:t xml:space="preserve">WNIOSKU” lub „WYCOFANIE WNIOSKU”. Do </w:t>
      </w:r>
      <w:r w:rsidR="000F6CEC" w:rsidRPr="00C36A98">
        <w:rPr>
          <w:rFonts w:eastAsia="Calibri" w:cs="Calibri Light"/>
        </w:rPr>
        <w:t xml:space="preserve">dokumentu </w:t>
      </w:r>
      <w:r w:rsidRPr="00C36A98">
        <w:rPr>
          <w:rFonts w:eastAsia="Calibri" w:cs="Calibri Light"/>
        </w:rPr>
        <w:t>o wycofaniu lub zmianie Wniosku musi być załączony dokument, z którego wynika prawo osoby podpisującej informację do reprezentowania Wnioskodawcy.</w:t>
      </w:r>
    </w:p>
    <w:p w14:paraId="7FC64F2C" w14:textId="77777777" w:rsidR="00425351" w:rsidRPr="00C36A98" w:rsidRDefault="00425351" w:rsidP="006D7B31">
      <w:pPr>
        <w:pStyle w:val="Nagwek2"/>
      </w:pPr>
      <w:r w:rsidRPr="00C36A98">
        <w:t>Otwarcie Wniosków</w:t>
      </w:r>
    </w:p>
    <w:p w14:paraId="75D83827" w14:textId="70F9C704" w:rsidR="00425351" w:rsidRPr="00C36A98" w:rsidRDefault="00425351" w:rsidP="00E467D7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C36A98">
        <w:rPr>
          <w:rFonts w:eastAsia="Calibri" w:cs="Calibri Light"/>
        </w:rPr>
        <w:t xml:space="preserve">Otwarcie Wniosków nastąpi w dniu, w którym upływa ostateczny termin ich składania tj. </w:t>
      </w:r>
      <w:r w:rsidR="00A64121" w:rsidRPr="00C36A98">
        <w:rPr>
          <w:rFonts w:eastAsia="Calibri" w:cs="Calibri Light"/>
        </w:rPr>
        <w:t>w dniu określonym w Harmonogramie</w:t>
      </w:r>
      <w:r w:rsidR="000F6CEC" w:rsidRPr="00C36A98">
        <w:rPr>
          <w:rFonts w:eastAsia="Calibri" w:cs="Calibri Light"/>
        </w:rPr>
        <w:t xml:space="preserve">, </w:t>
      </w:r>
      <w:r w:rsidRPr="00C36A98">
        <w:t xml:space="preserve">o godzinie </w:t>
      </w:r>
      <w:r w:rsidR="79EAE716" w:rsidRPr="00C36A98">
        <w:rPr>
          <w:rFonts w:eastAsia="Calibri" w:cs="Calibri Light"/>
        </w:rPr>
        <w:t xml:space="preserve">14.00 </w:t>
      </w:r>
      <w:r w:rsidR="00C16D85" w:rsidRPr="00C36A98">
        <w:rPr>
          <w:rFonts w:eastAsia="Calibri" w:cs="Calibri Light"/>
        </w:rPr>
        <w:t>w siedzibie Centrum</w:t>
      </w:r>
      <w:r w:rsidR="003D387A" w:rsidRPr="00C36A98">
        <w:rPr>
          <w:rFonts w:eastAsia="Calibri" w:cs="Calibri Light"/>
        </w:rPr>
        <w:t>.</w:t>
      </w:r>
      <w:r w:rsidR="00612CB9" w:rsidRPr="00C36A98">
        <w:rPr>
          <w:rFonts w:eastAsia="Calibri" w:cs="Calibri Light"/>
        </w:rPr>
        <w:t xml:space="preserve"> </w:t>
      </w:r>
    </w:p>
    <w:p w14:paraId="02EF2309" w14:textId="77777777" w:rsidR="00425351" w:rsidRPr="00C36A98" w:rsidRDefault="00425351" w:rsidP="00E467D7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C36A98">
        <w:rPr>
          <w:rFonts w:eastAsia="Calibri" w:cs="Calibri Light"/>
        </w:rPr>
        <w:t>Otwarcie Wniosków nastąpi w obecności co najmniej dwóch pracowników</w:t>
      </w:r>
      <w:r w:rsidR="00C209FD" w:rsidRPr="00C36A98">
        <w:rPr>
          <w:rFonts w:eastAsia="Calibri" w:cs="Calibri Light"/>
        </w:rPr>
        <w:t xml:space="preserve"> lub współpracowników</w:t>
      </w:r>
      <w:r w:rsidRPr="00C36A98">
        <w:rPr>
          <w:rFonts w:eastAsia="Calibri" w:cs="Calibri Light"/>
        </w:rPr>
        <w:t xml:space="preserve"> </w:t>
      </w:r>
      <w:r w:rsidR="00D2234B" w:rsidRPr="00C36A98">
        <w:rPr>
          <w:rFonts w:eastAsia="Calibri" w:cs="Calibri Light"/>
        </w:rPr>
        <w:t>NCBR</w:t>
      </w:r>
      <w:r w:rsidRPr="00C36A98">
        <w:rPr>
          <w:rFonts w:eastAsia="Calibri" w:cs="Calibri Light"/>
        </w:rPr>
        <w:t>. W</w:t>
      </w:r>
      <w:r w:rsidR="00D2234B" w:rsidRPr="00C36A98">
        <w:rPr>
          <w:rFonts w:eastAsia="Calibri" w:cs="Calibri Light"/>
        </w:rPr>
        <w:t> </w:t>
      </w:r>
      <w:r w:rsidRPr="00C36A98">
        <w:rPr>
          <w:rFonts w:eastAsia="Calibri" w:cs="Calibri Light"/>
        </w:rPr>
        <w:t xml:space="preserve">wyniku przeprowadzenia procedury otwarcia Wniosków przewiduje się podanie danych zawartych we Wniosku dotyczących Wnioskodawców </w:t>
      </w:r>
      <w:r w:rsidR="009E7EAD" w:rsidRPr="00C36A98">
        <w:rPr>
          <w:rFonts w:eastAsia="Calibri" w:cs="Calibri Light"/>
        </w:rPr>
        <w:t xml:space="preserve">– </w:t>
      </w:r>
      <w:r w:rsidRPr="00C36A98">
        <w:rPr>
          <w:rFonts w:eastAsia="Calibri" w:cs="Calibri Light"/>
        </w:rPr>
        <w:t>nazw</w:t>
      </w:r>
      <w:r w:rsidR="0005369C" w:rsidRPr="00C36A98">
        <w:rPr>
          <w:rFonts w:eastAsia="Calibri" w:cs="Calibri Light"/>
        </w:rPr>
        <w:t>y podmiotów</w:t>
      </w:r>
      <w:r w:rsidR="00DD4EF4" w:rsidRPr="00C36A98">
        <w:rPr>
          <w:rFonts w:eastAsia="Calibri" w:cs="Calibri Light"/>
        </w:rPr>
        <w:t xml:space="preserve"> </w:t>
      </w:r>
      <w:r w:rsidR="00FE1E55" w:rsidRPr="00C36A98">
        <w:rPr>
          <w:rFonts w:eastAsia="Calibri" w:cs="Calibri Light"/>
        </w:rPr>
        <w:t xml:space="preserve">i </w:t>
      </w:r>
      <w:r w:rsidRPr="00C36A98">
        <w:rPr>
          <w:rFonts w:eastAsia="Calibri" w:cs="Calibri Light"/>
        </w:rPr>
        <w:t>adresy ich siedzib.</w:t>
      </w:r>
    </w:p>
    <w:p w14:paraId="2B1FD548" w14:textId="3954D838" w:rsidR="00BC697E" w:rsidRPr="00C36A98" w:rsidRDefault="00425351" w:rsidP="00E467D7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C36A98">
        <w:rPr>
          <w:rFonts w:eastAsia="Calibri" w:cs="Calibri Light"/>
        </w:rPr>
        <w:t xml:space="preserve">Z przeprowadzenia procedury otwarcia Wniosków sporządzony zostanie pisemny protokół. Protokół będzie miał charakter jawny. Wyniki przeprowadzenia procedury otwarcia Wniosków zostaną upublicznione na </w:t>
      </w:r>
      <w:r w:rsidR="007803E5" w:rsidRPr="00C36A98">
        <w:rPr>
          <w:rFonts w:eastAsia="Calibri" w:cs="Calibri Light"/>
        </w:rPr>
        <w:t>S</w:t>
      </w:r>
      <w:r w:rsidRPr="00C36A98">
        <w:rPr>
          <w:rFonts w:eastAsia="Calibri" w:cs="Calibri Light"/>
        </w:rPr>
        <w:t xml:space="preserve">tronie internetowej Centrum. </w:t>
      </w:r>
    </w:p>
    <w:p w14:paraId="5F9417BF" w14:textId="2EE3EF8A" w:rsidR="004F7E3A" w:rsidRPr="00C36A98" w:rsidRDefault="004F7E3A" w:rsidP="00E467D7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bookmarkStart w:id="160" w:name="_Hlk53784697"/>
      <w:r w:rsidRPr="00C36A98">
        <w:rPr>
          <w:rFonts w:eastAsia="Calibri" w:cs="Calibri Light"/>
        </w:rPr>
        <w:t xml:space="preserve">Jeżeli w momencie otwarcia Wniosków obowiązujące przepisy </w:t>
      </w:r>
      <w:r w:rsidR="001B1B1B" w:rsidRPr="00C36A98">
        <w:rPr>
          <w:rFonts w:eastAsia="Calibri" w:cs="Calibri Light"/>
        </w:rPr>
        <w:t xml:space="preserve">lub stan epidemiczny </w:t>
      </w:r>
      <w:r w:rsidRPr="00C36A98">
        <w:rPr>
          <w:rFonts w:eastAsia="Calibri" w:cs="Calibri Light"/>
        </w:rPr>
        <w:t>będą uniemożliwiać w jakimkolwiek zakresie realizację ww. czynności, NCBR dokona ich w zakresie najdalej dopuszczalnym przez te przepisy</w:t>
      </w:r>
      <w:r w:rsidR="00544F54" w:rsidRPr="00C36A98">
        <w:rPr>
          <w:rFonts w:eastAsia="Calibri" w:cs="Calibri Light"/>
        </w:rPr>
        <w:t xml:space="preserve"> lub okoliczności</w:t>
      </w:r>
      <w:r w:rsidRPr="00C36A98">
        <w:rPr>
          <w:rFonts w:eastAsia="Calibri" w:cs="Calibri Light"/>
        </w:rPr>
        <w:t>, stosując postanowienia pkt 4.4. odpowiednio.</w:t>
      </w:r>
    </w:p>
    <w:p w14:paraId="03CC8B6E" w14:textId="77777777" w:rsidR="001A1939" w:rsidRPr="00C36A98" w:rsidRDefault="001A1939" w:rsidP="00C36A98">
      <w:pPr>
        <w:pStyle w:val="Nagwek1"/>
      </w:pPr>
      <w:bookmarkStart w:id="161" w:name="_Toc494180699"/>
      <w:bookmarkStart w:id="162" w:name="_Ref495485168"/>
      <w:bookmarkStart w:id="163" w:name="_Toc496261339"/>
      <w:bookmarkStart w:id="164" w:name="_Toc503863047"/>
      <w:bookmarkStart w:id="165" w:name="_Ref509201481"/>
      <w:bookmarkStart w:id="166" w:name="_Ref509207043"/>
      <w:bookmarkStart w:id="167" w:name="_Toc53762102"/>
      <w:bookmarkStart w:id="168" w:name="_Toc69201433"/>
      <w:bookmarkStart w:id="169" w:name="_Toc70262458"/>
      <w:bookmarkStart w:id="170" w:name="_Toc72093639"/>
      <w:bookmarkEnd w:id="160"/>
      <w:r w:rsidRPr="00C36A98">
        <w:t>Komunikacja Centrum z Wnioskodawcami/Wykonawcami, doręczenia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</w:p>
    <w:p w14:paraId="590D9E7A" w14:textId="1BEA072D" w:rsidR="001A1939" w:rsidRPr="00C36A98" w:rsidRDefault="001A1939" w:rsidP="39A7861B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bookmarkStart w:id="171" w:name="_Ref495485169"/>
      <w:r w:rsidRPr="00C36A98">
        <w:rPr>
          <w:rFonts w:cstheme="majorBidi"/>
        </w:rPr>
        <w:t xml:space="preserve">Kontakt z Centrum na każdym etapie Przedsięwzięcia i Postępowania (w toku oceny Wniosków w celu dopuszczenia Wnioskodawców do zawarcia Umowy, jak również w toku realizacji Umowy – poszczególnych Etapów) jest możliwy z zachowaniem </w:t>
      </w:r>
      <w:r w:rsidR="00954DB7" w:rsidRPr="00C36A98">
        <w:rPr>
          <w:rFonts w:cstheme="majorBidi"/>
        </w:rPr>
        <w:t xml:space="preserve">formy elektronicznej lub ewentualnie </w:t>
      </w:r>
      <w:r w:rsidRPr="00C36A98">
        <w:rPr>
          <w:rFonts w:cstheme="majorBidi"/>
        </w:rPr>
        <w:t>formy pisemnej, w postaci przesyłki poleconej, chyba że Regulamin lub Umowa w inny sposób regulują zasady komunikacji z Centrum. Adres siedziby Centrum wskazano w Definicjach.</w:t>
      </w:r>
      <w:bookmarkStart w:id="172" w:name="_Ref495485171"/>
      <w:bookmarkEnd w:id="171"/>
    </w:p>
    <w:p w14:paraId="7A858BE7" w14:textId="2F04BB08" w:rsidR="001A1939" w:rsidRPr="00C36A98" w:rsidRDefault="001A1939" w:rsidP="00E467D7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</w:pPr>
      <w:r w:rsidRPr="00C36A98">
        <w:t xml:space="preserve">Jeżeli Umowa lub Regulamin nie zastrzegają dla dokonania czynności </w:t>
      </w:r>
      <w:r w:rsidR="009F62FE" w:rsidRPr="00C36A98">
        <w:t xml:space="preserve">określonej </w:t>
      </w:r>
      <w:r w:rsidRPr="00C36A98">
        <w:t>formy pod rygorem nieważności, Strony dopuszczają możliwość komunikowania się:</w:t>
      </w:r>
    </w:p>
    <w:p w14:paraId="70551819" w14:textId="3B2DB1E2" w:rsidR="001A1939" w:rsidRPr="00C36A98" w:rsidRDefault="001A1939" w:rsidP="00E467D7">
      <w:pPr>
        <w:pStyle w:val="Akapitzlist"/>
        <w:numPr>
          <w:ilvl w:val="1"/>
          <w:numId w:val="9"/>
        </w:numPr>
        <w:spacing w:after="0" w:line="240" w:lineRule="auto"/>
        <w:ind w:left="851"/>
        <w:jc w:val="both"/>
      </w:pPr>
      <w:r w:rsidRPr="00C36A98">
        <w:rPr>
          <w:rFonts w:eastAsia="Times New Roman" w:cs="Times New Roman"/>
          <w:lang w:eastAsia="pl-PL"/>
        </w:rPr>
        <w:t xml:space="preserve">w formie pisemnej – listem poleconym za potwierdzeniem </w:t>
      </w:r>
      <w:r w:rsidR="007F4DB2" w:rsidRPr="00C36A98">
        <w:rPr>
          <w:rFonts w:eastAsia="Times New Roman" w:cs="Times New Roman"/>
          <w:lang w:eastAsia="pl-PL"/>
        </w:rPr>
        <w:t>odbioru</w:t>
      </w:r>
      <w:r w:rsidR="009F62FE" w:rsidRPr="00C36A98">
        <w:rPr>
          <w:rFonts w:eastAsia="Times New Roman" w:cs="Times New Roman"/>
          <w:lang w:eastAsia="pl-PL"/>
        </w:rPr>
        <w:t xml:space="preserve"> lub</w:t>
      </w:r>
    </w:p>
    <w:p w14:paraId="0B8A689A" w14:textId="3479CCBA" w:rsidR="001A1939" w:rsidRPr="00C36A98" w:rsidRDefault="001A1939" w:rsidP="00E467D7">
      <w:pPr>
        <w:pStyle w:val="Akapitzlist"/>
        <w:numPr>
          <w:ilvl w:val="1"/>
          <w:numId w:val="9"/>
        </w:numPr>
        <w:spacing w:after="0" w:line="240" w:lineRule="auto"/>
        <w:ind w:left="851"/>
        <w:jc w:val="both"/>
      </w:pPr>
      <w:r w:rsidRPr="00C36A98">
        <w:rPr>
          <w:rFonts w:ascii="Calibri" w:hAnsi="Calibri" w:cs="Calibri"/>
        </w:rPr>
        <w:t xml:space="preserve">w formie elektronicznej – za pomocą wiadomości e-mail wskazany w </w:t>
      </w:r>
      <w:r w:rsidR="007E75F1" w:rsidRPr="00C36A98">
        <w:rPr>
          <w:rFonts w:ascii="Calibri" w:hAnsi="Calibri" w:cs="Calibri"/>
        </w:rPr>
        <w:t>R</w:t>
      </w:r>
      <w:r w:rsidRPr="00C36A98">
        <w:rPr>
          <w:rFonts w:ascii="Calibri" w:hAnsi="Calibri" w:cs="Calibri"/>
        </w:rPr>
        <w:t xml:space="preserve">ozdziale </w:t>
      </w:r>
      <w:r w:rsidR="00BA5F85" w:rsidRPr="00C36A98">
        <w:rPr>
          <w:rFonts w:ascii="Calibri" w:hAnsi="Calibri" w:cs="Calibri"/>
        </w:rPr>
        <w:fldChar w:fldCharType="begin"/>
      </w:r>
      <w:r w:rsidR="00BA5F85" w:rsidRPr="00C36A98">
        <w:rPr>
          <w:rFonts w:ascii="Calibri" w:hAnsi="Calibri" w:cs="Calibri"/>
        </w:rPr>
        <w:instrText xml:space="preserve"> REF _Ref52630162 \n \h </w:instrText>
      </w:r>
      <w:r w:rsidR="004E2D42" w:rsidRPr="00C36A98">
        <w:rPr>
          <w:rFonts w:ascii="Calibri" w:hAnsi="Calibri" w:cs="Calibri"/>
        </w:rPr>
        <w:instrText xml:space="preserve"> \* MERGEFORMAT </w:instrText>
      </w:r>
      <w:r w:rsidR="00BA5F85" w:rsidRPr="00C36A98">
        <w:rPr>
          <w:rFonts w:ascii="Calibri" w:hAnsi="Calibri" w:cs="Calibri"/>
        </w:rPr>
      </w:r>
      <w:r w:rsidR="00BA5F85" w:rsidRPr="00C36A98">
        <w:rPr>
          <w:rFonts w:ascii="Calibri" w:hAnsi="Calibri" w:cs="Calibri"/>
        </w:rPr>
        <w:fldChar w:fldCharType="separate"/>
      </w:r>
      <w:r w:rsidR="00AD1446" w:rsidRPr="00C36A98">
        <w:rPr>
          <w:rFonts w:ascii="Calibri" w:hAnsi="Calibri" w:cs="Calibri"/>
        </w:rPr>
        <w:t>IV</w:t>
      </w:r>
      <w:r w:rsidR="00BA5F85" w:rsidRPr="00C36A98">
        <w:rPr>
          <w:rFonts w:ascii="Calibri" w:hAnsi="Calibri" w:cs="Calibri"/>
        </w:rPr>
        <w:fldChar w:fldCharType="end"/>
      </w:r>
      <w:r w:rsidR="00BA5F85" w:rsidRPr="00C36A98">
        <w:rPr>
          <w:rFonts w:ascii="Calibri" w:hAnsi="Calibri" w:cs="Calibri"/>
        </w:rPr>
        <w:t xml:space="preserve"> pkt </w:t>
      </w:r>
      <w:r w:rsidR="00BA5F85" w:rsidRPr="00C36A98">
        <w:rPr>
          <w:rFonts w:ascii="Calibri" w:hAnsi="Calibri" w:cs="Calibri"/>
        </w:rPr>
        <w:fldChar w:fldCharType="begin"/>
      </w:r>
      <w:r w:rsidR="00BA5F85" w:rsidRPr="00C36A98">
        <w:rPr>
          <w:rFonts w:ascii="Calibri" w:hAnsi="Calibri" w:cs="Calibri"/>
        </w:rPr>
        <w:instrText xml:space="preserve"> REF _Ref52633966 \n \h </w:instrText>
      </w:r>
      <w:r w:rsidR="004E2D42" w:rsidRPr="00C36A98">
        <w:rPr>
          <w:rFonts w:ascii="Calibri" w:hAnsi="Calibri" w:cs="Calibri"/>
        </w:rPr>
        <w:instrText xml:space="preserve"> \* MERGEFORMAT </w:instrText>
      </w:r>
      <w:r w:rsidR="00BA5F85" w:rsidRPr="00C36A98">
        <w:rPr>
          <w:rFonts w:ascii="Calibri" w:hAnsi="Calibri" w:cs="Calibri"/>
        </w:rPr>
      </w:r>
      <w:r w:rsidR="00BA5F85" w:rsidRPr="00C36A98">
        <w:rPr>
          <w:rFonts w:ascii="Calibri" w:hAnsi="Calibri" w:cs="Calibri"/>
        </w:rPr>
        <w:fldChar w:fldCharType="separate"/>
      </w:r>
      <w:r w:rsidR="00AD1446" w:rsidRPr="00C36A98">
        <w:rPr>
          <w:rFonts w:ascii="Calibri" w:hAnsi="Calibri" w:cs="Calibri"/>
        </w:rPr>
        <w:t>4.1</w:t>
      </w:r>
      <w:r w:rsidR="00BA5F85" w:rsidRPr="00C36A98">
        <w:rPr>
          <w:rFonts w:ascii="Calibri" w:hAnsi="Calibri" w:cs="Calibri"/>
        </w:rPr>
        <w:fldChar w:fldCharType="end"/>
      </w:r>
      <w:r w:rsidR="00BA5F85" w:rsidRPr="00C36A98">
        <w:rPr>
          <w:rFonts w:ascii="Calibri" w:hAnsi="Calibri" w:cs="Calibri"/>
        </w:rPr>
        <w:t xml:space="preserve"> ust. </w:t>
      </w:r>
      <w:r w:rsidR="008B32AF" w:rsidRPr="00C36A98">
        <w:rPr>
          <w:rFonts w:ascii="Calibri" w:hAnsi="Calibri" w:cs="Calibri"/>
        </w:rPr>
        <w:t>2</w:t>
      </w:r>
      <w:r w:rsidRPr="00C36A98">
        <w:rPr>
          <w:rFonts w:ascii="Calibri" w:hAnsi="Calibri" w:cs="Calibri"/>
        </w:rPr>
        <w:t xml:space="preserve">, zawierającej dokumenty opatrzone kwalifikowanym podpisem elektronicznym lub dokumenty opatrzone podpisem </w:t>
      </w:r>
      <w:r w:rsidR="009F62FE" w:rsidRPr="00C36A98">
        <w:rPr>
          <w:rFonts w:ascii="Calibri" w:hAnsi="Calibri" w:cs="Calibri"/>
        </w:rPr>
        <w:t>odręcznym</w:t>
      </w:r>
      <w:r w:rsidRPr="00C36A98">
        <w:rPr>
          <w:rFonts w:ascii="Calibri" w:hAnsi="Calibri" w:cs="Calibri"/>
        </w:rPr>
        <w:t xml:space="preserve"> i zeskanowane. </w:t>
      </w:r>
    </w:p>
    <w:p w14:paraId="57DB969D" w14:textId="77777777" w:rsidR="001A1939" w:rsidRPr="00C36A98" w:rsidRDefault="001A1939" w:rsidP="001A1939">
      <w:pPr>
        <w:pStyle w:val="Akapitzlist"/>
        <w:spacing w:after="0" w:line="240" w:lineRule="auto"/>
        <w:ind w:left="426"/>
        <w:jc w:val="both"/>
        <w:rPr>
          <w:rFonts w:cstheme="majorHAnsi"/>
        </w:rPr>
      </w:pPr>
      <w:r w:rsidRPr="00C36A98">
        <w:rPr>
          <w:rFonts w:cstheme="majorHAnsi"/>
        </w:rPr>
        <w:t>Adres siedziby i adresy e-mail do kontaktu w przypadku Wnioskodawców i Wykonawców wskazano odpowiednio we Wniosku i Umowie.</w:t>
      </w:r>
      <w:bookmarkEnd w:id="172"/>
    </w:p>
    <w:p w14:paraId="5BD97F70" w14:textId="00BDF457" w:rsidR="00544F54" w:rsidRPr="00C36A98" w:rsidRDefault="00544F54" w:rsidP="39A7861B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r w:rsidRPr="00C36A98">
        <w:t>NCBR zwraca się do Wnioskodawcy o dokonanie uzupełnień, poprawień i wyjaśnień w formie elektronicznej</w:t>
      </w:r>
      <w:r w:rsidR="00954DB7" w:rsidRPr="00C36A98">
        <w:t xml:space="preserve"> lub w formie pisemnej, jeśli osoby działające w imieniu Wykonawcy nie dysponują kwalifikowanym podpisem elektronicznym</w:t>
      </w:r>
      <w:r w:rsidRPr="00C36A98">
        <w:t>. NCBR może się zwrócić do Wnioskodawcy o dokonanie uzupełnień, poprawień i wyjaśnień w innej formie, w tym z wykorzystaniem środków bezpośredniego porozumiewania się na odległość, przy czym z takiej czynności sporządza się pisemną notatkę dołączaną do dokumentacji postępowania</w:t>
      </w:r>
      <w:r w:rsidR="00A52994" w:rsidRPr="00C36A98">
        <w:t>.</w:t>
      </w:r>
    </w:p>
    <w:p w14:paraId="1E2DE77E" w14:textId="0D539DCD" w:rsidR="001A1939" w:rsidRPr="00C36A98" w:rsidRDefault="001A1939" w:rsidP="00E467D7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r w:rsidRPr="00C36A98">
        <w:rPr>
          <w:rFonts w:cstheme="majorBidi"/>
        </w:rPr>
        <w:t>W przypadku zmiany danych adresów do korespondencji NCBR lub Wnioskodawców, zmianę uznaje się za skutecznie przekazaną odpowiednio Wnioskodawcy albo NCBR w dniu doręczenia mu przesyłki poleconej z informacją o dokonanej zmianie adresu. Do momentu doręczenia ww. przesyłki, Strony uznają za doręczoną wszelką korespondencję przesłaną na adresy wskazane uprzednio.</w:t>
      </w:r>
    </w:p>
    <w:p w14:paraId="720BF8BB" w14:textId="13DF5269" w:rsidR="00BC0F5C" w:rsidRPr="00C36A98" w:rsidRDefault="00BC0F5C" w:rsidP="00E467D7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bookmarkStart w:id="173" w:name="_Hlk53784712"/>
      <w:r w:rsidRPr="00C36A98">
        <w:rPr>
          <w:rFonts w:cstheme="majorBidi"/>
        </w:rPr>
        <w:t>Komunikaty w formie pisemnej są uznawane za doręczone z chwilą upływu dwóch tygodni od pierwszej próby doręczenia. Komunikaty w formie elektronicznej są uznawane za doręczone z chwilą wprowadzenia ich do środka komunikacji elektronicznej w taki sposób, że adresat mógł się z nim zapoznać.</w:t>
      </w:r>
    </w:p>
    <w:bookmarkEnd w:id="173"/>
    <w:p w14:paraId="62169A2C" w14:textId="7C37960D" w:rsidR="001A1939" w:rsidRPr="00C36A98" w:rsidRDefault="001A1939" w:rsidP="00E467D7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r w:rsidRPr="00C36A98">
        <w:rPr>
          <w:rFonts w:cstheme="majorBidi"/>
        </w:rPr>
        <w:t xml:space="preserve">Pozostałe zasady dotyczące komunikacji Stron określone zostały odpowiednimi postanowieniami Regulaminu lub Umowy. </w:t>
      </w:r>
    </w:p>
    <w:p w14:paraId="2966786F" w14:textId="4341003F" w:rsidR="00AF1E81" w:rsidRPr="00C36A98" w:rsidRDefault="001A1939" w:rsidP="00C36A98">
      <w:pPr>
        <w:pStyle w:val="Nagwek1"/>
      </w:pPr>
      <w:bookmarkStart w:id="174" w:name="_Ref52633642"/>
      <w:bookmarkStart w:id="175" w:name="_Toc53762103"/>
      <w:bookmarkStart w:id="176" w:name="_Toc69201434"/>
      <w:bookmarkStart w:id="177" w:name="_Toc70262459"/>
      <w:bookmarkStart w:id="178" w:name="_Toc72093640"/>
      <w:r w:rsidRPr="00C36A98">
        <w:lastRenderedPageBreak/>
        <w:t>Ocena Wniosków</w:t>
      </w:r>
      <w:r w:rsidR="00F15BEA" w:rsidRPr="00C36A98">
        <w:t xml:space="preserve"> i Lista Rankingowa</w:t>
      </w:r>
      <w:bookmarkEnd w:id="174"/>
      <w:bookmarkEnd w:id="175"/>
      <w:bookmarkEnd w:id="176"/>
      <w:bookmarkEnd w:id="177"/>
      <w:bookmarkEnd w:id="178"/>
    </w:p>
    <w:p w14:paraId="061F9720" w14:textId="4F2B00EB" w:rsidR="00525C19" w:rsidRPr="00C36A98" w:rsidRDefault="00CC7E1B" w:rsidP="00C36A98">
      <w:pPr>
        <w:pStyle w:val="Nagwek2"/>
      </w:pPr>
      <w:bookmarkStart w:id="179" w:name="_Toc54726762"/>
      <w:bookmarkStart w:id="180" w:name="_Toc54726763"/>
      <w:bookmarkStart w:id="181" w:name="_Toc54726764"/>
      <w:bookmarkStart w:id="182" w:name="_Toc69201435"/>
      <w:bookmarkStart w:id="183" w:name="_Toc70262460"/>
      <w:bookmarkStart w:id="184" w:name="_Toc72093641"/>
      <w:bookmarkStart w:id="185" w:name="_Ref509216013"/>
      <w:bookmarkStart w:id="186" w:name="_Ref53669403"/>
      <w:bookmarkStart w:id="187" w:name="_Ref52633645"/>
      <w:bookmarkStart w:id="188" w:name="_Ref52646015"/>
      <w:bookmarkStart w:id="189" w:name="_Ref52646363"/>
      <w:bookmarkEnd w:id="179"/>
      <w:bookmarkEnd w:id="180"/>
      <w:bookmarkEnd w:id="181"/>
      <w:r w:rsidRPr="00C36A98">
        <w:t>Postanowienia ogólne</w:t>
      </w:r>
      <w:bookmarkEnd w:id="182"/>
      <w:bookmarkEnd w:id="183"/>
      <w:bookmarkEnd w:id="184"/>
    </w:p>
    <w:p w14:paraId="10CF08B7" w14:textId="7C7DC2DA" w:rsidR="00525C19" w:rsidRPr="00C36A98" w:rsidRDefault="00525C19" w:rsidP="00E467D7">
      <w:pPr>
        <w:pStyle w:val="Akapitzlist"/>
        <w:numPr>
          <w:ilvl w:val="0"/>
          <w:numId w:val="8"/>
        </w:numPr>
        <w:spacing w:after="0" w:line="240" w:lineRule="auto"/>
        <w:ind w:left="567" w:hanging="425"/>
        <w:jc w:val="both"/>
      </w:pPr>
      <w:r w:rsidRPr="00C36A98">
        <w:t xml:space="preserve">NCBR prowadzi ocenę Wniosków w ramach danego </w:t>
      </w:r>
      <w:r w:rsidR="001B1E3E" w:rsidRPr="00C36A98">
        <w:t>Działania</w:t>
      </w:r>
      <w:r w:rsidRPr="00C36A98">
        <w:t xml:space="preserve"> zgodnie z zasadami określonymi w pkt </w:t>
      </w:r>
      <w:r w:rsidRPr="00C36A98">
        <w:fldChar w:fldCharType="begin"/>
      </w:r>
      <w:r w:rsidRPr="00C36A98">
        <w:instrText xml:space="preserve"> REF _Ref54726722 \r \h </w:instrText>
      </w:r>
      <w:r w:rsidR="004E2D42" w:rsidRPr="00C36A98">
        <w:instrText xml:space="preserve"> \* MERGEFORMAT </w:instrText>
      </w:r>
      <w:r w:rsidRPr="00C36A98">
        <w:fldChar w:fldCharType="separate"/>
      </w:r>
      <w:r w:rsidR="00AD1446" w:rsidRPr="00C36A98">
        <w:t>6.2</w:t>
      </w:r>
      <w:r w:rsidRPr="00C36A98">
        <w:fldChar w:fldCharType="end"/>
      </w:r>
      <w:r w:rsidRPr="00C36A98">
        <w:t xml:space="preserve"> do </w:t>
      </w:r>
      <w:r w:rsidRPr="00C36A98">
        <w:fldChar w:fldCharType="begin"/>
      </w:r>
      <w:r w:rsidRPr="00C36A98">
        <w:instrText xml:space="preserve"> REF _Ref52647539 \n \h </w:instrText>
      </w:r>
      <w:r w:rsidR="004E2D42" w:rsidRPr="00C36A98">
        <w:instrText xml:space="preserve"> \* MERGEFORMAT </w:instrText>
      </w:r>
      <w:r w:rsidRPr="00C36A98">
        <w:fldChar w:fldCharType="separate"/>
      </w:r>
      <w:r w:rsidR="00AD1446" w:rsidRPr="00C36A98">
        <w:t>6.4</w:t>
      </w:r>
      <w:r w:rsidRPr="00C36A98">
        <w:fldChar w:fldCharType="end"/>
      </w:r>
      <w:r w:rsidRPr="00C36A98">
        <w:t xml:space="preserve"> Regulaminu oraz w </w:t>
      </w:r>
      <w:r w:rsidR="00A65A55" w:rsidRPr="00C36A98">
        <w:t>Załączni</w:t>
      </w:r>
      <w:r w:rsidRPr="00C36A98">
        <w:t>ku nr 5 do Regulaminu.</w:t>
      </w:r>
      <w:r w:rsidR="00AD3B7C" w:rsidRPr="00C36A98">
        <w:t xml:space="preserve"> W przypadku złożenia przez Wnioskodawcę dwóch Wniosków dla różnych </w:t>
      </w:r>
      <w:r w:rsidR="001B1E3E" w:rsidRPr="00C36A98">
        <w:t>Działań</w:t>
      </w:r>
      <w:r w:rsidR="00AD3B7C" w:rsidRPr="00C36A98">
        <w:t>, ocena jest prowadzona dla nich odrębnie.</w:t>
      </w:r>
    </w:p>
    <w:p w14:paraId="1E3E476D" w14:textId="50AC0102" w:rsidR="00525C19" w:rsidRPr="00C36A98" w:rsidRDefault="00525C19" w:rsidP="00E467D7">
      <w:pPr>
        <w:pStyle w:val="Akapitzlist"/>
        <w:numPr>
          <w:ilvl w:val="0"/>
          <w:numId w:val="8"/>
        </w:numPr>
        <w:spacing w:after="0" w:line="240" w:lineRule="auto"/>
        <w:ind w:left="567" w:hanging="425"/>
        <w:jc w:val="both"/>
        <w:rPr>
          <w:rFonts w:eastAsiaTheme="minorEastAsia"/>
        </w:rPr>
      </w:pPr>
      <w:r w:rsidRPr="00C36A98">
        <w:t xml:space="preserve">NCBR prowadzi ocenę wskazaną w pkt </w:t>
      </w:r>
      <w:r w:rsidRPr="00C36A98">
        <w:fldChar w:fldCharType="begin"/>
      </w:r>
      <w:r w:rsidRPr="00C36A98">
        <w:instrText xml:space="preserve"> REF _Ref54726722 \r \h </w:instrText>
      </w:r>
      <w:r w:rsidR="004E2D42" w:rsidRPr="00C36A98">
        <w:instrText xml:space="preserve"> \* MERGEFORMAT </w:instrText>
      </w:r>
      <w:r w:rsidRPr="00C36A98">
        <w:fldChar w:fldCharType="separate"/>
      </w:r>
      <w:r w:rsidR="00AD1446" w:rsidRPr="00C36A98">
        <w:t>6.2</w:t>
      </w:r>
      <w:r w:rsidRPr="00C36A98">
        <w:fldChar w:fldCharType="end"/>
      </w:r>
      <w:r w:rsidRPr="00C36A98">
        <w:t xml:space="preserve"> do </w:t>
      </w:r>
      <w:r w:rsidRPr="00C36A98">
        <w:fldChar w:fldCharType="begin"/>
      </w:r>
      <w:r w:rsidRPr="00C36A98">
        <w:instrText xml:space="preserve"> REF _Ref52647539 \n \h </w:instrText>
      </w:r>
      <w:r w:rsidR="004E2D42" w:rsidRPr="00C36A98">
        <w:instrText xml:space="preserve"> \* MERGEFORMAT </w:instrText>
      </w:r>
      <w:r w:rsidRPr="00C36A98">
        <w:fldChar w:fldCharType="separate"/>
      </w:r>
      <w:r w:rsidR="00AD1446" w:rsidRPr="00C36A98">
        <w:t>6.4</w:t>
      </w:r>
      <w:r w:rsidRPr="00C36A98">
        <w:fldChar w:fldCharType="end"/>
      </w:r>
      <w:r w:rsidRPr="00C36A98">
        <w:t xml:space="preserve"> we wskazanej w Regulaminie kolejności. </w:t>
      </w:r>
      <w:r w:rsidR="74A3C2B8" w:rsidRPr="00C36A98">
        <w:t>NCBR</w:t>
      </w:r>
      <w:r w:rsidRPr="00C36A98">
        <w:t xml:space="preserve"> może podjąć decyzję o zmianie kolejności oceny </w:t>
      </w:r>
      <w:r w:rsidR="00F679A8" w:rsidRPr="00C36A98">
        <w:t xml:space="preserve">(w tym zacząć od oceny merytorycznej Wniosku) </w:t>
      </w:r>
      <w:r w:rsidRPr="00C36A98">
        <w:t xml:space="preserve">lub </w:t>
      </w:r>
      <w:r w:rsidR="00F679A8" w:rsidRPr="00C36A98">
        <w:t xml:space="preserve">o </w:t>
      </w:r>
      <w:r w:rsidRPr="00C36A98">
        <w:t xml:space="preserve">prowadzeniu oceny Wniosku równolegle przez pryzmat ocen wskazanych w pkt </w:t>
      </w:r>
      <w:r w:rsidRPr="00C36A98">
        <w:fldChar w:fldCharType="begin"/>
      </w:r>
      <w:r w:rsidRPr="00C36A98">
        <w:instrText xml:space="preserve"> REF _Ref54726722 \r \h </w:instrText>
      </w:r>
      <w:r w:rsidR="004E2D42" w:rsidRPr="00C36A98">
        <w:instrText xml:space="preserve"> \* MERGEFORMAT </w:instrText>
      </w:r>
      <w:r w:rsidRPr="00C36A98">
        <w:fldChar w:fldCharType="separate"/>
      </w:r>
      <w:r w:rsidR="00AD1446" w:rsidRPr="00C36A98">
        <w:t>6.2</w:t>
      </w:r>
      <w:r w:rsidRPr="00C36A98">
        <w:fldChar w:fldCharType="end"/>
      </w:r>
      <w:r w:rsidRPr="00C36A98">
        <w:t xml:space="preserve"> do </w:t>
      </w:r>
      <w:r w:rsidRPr="00C36A98">
        <w:fldChar w:fldCharType="begin"/>
      </w:r>
      <w:r w:rsidRPr="00C36A98">
        <w:instrText xml:space="preserve"> REF _Ref52647539 \n \h </w:instrText>
      </w:r>
      <w:r w:rsidR="004E2D42" w:rsidRPr="00C36A98">
        <w:instrText xml:space="preserve"> \* MERGEFORMAT </w:instrText>
      </w:r>
      <w:r w:rsidRPr="00C36A98">
        <w:fldChar w:fldCharType="separate"/>
      </w:r>
      <w:r w:rsidR="00AD1446" w:rsidRPr="00C36A98">
        <w:t>6.4</w:t>
      </w:r>
      <w:r w:rsidRPr="00C36A98">
        <w:fldChar w:fldCharType="end"/>
      </w:r>
      <w:r w:rsidRPr="00C36A98">
        <w:t>.</w:t>
      </w:r>
      <w:r w:rsidR="00AB0321" w:rsidRPr="00C36A98">
        <w:t xml:space="preserve"> O ile Wniosek nie podlega odrzuceniu, każdy Wniosek musi być zbadany w pełnym zakresie określonym w pkt </w:t>
      </w:r>
      <w:r w:rsidRPr="00C36A98">
        <w:fldChar w:fldCharType="begin"/>
      </w:r>
      <w:r w:rsidRPr="00C36A98">
        <w:instrText xml:space="preserve"> REF _Ref54726722 \r \h </w:instrText>
      </w:r>
      <w:r w:rsidR="004E2D42" w:rsidRPr="00C36A98">
        <w:instrText xml:space="preserve"> \* MERGEFORMAT </w:instrText>
      </w:r>
      <w:r w:rsidRPr="00C36A98">
        <w:fldChar w:fldCharType="separate"/>
      </w:r>
      <w:r w:rsidR="00AD1446" w:rsidRPr="00C36A98">
        <w:t>6.2</w:t>
      </w:r>
      <w:r w:rsidRPr="00C36A98">
        <w:fldChar w:fldCharType="end"/>
      </w:r>
      <w:r w:rsidR="00AB0321" w:rsidRPr="00C36A98">
        <w:t xml:space="preserve"> do </w:t>
      </w:r>
      <w:r w:rsidRPr="00C36A98">
        <w:fldChar w:fldCharType="begin"/>
      </w:r>
      <w:r w:rsidRPr="00C36A98">
        <w:instrText xml:space="preserve"> REF _Ref52647539 \n \h </w:instrText>
      </w:r>
      <w:r w:rsidR="004E2D42" w:rsidRPr="00C36A98">
        <w:instrText xml:space="preserve"> \* MERGEFORMAT </w:instrText>
      </w:r>
      <w:r w:rsidRPr="00C36A98">
        <w:fldChar w:fldCharType="separate"/>
      </w:r>
      <w:r w:rsidR="00AD1446" w:rsidRPr="00C36A98">
        <w:t>6.4</w:t>
      </w:r>
      <w:r w:rsidRPr="00C36A98">
        <w:fldChar w:fldCharType="end"/>
      </w:r>
      <w:r w:rsidR="00AB0321" w:rsidRPr="00C36A98">
        <w:t>.</w:t>
      </w:r>
    </w:p>
    <w:p w14:paraId="5905C21C" w14:textId="771A6F0A" w:rsidR="001B1B1B" w:rsidRPr="00C36A98" w:rsidRDefault="63A7295B" w:rsidP="00E467D7">
      <w:pPr>
        <w:pStyle w:val="Akapitzlist"/>
        <w:numPr>
          <w:ilvl w:val="0"/>
          <w:numId w:val="8"/>
        </w:numPr>
        <w:spacing w:after="0" w:line="240" w:lineRule="auto"/>
        <w:ind w:left="567" w:hanging="425"/>
        <w:jc w:val="both"/>
        <w:rPr>
          <w:rFonts w:eastAsiaTheme="minorEastAsia"/>
        </w:rPr>
      </w:pPr>
      <w:r w:rsidRPr="00C36A98">
        <w:t>NCBR</w:t>
      </w:r>
      <w:r w:rsidR="00E37A13" w:rsidRPr="00C36A98">
        <w:t xml:space="preserve"> może zdecydować, że j</w:t>
      </w:r>
      <w:r w:rsidR="00525C19" w:rsidRPr="00C36A98">
        <w:t xml:space="preserve">eśli w wyniku oceny formalnej albo oceny wskazanej w pkt </w:t>
      </w:r>
      <w:r w:rsidR="00E37A13" w:rsidRPr="00C36A98">
        <w:fldChar w:fldCharType="begin"/>
      </w:r>
      <w:r w:rsidR="00E37A13" w:rsidRPr="00C36A98">
        <w:instrText xml:space="preserve"> REF _Ref54726951 \r \h </w:instrText>
      </w:r>
      <w:r w:rsidR="004E2D42" w:rsidRPr="00C36A98">
        <w:instrText xml:space="preserve"> \* MERGEFORMAT </w:instrText>
      </w:r>
      <w:r w:rsidR="00E37A13" w:rsidRPr="00C36A98">
        <w:fldChar w:fldCharType="separate"/>
      </w:r>
      <w:r w:rsidR="00AD1446" w:rsidRPr="00C36A98">
        <w:t>6.3</w:t>
      </w:r>
      <w:r w:rsidR="00E37A13" w:rsidRPr="00C36A98">
        <w:fldChar w:fldCharType="end"/>
      </w:r>
      <w:r w:rsidR="00525C19" w:rsidRPr="00C36A98">
        <w:t xml:space="preserve"> zostanie ustalone, że Wniosek podlega odrzuceniu, </w:t>
      </w:r>
      <w:r w:rsidR="00E37A13" w:rsidRPr="00C36A98">
        <w:t>to</w:t>
      </w:r>
      <w:r w:rsidR="001B1B1B" w:rsidRPr="00C36A98">
        <w:t xml:space="preserve"> wedle wyboru </w:t>
      </w:r>
      <w:r w:rsidR="46E18C2C" w:rsidRPr="00C36A98">
        <w:t>NCBR</w:t>
      </w:r>
      <w:r w:rsidR="001B1B1B" w:rsidRPr="00C36A98">
        <w:t>:</w:t>
      </w:r>
    </w:p>
    <w:p w14:paraId="22D40BA2" w14:textId="42B0DD9B" w:rsidR="001B1B1B" w:rsidRPr="00C36A98" w:rsidRDefault="00525C19" w:rsidP="00E467D7">
      <w:pPr>
        <w:pStyle w:val="Akapitzlist"/>
        <w:numPr>
          <w:ilvl w:val="1"/>
          <w:numId w:val="8"/>
        </w:numPr>
        <w:spacing w:after="0" w:line="240" w:lineRule="auto"/>
        <w:ind w:left="993"/>
        <w:jc w:val="both"/>
      </w:pPr>
      <w:r w:rsidRPr="00C36A98">
        <w:t>nie poddaje się go</w:t>
      </w:r>
      <w:r w:rsidR="00F679A8" w:rsidRPr="00C36A98">
        <w:t xml:space="preserve"> lub wstrzymuje się</w:t>
      </w:r>
      <w:r w:rsidRPr="00C36A98">
        <w:t xml:space="preserve"> dalsz</w:t>
      </w:r>
      <w:r w:rsidR="00F679A8" w:rsidRPr="00C36A98">
        <w:t>ą</w:t>
      </w:r>
      <w:r w:rsidRPr="00C36A98">
        <w:t xml:space="preserve"> ocen</w:t>
      </w:r>
      <w:r w:rsidR="00F679A8" w:rsidRPr="00C36A98">
        <w:t>ę</w:t>
      </w:r>
      <w:r w:rsidRPr="00C36A98">
        <w:t xml:space="preserve"> przez pryzmat pozostałych </w:t>
      </w:r>
      <w:r w:rsidR="60EB144D" w:rsidRPr="00C36A98">
        <w:t>K</w:t>
      </w:r>
      <w:r w:rsidRPr="00C36A98">
        <w:t>ryteriów</w:t>
      </w:r>
      <w:r w:rsidR="001B1B1B" w:rsidRPr="00C36A98">
        <w:t>,</w:t>
      </w:r>
    </w:p>
    <w:p w14:paraId="0F694AB6" w14:textId="6C68FC54" w:rsidR="00525C19" w:rsidRPr="00C36A98" w:rsidRDefault="001B1B1B" w:rsidP="00E467D7">
      <w:pPr>
        <w:pStyle w:val="Akapitzlist"/>
        <w:numPr>
          <w:ilvl w:val="1"/>
          <w:numId w:val="8"/>
        </w:numPr>
        <w:spacing w:after="0" w:line="240" w:lineRule="auto"/>
        <w:ind w:left="993"/>
        <w:jc w:val="both"/>
      </w:pPr>
      <w:r w:rsidRPr="00C36A98">
        <w:t>poddaje się go dalszej ocenie</w:t>
      </w:r>
      <w:r w:rsidR="00525C19" w:rsidRPr="00C36A98">
        <w:t>.</w:t>
      </w:r>
    </w:p>
    <w:p w14:paraId="38272242" w14:textId="400F22DD" w:rsidR="0004269C" w:rsidRPr="00C36A98" w:rsidRDefault="00CE126E" w:rsidP="00C36A98">
      <w:pPr>
        <w:pStyle w:val="Nagwek2"/>
      </w:pPr>
      <w:bookmarkStart w:id="190" w:name="_Ref54726722"/>
      <w:bookmarkStart w:id="191" w:name="_Toc53762104"/>
      <w:bookmarkStart w:id="192" w:name="_Toc69201436"/>
      <w:bookmarkStart w:id="193" w:name="_Toc70262461"/>
      <w:bookmarkStart w:id="194" w:name="_Toc72093642"/>
      <w:r w:rsidRPr="00C36A98">
        <w:t>Ocena formalna</w:t>
      </w:r>
      <w:r w:rsidR="000D2A59" w:rsidRPr="00C36A98">
        <w:t xml:space="preserve"> Wniosków</w:t>
      </w:r>
      <w:r w:rsidR="00A130F3" w:rsidRPr="00C36A98">
        <w:t xml:space="preserve"> </w:t>
      </w:r>
      <w:r w:rsidR="66DE5E7A" w:rsidRPr="00C36A98">
        <w:t>i zasady ogólne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</w:p>
    <w:p w14:paraId="505A0E39" w14:textId="5DEBB617" w:rsidR="00B41024" w:rsidRPr="00C36A98" w:rsidRDefault="0004269C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cstheme="majorBidi"/>
        </w:rPr>
      </w:pPr>
      <w:r w:rsidRPr="00C36A98">
        <w:rPr>
          <w:rFonts w:cstheme="majorBidi"/>
        </w:rPr>
        <w:t xml:space="preserve">Kwalifikacja do uczestnictwa w </w:t>
      </w:r>
      <w:r w:rsidR="008E703A" w:rsidRPr="00C36A98">
        <w:rPr>
          <w:rFonts w:cstheme="majorBidi"/>
        </w:rPr>
        <w:t xml:space="preserve">Postępowaniu </w:t>
      </w:r>
      <w:r w:rsidRPr="00C36A98">
        <w:rPr>
          <w:rFonts w:cstheme="majorBidi"/>
        </w:rPr>
        <w:t xml:space="preserve">polegać będzie na weryfikacji i ocenie Wniosków pod względem </w:t>
      </w:r>
      <w:r w:rsidR="2A67D1F3" w:rsidRPr="00C36A98">
        <w:rPr>
          <w:rFonts w:cstheme="majorBidi"/>
        </w:rPr>
        <w:t xml:space="preserve">spełniania </w:t>
      </w:r>
      <w:r w:rsidR="005CF5CF" w:rsidRPr="00C36A98">
        <w:rPr>
          <w:rFonts w:cstheme="majorBidi"/>
        </w:rPr>
        <w:t>Wymagań</w:t>
      </w:r>
      <w:r w:rsidR="00900982" w:rsidRPr="00C36A98">
        <w:rPr>
          <w:rFonts w:cstheme="majorBidi"/>
        </w:rPr>
        <w:t xml:space="preserve"> Formalnych</w:t>
      </w:r>
      <w:r w:rsidRPr="00C36A98">
        <w:rPr>
          <w:rFonts w:cstheme="majorBidi"/>
        </w:rPr>
        <w:t>.</w:t>
      </w:r>
      <w:r w:rsidR="00BD7586" w:rsidRPr="00C36A98">
        <w:rPr>
          <w:rFonts w:cstheme="majorBidi"/>
        </w:rPr>
        <w:t xml:space="preserve"> Ocena </w:t>
      </w:r>
      <w:r w:rsidR="00BB37CD" w:rsidRPr="00C36A98">
        <w:rPr>
          <w:rFonts w:cstheme="majorBidi"/>
        </w:rPr>
        <w:t>f</w:t>
      </w:r>
      <w:r w:rsidR="003E7E3E" w:rsidRPr="00C36A98">
        <w:rPr>
          <w:rFonts w:cstheme="majorBidi"/>
        </w:rPr>
        <w:t xml:space="preserve">ormalna Wniosków </w:t>
      </w:r>
      <w:r w:rsidR="00415F65" w:rsidRPr="00C36A98">
        <w:rPr>
          <w:rFonts w:cstheme="majorBidi"/>
        </w:rPr>
        <w:t>może być</w:t>
      </w:r>
      <w:r w:rsidR="003E7E3E" w:rsidRPr="00C36A98">
        <w:rPr>
          <w:rFonts w:cstheme="majorBidi"/>
        </w:rPr>
        <w:t xml:space="preserve"> dokonywana </w:t>
      </w:r>
      <w:r w:rsidR="004E4FAF" w:rsidRPr="00C36A98">
        <w:rPr>
          <w:rFonts w:cstheme="majorBidi"/>
        </w:rPr>
        <w:t xml:space="preserve">wedle wyboru NCBR </w:t>
      </w:r>
      <w:r w:rsidR="00415F65" w:rsidRPr="00C36A98">
        <w:rPr>
          <w:rFonts w:cstheme="majorBidi"/>
        </w:rPr>
        <w:t xml:space="preserve">zarówno przez Zespół Oceniający jak i </w:t>
      </w:r>
      <w:r w:rsidR="003E7E3E" w:rsidRPr="00C36A98">
        <w:rPr>
          <w:rFonts w:cstheme="majorBidi"/>
        </w:rPr>
        <w:t>przez pracowników</w:t>
      </w:r>
      <w:r w:rsidR="00C209FD" w:rsidRPr="00C36A98">
        <w:rPr>
          <w:rFonts w:cstheme="majorBidi"/>
        </w:rPr>
        <w:t xml:space="preserve"> i współpracowników</w:t>
      </w:r>
      <w:r w:rsidR="003E7E3E" w:rsidRPr="00C36A98">
        <w:rPr>
          <w:rFonts w:cstheme="majorBidi"/>
        </w:rPr>
        <w:t xml:space="preserve"> NCBR.</w:t>
      </w:r>
    </w:p>
    <w:p w14:paraId="26E09AF8" w14:textId="30458594" w:rsidR="0004269C" w:rsidRPr="00C36A98" w:rsidRDefault="00B41024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cstheme="majorBidi"/>
        </w:rPr>
      </w:pPr>
      <w:bookmarkStart w:id="195" w:name="_Ref509216015"/>
      <w:r w:rsidRPr="00C36A98">
        <w:rPr>
          <w:rFonts w:cstheme="majorBidi"/>
        </w:rPr>
        <w:t xml:space="preserve">Weryfikacja następuje na podstawie informacji zawartych we Wniosku oraz </w:t>
      </w:r>
      <w:r w:rsidR="00753A20" w:rsidRPr="00C36A98">
        <w:rPr>
          <w:rFonts w:cstheme="majorBidi"/>
        </w:rPr>
        <w:t>w publicznie dostępnych rejestrach</w:t>
      </w:r>
      <w:r w:rsidR="00DE3579" w:rsidRPr="00C36A98">
        <w:rPr>
          <w:rFonts w:cstheme="majorBidi"/>
        </w:rPr>
        <w:t xml:space="preserve">, odrębnie dla każdego </w:t>
      </w:r>
      <w:r w:rsidR="001B1E3E" w:rsidRPr="00C36A98">
        <w:rPr>
          <w:rFonts w:cstheme="majorBidi"/>
        </w:rPr>
        <w:t>Działania</w:t>
      </w:r>
      <w:r w:rsidR="00753A20" w:rsidRPr="00C36A98">
        <w:rPr>
          <w:rFonts w:cstheme="majorBidi"/>
        </w:rPr>
        <w:t xml:space="preserve">. </w:t>
      </w:r>
      <w:r w:rsidRPr="00C36A98">
        <w:rPr>
          <w:rFonts w:cstheme="majorBidi"/>
        </w:rPr>
        <w:t>W ramach</w:t>
      </w:r>
      <w:r w:rsidR="0004269C" w:rsidRPr="00C36A98">
        <w:rPr>
          <w:rFonts w:cstheme="majorBidi"/>
        </w:rPr>
        <w:t xml:space="preserve"> </w:t>
      </w:r>
      <w:bookmarkStart w:id="196" w:name="_Hlk57332498"/>
      <w:r w:rsidR="00F36726" w:rsidRPr="00C36A98">
        <w:rPr>
          <w:rFonts w:cstheme="majorBidi"/>
        </w:rPr>
        <w:t xml:space="preserve">oceny w zakresie Wymogów Formalnych </w:t>
      </w:r>
      <w:bookmarkEnd w:id="196"/>
      <w:r w:rsidRPr="00C36A98">
        <w:rPr>
          <w:rFonts w:cstheme="majorBidi"/>
        </w:rPr>
        <w:t>NCBR</w:t>
      </w:r>
      <w:r w:rsidR="00900982" w:rsidRPr="00C36A98">
        <w:rPr>
          <w:rFonts w:cstheme="majorBidi"/>
        </w:rPr>
        <w:t xml:space="preserve"> weryfikuje</w:t>
      </w:r>
      <w:r w:rsidR="00F36726" w:rsidRPr="00C36A98">
        <w:rPr>
          <w:rFonts w:cstheme="majorBidi"/>
        </w:rPr>
        <w:t xml:space="preserve"> czy</w:t>
      </w:r>
      <w:r w:rsidRPr="00C36A98">
        <w:rPr>
          <w:rFonts w:cstheme="majorBidi"/>
        </w:rPr>
        <w:t>:</w:t>
      </w:r>
      <w:bookmarkEnd w:id="195"/>
    </w:p>
    <w:p w14:paraId="23AB2819" w14:textId="6FB72536" w:rsidR="00B41024" w:rsidRPr="00C36A98" w:rsidRDefault="00753A20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C36A98">
        <w:rPr>
          <w:rFonts w:cstheme="majorBidi"/>
        </w:rPr>
        <w:t xml:space="preserve"> Wnioskodawca spełnia kryterium podmiotowe wskazane w </w:t>
      </w:r>
      <w:r w:rsidR="007E75F1" w:rsidRPr="00C36A98">
        <w:rPr>
          <w:rFonts w:cstheme="majorBidi"/>
        </w:rPr>
        <w:t>R</w:t>
      </w:r>
      <w:r w:rsidRPr="00C36A98">
        <w:rPr>
          <w:rFonts w:cstheme="majorBidi"/>
        </w:rPr>
        <w:t xml:space="preserve">ozdziale </w:t>
      </w:r>
      <w:r w:rsidRPr="00C36A98">
        <w:rPr>
          <w:rFonts w:cstheme="majorBidi"/>
        </w:rPr>
        <w:fldChar w:fldCharType="begin"/>
      </w:r>
      <w:r w:rsidRPr="00C36A98">
        <w:rPr>
          <w:rFonts w:cstheme="majorBidi"/>
        </w:rPr>
        <w:instrText xml:space="preserve"> REF _Ref509207570 \r \h </w:instrText>
      </w:r>
      <w:r w:rsidR="0040046F" w:rsidRPr="00C36A98">
        <w:rPr>
          <w:rFonts w:cstheme="majorBidi"/>
        </w:rPr>
        <w:instrText xml:space="preserve"> \* MERGEFORMAT </w:instrText>
      </w:r>
      <w:r w:rsidRPr="00C36A98">
        <w:rPr>
          <w:rFonts w:cstheme="majorBidi"/>
        </w:rPr>
      </w:r>
      <w:r w:rsidRPr="00C36A98">
        <w:rPr>
          <w:rFonts w:cstheme="majorBidi"/>
        </w:rPr>
        <w:fldChar w:fldCharType="separate"/>
      </w:r>
      <w:r w:rsidR="00AD1446" w:rsidRPr="00C36A98">
        <w:rPr>
          <w:rFonts w:cstheme="majorBidi"/>
        </w:rPr>
        <w:t>II</w:t>
      </w:r>
      <w:r w:rsidRPr="00C36A98">
        <w:rPr>
          <w:rFonts w:cstheme="majorBidi"/>
        </w:rPr>
        <w:fldChar w:fldCharType="end"/>
      </w:r>
      <w:r w:rsidR="00C366AB" w:rsidRPr="00C36A98">
        <w:rPr>
          <w:rFonts w:cstheme="majorBidi"/>
        </w:rPr>
        <w:t>;</w:t>
      </w:r>
    </w:p>
    <w:p w14:paraId="782E0977" w14:textId="0CA0B24A" w:rsidR="00753A20" w:rsidRPr="00C36A98" w:rsidRDefault="00753A20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C36A98">
        <w:rPr>
          <w:rFonts w:cstheme="majorBidi"/>
        </w:rPr>
        <w:t xml:space="preserve"> Wniosek jest kompletny i spełnia </w:t>
      </w:r>
      <w:r w:rsidR="6FA4B80B" w:rsidRPr="00C36A98">
        <w:rPr>
          <w:rFonts w:cstheme="majorBidi"/>
        </w:rPr>
        <w:t>Wymagania</w:t>
      </w:r>
      <w:r w:rsidRPr="00C36A98">
        <w:rPr>
          <w:rFonts w:cstheme="majorBidi"/>
        </w:rPr>
        <w:t xml:space="preserve"> wskazane w </w:t>
      </w:r>
      <w:r w:rsidR="00C366AB" w:rsidRPr="00C36A98">
        <w:rPr>
          <w:rFonts w:cstheme="majorBidi"/>
        </w:rPr>
        <w:t>R</w:t>
      </w:r>
      <w:r w:rsidRPr="00C36A98">
        <w:rPr>
          <w:rFonts w:cstheme="majorBidi"/>
        </w:rPr>
        <w:t xml:space="preserve">ozdziale </w:t>
      </w:r>
      <w:r w:rsidR="001A1939" w:rsidRPr="00C36A98">
        <w:rPr>
          <w:rFonts w:cstheme="majorBidi"/>
        </w:rPr>
        <w:fldChar w:fldCharType="begin"/>
      </w:r>
      <w:r w:rsidR="001A1939" w:rsidRPr="00C36A98">
        <w:rPr>
          <w:rFonts w:cstheme="majorBidi"/>
        </w:rPr>
        <w:instrText xml:space="preserve"> REF _Ref52630162 \n \h </w:instrText>
      </w:r>
      <w:r w:rsidR="004E2D42" w:rsidRPr="00C36A98">
        <w:rPr>
          <w:rFonts w:cstheme="majorBidi"/>
        </w:rPr>
        <w:instrText xml:space="preserve"> \* MERGEFORMAT </w:instrText>
      </w:r>
      <w:r w:rsidR="001A1939" w:rsidRPr="00C36A98">
        <w:rPr>
          <w:rFonts w:cstheme="majorBidi"/>
        </w:rPr>
      </w:r>
      <w:r w:rsidR="001A1939" w:rsidRPr="00C36A98">
        <w:rPr>
          <w:rFonts w:cstheme="majorBidi"/>
        </w:rPr>
        <w:fldChar w:fldCharType="separate"/>
      </w:r>
      <w:r w:rsidR="00AD1446" w:rsidRPr="00C36A98">
        <w:rPr>
          <w:rFonts w:cstheme="majorBidi"/>
        </w:rPr>
        <w:t>IV</w:t>
      </w:r>
      <w:r w:rsidR="001A1939" w:rsidRPr="00C36A98">
        <w:rPr>
          <w:rFonts w:cstheme="majorBidi"/>
        </w:rPr>
        <w:fldChar w:fldCharType="end"/>
      </w:r>
      <w:r w:rsidRPr="00C36A98">
        <w:rPr>
          <w:rFonts w:cstheme="majorBidi"/>
        </w:rPr>
        <w:t xml:space="preserve"> pkt </w:t>
      </w:r>
      <w:r w:rsidRPr="00C36A98">
        <w:rPr>
          <w:rFonts w:cstheme="majorBidi"/>
        </w:rPr>
        <w:fldChar w:fldCharType="begin"/>
      </w:r>
      <w:r w:rsidRPr="00C36A98">
        <w:rPr>
          <w:rFonts w:cstheme="majorBidi"/>
        </w:rPr>
        <w:instrText xml:space="preserve"> REF _Ref509210067 \r \h </w:instrText>
      </w:r>
      <w:r w:rsidR="0040046F" w:rsidRPr="00C36A98">
        <w:rPr>
          <w:rFonts w:cstheme="majorBidi"/>
        </w:rPr>
        <w:instrText xml:space="preserve"> \* MERGEFORMAT </w:instrText>
      </w:r>
      <w:r w:rsidRPr="00C36A98">
        <w:rPr>
          <w:rFonts w:cstheme="majorBidi"/>
        </w:rPr>
      </w:r>
      <w:r w:rsidRPr="00C36A98">
        <w:rPr>
          <w:rFonts w:cstheme="majorBidi"/>
        </w:rPr>
        <w:fldChar w:fldCharType="separate"/>
      </w:r>
      <w:r w:rsidR="00AD1446" w:rsidRPr="00C36A98">
        <w:rPr>
          <w:rFonts w:cstheme="majorBidi"/>
        </w:rPr>
        <w:t>4.2</w:t>
      </w:r>
      <w:r w:rsidRPr="00C36A98">
        <w:rPr>
          <w:rFonts w:cstheme="majorBidi"/>
        </w:rPr>
        <w:fldChar w:fldCharType="end"/>
      </w:r>
      <w:r w:rsidR="00C366AB" w:rsidRPr="00C36A98">
        <w:rPr>
          <w:rFonts w:cstheme="majorBidi"/>
        </w:rPr>
        <w:t>;</w:t>
      </w:r>
    </w:p>
    <w:p w14:paraId="192E17E3" w14:textId="6379DBB3" w:rsidR="00753A20" w:rsidRPr="00C36A98" w:rsidRDefault="009E7EAD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C36A98">
        <w:rPr>
          <w:rFonts w:cstheme="majorBidi"/>
        </w:rPr>
        <w:t xml:space="preserve"> W</w:t>
      </w:r>
      <w:r w:rsidR="00753A20" w:rsidRPr="00C36A98">
        <w:rPr>
          <w:rFonts w:cstheme="majorBidi"/>
        </w:rPr>
        <w:t xml:space="preserve">niosek został złożony w formie i terminie wskazanych w </w:t>
      </w:r>
      <w:r w:rsidR="00C366AB" w:rsidRPr="00C36A98">
        <w:rPr>
          <w:rFonts w:cstheme="majorBidi"/>
        </w:rPr>
        <w:t>R</w:t>
      </w:r>
      <w:r w:rsidR="00753A20" w:rsidRPr="00C36A98">
        <w:rPr>
          <w:rFonts w:cstheme="majorBidi"/>
        </w:rPr>
        <w:t>ozdziale</w:t>
      </w:r>
      <w:r w:rsidR="001A1939" w:rsidRPr="00C36A98">
        <w:rPr>
          <w:rFonts w:cstheme="majorBidi"/>
        </w:rPr>
        <w:t xml:space="preserve"> </w:t>
      </w:r>
      <w:r w:rsidR="001A1939" w:rsidRPr="00C36A98">
        <w:rPr>
          <w:rFonts w:cstheme="majorBidi"/>
        </w:rPr>
        <w:fldChar w:fldCharType="begin"/>
      </w:r>
      <w:r w:rsidR="001A1939" w:rsidRPr="00C36A98">
        <w:rPr>
          <w:rFonts w:cstheme="majorBidi"/>
        </w:rPr>
        <w:instrText xml:space="preserve"> REF _Ref52630162 \n \h </w:instrText>
      </w:r>
      <w:r w:rsidR="004E2D42" w:rsidRPr="00C36A98">
        <w:rPr>
          <w:rFonts w:cstheme="majorBidi"/>
        </w:rPr>
        <w:instrText xml:space="preserve"> \* MERGEFORMAT </w:instrText>
      </w:r>
      <w:r w:rsidR="001A1939" w:rsidRPr="00C36A98">
        <w:rPr>
          <w:rFonts w:cstheme="majorBidi"/>
        </w:rPr>
      </w:r>
      <w:r w:rsidR="001A1939" w:rsidRPr="00C36A98">
        <w:rPr>
          <w:rFonts w:cstheme="majorBidi"/>
        </w:rPr>
        <w:fldChar w:fldCharType="separate"/>
      </w:r>
      <w:r w:rsidR="00AD1446" w:rsidRPr="00C36A98">
        <w:rPr>
          <w:rFonts w:cstheme="majorBidi"/>
        </w:rPr>
        <w:t>IV</w:t>
      </w:r>
      <w:r w:rsidR="001A1939" w:rsidRPr="00C36A98">
        <w:rPr>
          <w:rFonts w:cstheme="majorBidi"/>
        </w:rPr>
        <w:fldChar w:fldCharType="end"/>
      </w:r>
      <w:r w:rsidR="00753A20" w:rsidRPr="00C36A98">
        <w:rPr>
          <w:rFonts w:cstheme="majorBidi"/>
        </w:rPr>
        <w:t xml:space="preserve"> pkt </w:t>
      </w:r>
      <w:r w:rsidR="00753A20" w:rsidRPr="00C36A98">
        <w:rPr>
          <w:rFonts w:cstheme="majorBidi"/>
        </w:rPr>
        <w:fldChar w:fldCharType="begin"/>
      </w:r>
      <w:r w:rsidR="00753A20" w:rsidRPr="00C36A98">
        <w:rPr>
          <w:rFonts w:cstheme="majorBidi"/>
        </w:rPr>
        <w:instrText xml:space="preserve"> REF _Ref509206746 \r \h </w:instrText>
      </w:r>
      <w:r w:rsidR="0040046F" w:rsidRPr="00C36A98">
        <w:rPr>
          <w:rFonts w:cstheme="majorBidi"/>
        </w:rPr>
        <w:instrText xml:space="preserve"> \* MERGEFORMAT </w:instrText>
      </w:r>
      <w:r w:rsidR="00753A20" w:rsidRPr="00C36A98">
        <w:rPr>
          <w:rFonts w:cstheme="majorBidi"/>
        </w:rPr>
      </w:r>
      <w:r w:rsidR="00753A20" w:rsidRPr="00C36A98">
        <w:rPr>
          <w:rFonts w:cstheme="majorBidi"/>
        </w:rPr>
        <w:fldChar w:fldCharType="separate"/>
      </w:r>
      <w:r w:rsidR="00AD1446" w:rsidRPr="00C36A98">
        <w:rPr>
          <w:rFonts w:cstheme="majorBidi"/>
        </w:rPr>
        <w:t>4.3</w:t>
      </w:r>
      <w:r w:rsidR="00753A20" w:rsidRPr="00C36A98">
        <w:rPr>
          <w:rFonts w:cstheme="majorBidi"/>
        </w:rPr>
        <w:fldChar w:fldCharType="end"/>
      </w:r>
      <w:r w:rsidR="00C366AB" w:rsidRPr="00C36A98">
        <w:rPr>
          <w:rFonts w:cstheme="majorBidi"/>
        </w:rPr>
        <w:t>;</w:t>
      </w:r>
    </w:p>
    <w:p w14:paraId="0EB2CEC2" w14:textId="65D74EBA" w:rsidR="00900982" w:rsidRPr="00C36A98" w:rsidRDefault="00753A20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C36A98">
        <w:rPr>
          <w:rFonts w:cstheme="majorBidi"/>
        </w:rPr>
        <w:t xml:space="preserve"> Wnioskodawca złożył oświadczenie o </w:t>
      </w:r>
      <w:r w:rsidR="00B22E9C" w:rsidRPr="00C36A98">
        <w:rPr>
          <w:rFonts w:cstheme="majorBidi"/>
        </w:rPr>
        <w:t>braku podstaw do wykluczenia z</w:t>
      </w:r>
      <w:r w:rsidR="0029074E" w:rsidRPr="00C36A98">
        <w:rPr>
          <w:rFonts w:cstheme="majorBidi"/>
        </w:rPr>
        <w:t> </w:t>
      </w:r>
      <w:r w:rsidR="00B22E9C" w:rsidRPr="00C36A98">
        <w:rPr>
          <w:rFonts w:cstheme="majorBidi"/>
        </w:rPr>
        <w:t xml:space="preserve">Postępowania, o których mowa w </w:t>
      </w:r>
      <w:r w:rsidR="00C366AB" w:rsidRPr="00C36A98">
        <w:rPr>
          <w:rFonts w:cstheme="majorBidi"/>
        </w:rPr>
        <w:t xml:space="preserve">Rozdziale </w:t>
      </w:r>
      <w:r w:rsidR="00B22E9C" w:rsidRPr="00C36A98">
        <w:rPr>
          <w:rFonts w:cstheme="majorBidi"/>
        </w:rPr>
        <w:fldChar w:fldCharType="begin"/>
      </w:r>
      <w:r w:rsidR="00B22E9C" w:rsidRPr="00C36A98">
        <w:rPr>
          <w:rFonts w:cstheme="majorBidi"/>
        </w:rPr>
        <w:instrText xml:space="preserve"> REF _Ref509207570 \n \h </w:instrText>
      </w:r>
      <w:r w:rsidR="00A64121" w:rsidRPr="00C36A98">
        <w:rPr>
          <w:rFonts w:cstheme="majorBidi"/>
        </w:rPr>
        <w:instrText xml:space="preserve"> \* MERGEFORMAT </w:instrText>
      </w:r>
      <w:r w:rsidR="00B22E9C" w:rsidRPr="00C36A98">
        <w:rPr>
          <w:rFonts w:cstheme="majorBidi"/>
        </w:rPr>
      </w:r>
      <w:r w:rsidR="00B22E9C" w:rsidRPr="00C36A98">
        <w:rPr>
          <w:rFonts w:cstheme="majorBidi"/>
        </w:rPr>
        <w:fldChar w:fldCharType="separate"/>
      </w:r>
      <w:r w:rsidR="00AD1446" w:rsidRPr="00C36A98">
        <w:rPr>
          <w:rFonts w:cstheme="majorBidi"/>
        </w:rPr>
        <w:t>II</w:t>
      </w:r>
      <w:r w:rsidR="00B22E9C" w:rsidRPr="00C36A98">
        <w:rPr>
          <w:rFonts w:cstheme="majorBidi"/>
        </w:rPr>
        <w:fldChar w:fldCharType="end"/>
      </w:r>
      <w:r w:rsidR="00B22E9C" w:rsidRPr="00C36A98">
        <w:rPr>
          <w:rFonts w:cstheme="majorBidi"/>
        </w:rPr>
        <w:t xml:space="preserve"> pkt </w:t>
      </w:r>
      <w:r w:rsidR="00900982" w:rsidRPr="00C36A98">
        <w:rPr>
          <w:rFonts w:cstheme="majorBidi"/>
        </w:rPr>
        <w:fldChar w:fldCharType="begin"/>
      </w:r>
      <w:r w:rsidR="00900982" w:rsidRPr="00C36A98">
        <w:rPr>
          <w:rFonts w:cstheme="majorBidi"/>
        </w:rPr>
        <w:instrText xml:space="preserve"> REF _Ref52542639 \n \h </w:instrText>
      </w:r>
      <w:r w:rsidR="004E2D42" w:rsidRPr="00C36A98">
        <w:rPr>
          <w:rFonts w:cstheme="majorBidi"/>
        </w:rPr>
        <w:instrText xml:space="preserve"> \* MERGEFORMAT </w:instrText>
      </w:r>
      <w:r w:rsidR="00900982" w:rsidRPr="00C36A98">
        <w:rPr>
          <w:rFonts w:cstheme="majorBidi"/>
        </w:rPr>
      </w:r>
      <w:r w:rsidR="00900982" w:rsidRPr="00C36A98">
        <w:rPr>
          <w:rFonts w:cstheme="majorBidi"/>
        </w:rPr>
        <w:fldChar w:fldCharType="separate"/>
      </w:r>
      <w:r w:rsidR="00AD1446" w:rsidRPr="00C36A98">
        <w:rPr>
          <w:rFonts w:cstheme="majorBidi"/>
        </w:rPr>
        <w:t>2.2</w:t>
      </w:r>
      <w:r w:rsidR="00900982" w:rsidRPr="00C36A98">
        <w:rPr>
          <w:rFonts w:cstheme="majorBidi"/>
        </w:rPr>
        <w:fldChar w:fldCharType="end"/>
      </w:r>
      <w:r w:rsidR="00B22E9C" w:rsidRPr="00C36A98">
        <w:rPr>
          <w:rFonts w:cstheme="majorBidi"/>
        </w:rPr>
        <w:t xml:space="preserve"> ust. </w:t>
      </w:r>
      <w:r w:rsidR="00B22E9C" w:rsidRPr="00C36A98">
        <w:rPr>
          <w:rFonts w:cstheme="majorBidi"/>
        </w:rPr>
        <w:fldChar w:fldCharType="begin"/>
      </w:r>
      <w:r w:rsidR="00B22E9C" w:rsidRPr="00C36A98">
        <w:rPr>
          <w:rFonts w:cstheme="majorBidi"/>
        </w:rPr>
        <w:instrText xml:space="preserve"> REF _Ref511644867 \n \h </w:instrText>
      </w:r>
      <w:r w:rsidR="00A64121" w:rsidRPr="00C36A98">
        <w:rPr>
          <w:rFonts w:cstheme="majorBidi"/>
        </w:rPr>
        <w:instrText xml:space="preserve"> \* MERGEFORMAT </w:instrText>
      </w:r>
      <w:r w:rsidR="00B22E9C" w:rsidRPr="00C36A98">
        <w:rPr>
          <w:rFonts w:cstheme="majorBidi"/>
        </w:rPr>
      </w:r>
      <w:r w:rsidR="00B22E9C" w:rsidRPr="00C36A98">
        <w:rPr>
          <w:rFonts w:cstheme="majorBidi"/>
        </w:rPr>
        <w:fldChar w:fldCharType="separate"/>
      </w:r>
      <w:r w:rsidR="00AD1446" w:rsidRPr="00C36A98">
        <w:rPr>
          <w:rFonts w:cstheme="majorBidi"/>
        </w:rPr>
        <w:t>1</w:t>
      </w:r>
      <w:r w:rsidR="00B22E9C" w:rsidRPr="00C36A98">
        <w:rPr>
          <w:rFonts w:cstheme="majorBidi"/>
        </w:rPr>
        <w:fldChar w:fldCharType="end"/>
      </w:r>
      <w:r w:rsidR="00900982" w:rsidRPr="00C36A98">
        <w:rPr>
          <w:rFonts w:cstheme="majorBidi"/>
        </w:rPr>
        <w:t>;</w:t>
      </w:r>
    </w:p>
    <w:p w14:paraId="1CA2650D" w14:textId="41ABE4A1" w:rsidR="00574DA2" w:rsidRPr="00C36A98" w:rsidRDefault="00066E60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C36A98">
        <w:rPr>
          <w:rFonts w:cstheme="majorBidi"/>
        </w:rPr>
        <w:t xml:space="preserve">Rozwiązanie opisane Wnioskiem </w:t>
      </w:r>
      <w:r w:rsidR="00900982" w:rsidRPr="00C36A98">
        <w:rPr>
          <w:rFonts w:cstheme="majorBidi"/>
        </w:rPr>
        <w:t>przyporządkowano do Krajowej Inteligentnej Specjalizacji</w:t>
      </w:r>
      <w:r w:rsidR="00574DA2" w:rsidRPr="00C36A98">
        <w:rPr>
          <w:rFonts w:cstheme="majorBidi"/>
        </w:rPr>
        <w:t>;</w:t>
      </w:r>
    </w:p>
    <w:p w14:paraId="6305109D" w14:textId="2438FBB4" w:rsidR="00A14C37" w:rsidRPr="00C36A98" w:rsidRDefault="00574DA2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C36A98">
        <w:rPr>
          <w:rFonts w:cstheme="majorBidi"/>
        </w:rPr>
        <w:t>nie zachodzą po</w:t>
      </w:r>
      <w:r w:rsidR="00AF6FCD" w:rsidRPr="00C36A98">
        <w:rPr>
          <w:rFonts w:cstheme="majorBidi"/>
        </w:rPr>
        <w:t>d</w:t>
      </w:r>
      <w:r w:rsidRPr="00C36A98">
        <w:rPr>
          <w:rFonts w:cstheme="majorBidi"/>
        </w:rPr>
        <w:t xml:space="preserve">stawy odrzucenia Wniosku zgodnie z ust. </w:t>
      </w:r>
      <w:r w:rsidRPr="00C36A98">
        <w:rPr>
          <w:rFonts w:cstheme="majorBidi"/>
        </w:rPr>
        <w:fldChar w:fldCharType="begin"/>
      </w:r>
      <w:r w:rsidRPr="00C36A98">
        <w:rPr>
          <w:rFonts w:cstheme="majorBidi"/>
        </w:rPr>
        <w:instrText xml:space="preserve"> REF _Ref52545404 \n \h </w:instrText>
      </w:r>
      <w:r w:rsidR="004E2D42" w:rsidRPr="00C36A98">
        <w:rPr>
          <w:rFonts w:cstheme="majorBidi"/>
        </w:rPr>
        <w:instrText xml:space="preserve"> \* MERGEFORMAT </w:instrText>
      </w:r>
      <w:r w:rsidRPr="00C36A98">
        <w:rPr>
          <w:rFonts w:cstheme="majorBidi"/>
        </w:rPr>
      </w:r>
      <w:r w:rsidRPr="00C36A98">
        <w:rPr>
          <w:rFonts w:cstheme="majorBidi"/>
        </w:rPr>
        <w:fldChar w:fldCharType="separate"/>
      </w:r>
      <w:r w:rsidR="00AD1446" w:rsidRPr="00C36A98">
        <w:rPr>
          <w:rFonts w:cstheme="majorBidi"/>
        </w:rPr>
        <w:t>6</w:t>
      </w:r>
      <w:r w:rsidRPr="00C36A98">
        <w:rPr>
          <w:rFonts w:cstheme="majorBidi"/>
        </w:rPr>
        <w:fldChar w:fldCharType="end"/>
      </w:r>
      <w:r w:rsidR="00C366AB" w:rsidRPr="00C36A98">
        <w:rPr>
          <w:rFonts w:cstheme="majorBidi"/>
        </w:rPr>
        <w:t>.</w:t>
      </w:r>
    </w:p>
    <w:p w14:paraId="7C43746B" w14:textId="27083FA0" w:rsidR="00061C21" w:rsidRPr="00C36A98" w:rsidRDefault="00C152D5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</w:pPr>
      <w:r w:rsidRPr="00C36A98">
        <w:rPr>
          <w:b/>
          <w:bCs/>
        </w:rPr>
        <w:t>W przypadku stwierdzenia oczywistej omyłki pisarskiej lub rachunkowej NCBR dokonuje sprostowania oczywistej omyłki, niepowodującej istotnej modyfikacji</w:t>
      </w:r>
      <w:r w:rsidR="00A43FA8" w:rsidRPr="00C36A98">
        <w:rPr>
          <w:b/>
          <w:bCs/>
        </w:rPr>
        <w:t xml:space="preserve"> W</w:t>
      </w:r>
      <w:r w:rsidRPr="00C36A98">
        <w:rPr>
          <w:b/>
          <w:bCs/>
        </w:rPr>
        <w:t xml:space="preserve">niosku, o czym </w:t>
      </w:r>
      <w:r w:rsidR="00A43FA8" w:rsidRPr="00C36A98">
        <w:rPr>
          <w:b/>
          <w:bCs/>
        </w:rPr>
        <w:t>po</w:t>
      </w:r>
      <w:r w:rsidRPr="00C36A98">
        <w:rPr>
          <w:b/>
          <w:bCs/>
        </w:rPr>
        <w:t>informuje Wnioskodawcę</w:t>
      </w:r>
      <w:r w:rsidR="001810D4" w:rsidRPr="00C36A98">
        <w:rPr>
          <w:b/>
          <w:bCs/>
        </w:rPr>
        <w:t>.</w:t>
      </w:r>
      <w:r w:rsidR="00061C21" w:rsidRPr="00C36A98">
        <w:rPr>
          <w:b/>
          <w:bCs/>
        </w:rPr>
        <w:t xml:space="preserve"> </w:t>
      </w:r>
      <w:r w:rsidR="00061C21" w:rsidRPr="00C36A98">
        <w:t xml:space="preserve">W przypadku mnożenia lub sumowania wynagrodzeń lub cen jednostkowych i liczby jednostek miar przyjmuje się następujący sposób postępowania: </w:t>
      </w:r>
    </w:p>
    <w:p w14:paraId="05CFECB7" w14:textId="77777777" w:rsidR="00061C21" w:rsidRPr="00C36A98" w:rsidRDefault="00061C21" w:rsidP="00E467D7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C36A98">
        <w:rPr>
          <w:rFonts w:cstheme="minorHAnsi"/>
        </w:rPr>
        <w:t>jeżeli obliczone wynagrodzenie nie odpowiada iloczynowi wynagrodzeń jednostkowych oraz liczby jednostek miar, przyjmuje się, że prawidłowo podano liczbę jednostek miar oraz cenę jednostkową a błędnie podano wynik mnożenia;</w:t>
      </w:r>
    </w:p>
    <w:p w14:paraId="61355FBD" w14:textId="26CC4716" w:rsidR="00061C21" w:rsidRPr="00C36A98" w:rsidRDefault="00061C21" w:rsidP="00E467D7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C36A98">
        <w:rPr>
          <w:rFonts w:cstheme="minorHAnsi"/>
        </w:rPr>
        <w:t>jeżeli obliczone wynagrodzenie nie odpowiada sumie wynagrodzeń za składowe danej części zamówienia, przyjmuje się, że prawidłowo podano wynagrodzenia składowe a błędnie podano wynik sumowania.</w:t>
      </w:r>
    </w:p>
    <w:p w14:paraId="60BBC84A" w14:textId="02086FFC" w:rsidR="00ED2B6F" w:rsidRPr="00C36A98" w:rsidRDefault="0004269C" w:rsidP="39A7861B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eastAsiaTheme="minorEastAsia"/>
          <w:b/>
          <w:bCs/>
        </w:rPr>
      </w:pPr>
      <w:bookmarkStart w:id="197" w:name="_Ref52646367"/>
      <w:bookmarkStart w:id="198" w:name="_Hlk53784930"/>
      <w:r w:rsidRPr="00C36A98">
        <w:t xml:space="preserve">W razie stwierdzenia braków </w:t>
      </w:r>
      <w:r w:rsidR="00EA723E" w:rsidRPr="00C36A98">
        <w:t xml:space="preserve">lub błędów </w:t>
      </w:r>
      <w:r w:rsidRPr="00C36A98">
        <w:t xml:space="preserve">w zakresie </w:t>
      </w:r>
      <w:r w:rsidR="005CF5CF" w:rsidRPr="00C36A98">
        <w:t>Wymagań</w:t>
      </w:r>
      <w:r w:rsidR="00574DA2" w:rsidRPr="00C36A98">
        <w:t xml:space="preserve"> Formalnych </w:t>
      </w:r>
      <w:r w:rsidR="38709F6B" w:rsidRPr="00C36A98">
        <w:t>lub innych błędów</w:t>
      </w:r>
      <w:r w:rsidR="00B60EA4" w:rsidRPr="00C36A98">
        <w:t xml:space="preserve"> </w:t>
      </w:r>
      <w:r w:rsidRPr="00C36A98">
        <w:t xml:space="preserve">we Wniosku, NCBR wzywa Wnioskodawcę do uzupełnienia </w:t>
      </w:r>
      <w:r w:rsidR="00EA723E" w:rsidRPr="00C36A98">
        <w:t xml:space="preserve">lub poprawy </w:t>
      </w:r>
      <w:r w:rsidR="00317572" w:rsidRPr="00C36A98">
        <w:t xml:space="preserve">danej części </w:t>
      </w:r>
      <w:r w:rsidRPr="00C36A98">
        <w:t>Wniosku</w:t>
      </w:r>
      <w:r w:rsidR="006B35D5" w:rsidRPr="00C36A98">
        <w:t xml:space="preserve"> </w:t>
      </w:r>
      <w:r w:rsidRPr="00C36A98">
        <w:t>w terminie</w:t>
      </w:r>
      <w:r w:rsidR="00876A1E" w:rsidRPr="00C36A98">
        <w:t xml:space="preserve"> </w:t>
      </w:r>
      <w:r w:rsidR="00746ED0" w:rsidRPr="00C36A98">
        <w:t>wyznaczonym</w:t>
      </w:r>
      <w:r w:rsidR="00876A1E" w:rsidRPr="00C36A98">
        <w:t xml:space="preserve"> przez NCBR i </w:t>
      </w:r>
      <w:r w:rsidR="00746ED0" w:rsidRPr="00C36A98">
        <w:t xml:space="preserve">nie krótszym niż </w:t>
      </w:r>
      <w:r w:rsidR="00B766E6" w:rsidRPr="00C36A98">
        <w:t xml:space="preserve">5 </w:t>
      </w:r>
      <w:r w:rsidRPr="00C36A98">
        <w:t>dni</w:t>
      </w:r>
      <w:r w:rsidR="00150948" w:rsidRPr="00C36A98">
        <w:t xml:space="preserve"> </w:t>
      </w:r>
      <w:r w:rsidR="00DF1FF6" w:rsidRPr="00C36A98">
        <w:t xml:space="preserve">kalendarzowych </w:t>
      </w:r>
      <w:r w:rsidR="00150948" w:rsidRPr="00C36A98">
        <w:t xml:space="preserve">od dnia doręczenia wezwania do uzupełnienia braków </w:t>
      </w:r>
      <w:r w:rsidR="00477361" w:rsidRPr="00C36A98">
        <w:t xml:space="preserve">lub poprawy błędów </w:t>
      </w:r>
      <w:r w:rsidRPr="00C36A98">
        <w:t xml:space="preserve">pod rygorem </w:t>
      </w:r>
      <w:r w:rsidR="003645E1" w:rsidRPr="00C36A98">
        <w:t xml:space="preserve">odrzucenia Wniosku przez </w:t>
      </w:r>
      <w:r w:rsidR="277CAF08" w:rsidRPr="00C36A98">
        <w:t>NCBR</w:t>
      </w:r>
      <w:r w:rsidRPr="00C36A98">
        <w:t>.</w:t>
      </w:r>
      <w:r w:rsidR="00B177B9" w:rsidRPr="00C36A98">
        <w:t xml:space="preserve"> Uzupełnienie braków </w:t>
      </w:r>
      <w:r w:rsidR="00EA723E" w:rsidRPr="00C36A98">
        <w:t xml:space="preserve">lub usunięcie błędów </w:t>
      </w:r>
      <w:r w:rsidR="00B177B9" w:rsidRPr="00C36A98">
        <w:t xml:space="preserve">następuje w formie </w:t>
      </w:r>
      <w:r w:rsidR="00511AB3" w:rsidRPr="00C36A98">
        <w:t xml:space="preserve">wskazanej </w:t>
      </w:r>
      <w:r w:rsidR="00430079" w:rsidRPr="00C36A98">
        <w:t>przez Centrum</w:t>
      </w:r>
      <w:r w:rsidR="00B177B9" w:rsidRPr="00C36A98">
        <w:t>.</w:t>
      </w:r>
      <w:r w:rsidR="002D5A1E" w:rsidRPr="00C36A98">
        <w:t xml:space="preserve"> W przypadku bezskutecznego upływu wyznaczonego terminu, </w:t>
      </w:r>
      <w:r w:rsidR="21539AD5" w:rsidRPr="00C36A98">
        <w:t>NCBR</w:t>
      </w:r>
      <w:r w:rsidR="004E4FAF" w:rsidRPr="00C36A98">
        <w:t xml:space="preserve"> </w:t>
      </w:r>
      <w:r w:rsidR="003645E1" w:rsidRPr="00C36A98">
        <w:t>odrzuca Wniosek</w:t>
      </w:r>
      <w:r w:rsidR="002D5A1E" w:rsidRPr="00C36A98">
        <w:t>.</w:t>
      </w:r>
      <w:r w:rsidR="00317572" w:rsidRPr="00C36A98">
        <w:t xml:space="preserve"> W uzasadnionych przypadkach </w:t>
      </w:r>
      <w:r w:rsidR="62493BD3" w:rsidRPr="00C36A98">
        <w:t>NCBR</w:t>
      </w:r>
      <w:r w:rsidR="00317572" w:rsidRPr="00C36A98">
        <w:t xml:space="preserve"> może indywidu</w:t>
      </w:r>
      <w:r w:rsidR="00C366AB" w:rsidRPr="00C36A98">
        <w:t>a</w:t>
      </w:r>
      <w:r w:rsidR="00317572" w:rsidRPr="00C36A98">
        <w:t xml:space="preserve">lnie przedłużyć termin na uzupełnienie braków. </w:t>
      </w:r>
    </w:p>
    <w:p w14:paraId="44FD4C2F" w14:textId="68E4F573" w:rsidR="00ED2B6F" w:rsidRPr="00C36A98" w:rsidRDefault="00ED2B6F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</w:pPr>
      <w:r w:rsidRPr="00C36A98">
        <w:lastRenderedPageBreak/>
        <w:t>Jeśli Wnioskodawca nie przedłożył dokumentów lub oświadczeń składanych w Postępowaniu lub są one niekompletne lub zawierają błędy, NCBR wzywa Wnioskodawcę odpowiednio do ich złożenia, poprawienia lub uzupełnienia w wyznaczonym terminie, chyba że:</w:t>
      </w:r>
    </w:p>
    <w:p w14:paraId="636889A5" w14:textId="77777777" w:rsidR="00ED2B6F" w:rsidRPr="00C36A98" w:rsidRDefault="00ED2B6F" w:rsidP="00A30373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</w:pPr>
      <w:bookmarkStart w:id="199" w:name="mip51080708"/>
      <w:bookmarkEnd w:id="199"/>
      <w:r w:rsidRPr="00C36A98">
        <w:t>Wniosek podlega odrzuceniu bez względu na ich złożenie, uzupełnienie lub poprawienie lub</w:t>
      </w:r>
      <w:bookmarkStart w:id="200" w:name="mip51080709"/>
      <w:bookmarkEnd w:id="200"/>
    </w:p>
    <w:p w14:paraId="2D362E2A" w14:textId="7237D80E" w:rsidR="00ED2B6F" w:rsidRPr="00C36A98" w:rsidRDefault="00ED2B6F" w:rsidP="00A30373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</w:pPr>
      <w:r w:rsidRPr="00C36A98">
        <w:t>zachodzą przesłanki unieważnienia Postępowania.</w:t>
      </w:r>
    </w:p>
    <w:p w14:paraId="7E5CF0FF" w14:textId="2AA2575D" w:rsidR="00ED2B6F" w:rsidRPr="00C36A98" w:rsidRDefault="00511AB3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b/>
          <w:bCs/>
        </w:rPr>
      </w:pPr>
      <w:r w:rsidRPr="00C36A98">
        <w:t xml:space="preserve">NCBR </w:t>
      </w:r>
      <w:r w:rsidR="601D2E86" w:rsidRPr="00C36A98">
        <w:t xml:space="preserve">na etapie Oceny Formalnej oraz na każdym innym etapie </w:t>
      </w:r>
      <w:r w:rsidR="7E4A48C7" w:rsidRPr="00C36A98">
        <w:t xml:space="preserve">oceny </w:t>
      </w:r>
      <w:r w:rsidRPr="00C36A98">
        <w:t>może wystąpić do Wnioskodawcy o złożenie wyjaśnień, w terminie nie krótszym niż 5 dni</w:t>
      </w:r>
      <w:r w:rsidR="003A6BC1" w:rsidRPr="00C36A98">
        <w:t xml:space="preserve"> kalendarzowych</w:t>
      </w:r>
      <w:r w:rsidR="003645E1" w:rsidRPr="00C36A98">
        <w:t xml:space="preserve"> (zdanie drugie stosuje się odpowiednio).</w:t>
      </w:r>
      <w:r w:rsidR="005F6C28" w:rsidRPr="00C36A98">
        <w:t xml:space="preserve"> </w:t>
      </w:r>
      <w:r w:rsidR="00FE476A" w:rsidRPr="00C36A98">
        <w:t xml:space="preserve">W przypadku niedokonania wyjaśnienia </w:t>
      </w:r>
      <w:r w:rsidR="00465053" w:rsidRPr="00C36A98">
        <w:t xml:space="preserve">w terminie </w:t>
      </w:r>
      <w:r w:rsidR="00FE476A" w:rsidRPr="00C36A98">
        <w:t>ocenie będzie podlegał Wniosek</w:t>
      </w:r>
      <w:r w:rsidR="006B35D5" w:rsidRPr="00C36A98">
        <w:t xml:space="preserve"> </w:t>
      </w:r>
      <w:r w:rsidR="00FE476A" w:rsidRPr="00C36A98">
        <w:t xml:space="preserve">jak w treści złożonej pierwotnie przez Wnioskodawcę. </w:t>
      </w:r>
      <w:r w:rsidR="00DE3579" w:rsidRPr="00C36A98">
        <w:t xml:space="preserve">NCBR może wystąpić o uzupełnienie braków formalnych </w:t>
      </w:r>
      <w:r w:rsidR="48DF6C3A" w:rsidRPr="00C36A98">
        <w:t>lub wyjaśnie</w:t>
      </w:r>
      <w:r w:rsidR="006A5228" w:rsidRPr="00C36A98">
        <w:t>ń</w:t>
      </w:r>
      <w:r w:rsidR="48DF6C3A" w:rsidRPr="00C36A98">
        <w:t xml:space="preserve"> </w:t>
      </w:r>
      <w:r w:rsidR="00DE3579" w:rsidRPr="00C36A98">
        <w:t>więcej niż raz.</w:t>
      </w:r>
      <w:bookmarkEnd w:id="197"/>
      <w:r w:rsidR="00423782" w:rsidRPr="00C36A98">
        <w:t xml:space="preserve"> </w:t>
      </w:r>
      <w:r w:rsidR="00D34D72" w:rsidRPr="00C36A98">
        <w:t>W celu usunięcia wątpliwości NCBR wskazuje, że</w:t>
      </w:r>
      <w:r w:rsidR="00423782" w:rsidRPr="00C36A98">
        <w:t xml:space="preserve"> może w szczególności wystąpić o uzupełnienie brak</w:t>
      </w:r>
      <w:r w:rsidR="00693F8A" w:rsidRPr="00C36A98">
        <w:t>ów</w:t>
      </w:r>
      <w:r w:rsidR="00423782" w:rsidRPr="00C36A98">
        <w:t xml:space="preserve"> formalnych Wniosku w przedmiocie uzasadnienia tajemnicy przedsiębiorstwa wskazanej w Rozdziale </w:t>
      </w:r>
      <w:r w:rsidR="0004269C" w:rsidRPr="00C36A98">
        <w:rPr>
          <w:rFonts w:cstheme="majorBidi"/>
        </w:rPr>
        <w:fldChar w:fldCharType="begin"/>
      </w:r>
      <w:r w:rsidR="0004269C" w:rsidRPr="00C36A98">
        <w:rPr>
          <w:rFonts w:cstheme="majorBidi"/>
        </w:rPr>
        <w:instrText xml:space="preserve"> REF _Ref52630162 \n \h  \* MERGEFORMAT </w:instrText>
      </w:r>
      <w:r w:rsidR="0004269C" w:rsidRPr="00C36A98">
        <w:rPr>
          <w:rFonts w:cstheme="majorBidi"/>
        </w:rPr>
      </w:r>
      <w:r w:rsidR="0004269C" w:rsidRPr="00C36A98">
        <w:rPr>
          <w:rFonts w:cstheme="majorBidi"/>
        </w:rPr>
        <w:fldChar w:fldCharType="separate"/>
      </w:r>
      <w:r w:rsidR="00AD1446" w:rsidRPr="00C36A98">
        <w:rPr>
          <w:rFonts w:cstheme="majorBidi"/>
        </w:rPr>
        <w:t>IV</w:t>
      </w:r>
      <w:r w:rsidR="0004269C" w:rsidRPr="00C36A98">
        <w:rPr>
          <w:rFonts w:cstheme="majorBidi"/>
        </w:rPr>
        <w:fldChar w:fldCharType="end"/>
      </w:r>
      <w:r w:rsidR="00423782" w:rsidRPr="00C36A98">
        <w:rPr>
          <w:rFonts w:cstheme="majorBidi"/>
        </w:rPr>
        <w:t xml:space="preserve"> pkt </w:t>
      </w:r>
      <w:r w:rsidR="0004269C" w:rsidRPr="00C36A98">
        <w:rPr>
          <w:rFonts w:cstheme="majorBidi"/>
        </w:rPr>
        <w:fldChar w:fldCharType="begin"/>
      </w:r>
      <w:r w:rsidR="0004269C" w:rsidRPr="00C36A98">
        <w:rPr>
          <w:rFonts w:cstheme="majorBidi"/>
        </w:rPr>
        <w:instrText xml:space="preserve"> REF _Ref509210067 \r \h  \* MERGEFORMAT </w:instrText>
      </w:r>
      <w:r w:rsidR="0004269C" w:rsidRPr="00C36A98">
        <w:rPr>
          <w:rFonts w:cstheme="majorBidi"/>
        </w:rPr>
      </w:r>
      <w:r w:rsidR="0004269C" w:rsidRPr="00C36A98">
        <w:rPr>
          <w:rFonts w:cstheme="majorBidi"/>
        </w:rPr>
        <w:fldChar w:fldCharType="separate"/>
      </w:r>
      <w:r w:rsidR="00AD1446" w:rsidRPr="00C36A98">
        <w:rPr>
          <w:rFonts w:cstheme="majorBidi"/>
        </w:rPr>
        <w:t>4.2</w:t>
      </w:r>
      <w:r w:rsidR="0004269C" w:rsidRPr="00C36A98">
        <w:rPr>
          <w:rFonts w:cstheme="majorBidi"/>
        </w:rPr>
        <w:fldChar w:fldCharType="end"/>
      </w:r>
      <w:r w:rsidR="00423782" w:rsidRPr="00C36A98">
        <w:rPr>
          <w:rFonts w:cstheme="majorBidi"/>
        </w:rPr>
        <w:t xml:space="preserve"> ust. 1</w:t>
      </w:r>
      <w:r w:rsidR="00242E0B" w:rsidRPr="00C36A98">
        <w:rPr>
          <w:rFonts w:cstheme="majorBidi"/>
        </w:rPr>
        <w:t>0</w:t>
      </w:r>
      <w:r w:rsidR="00423782" w:rsidRPr="00C36A98">
        <w:rPr>
          <w:rFonts w:cstheme="majorBidi"/>
        </w:rPr>
        <w:t xml:space="preserve"> oraz zobowiązania podmiotu trzeciego do udostępnienia zasobów dla potrzeb realizacji Przedsięwzięcia, w celu </w:t>
      </w:r>
      <w:r w:rsidR="00D34D72" w:rsidRPr="00C36A98">
        <w:rPr>
          <w:rFonts w:cstheme="majorBidi"/>
        </w:rPr>
        <w:t xml:space="preserve">doprowadzenia do </w:t>
      </w:r>
      <w:r w:rsidR="00423782" w:rsidRPr="00C36A98">
        <w:rPr>
          <w:rFonts w:cstheme="majorBidi"/>
        </w:rPr>
        <w:t>ich zgodności z wymogami Regulaminu.</w:t>
      </w:r>
      <w:bookmarkStart w:id="201" w:name="_Ref52545404"/>
      <w:bookmarkEnd w:id="198"/>
    </w:p>
    <w:p w14:paraId="0502BCF5" w14:textId="3C1BD41C" w:rsidR="00415F65" w:rsidRPr="00C36A98" w:rsidRDefault="00415F65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</w:pPr>
      <w:bookmarkStart w:id="202" w:name="_Ref69222003"/>
      <w:r w:rsidRPr="00C36A98">
        <w:t xml:space="preserve">NCBR odrzuca Wniosek </w:t>
      </w:r>
      <w:r w:rsidR="00A96B04" w:rsidRPr="00C36A98">
        <w:t>w ramach oceny formalnej Wniosków</w:t>
      </w:r>
      <w:r w:rsidR="00465053" w:rsidRPr="00C36A98">
        <w:t xml:space="preserve"> w zakresie danego </w:t>
      </w:r>
      <w:r w:rsidR="001B1E3E" w:rsidRPr="00C36A98">
        <w:t>Działania</w:t>
      </w:r>
      <w:r w:rsidRPr="00C36A98">
        <w:t>, jeżeli:</w:t>
      </w:r>
      <w:bookmarkEnd w:id="202"/>
      <w:r w:rsidRPr="00C36A98">
        <w:t xml:space="preserve"> </w:t>
      </w:r>
      <w:bookmarkEnd w:id="201"/>
    </w:p>
    <w:p w14:paraId="5517C70A" w14:textId="6C6985F7" w:rsidR="00415F65" w:rsidRPr="00C36A98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C36A98">
        <w:t xml:space="preserve">treść Wniosku nie odpowiada </w:t>
      </w:r>
      <w:r w:rsidR="1D190E2A" w:rsidRPr="00C36A98">
        <w:t>Wymaganiom</w:t>
      </w:r>
      <w:r w:rsidRPr="00C36A98">
        <w:t xml:space="preserve"> wynikającym z treści Regulaminu lub jego </w:t>
      </w:r>
      <w:r w:rsidR="00A65A55" w:rsidRPr="00C36A98">
        <w:t>Załączni</w:t>
      </w:r>
      <w:r w:rsidRPr="00C36A98">
        <w:t xml:space="preserve">ków; </w:t>
      </w:r>
    </w:p>
    <w:p w14:paraId="66BA0C48" w14:textId="25C9B4F4" w:rsidR="00415F65" w:rsidRPr="00C36A98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C36A98">
        <w:t xml:space="preserve">proponowane przez Wnioskodawcę w danym </w:t>
      </w:r>
      <w:r w:rsidR="00A34897" w:rsidRPr="00C36A98">
        <w:t>Działaniu</w:t>
      </w:r>
      <w:r w:rsidRPr="00C36A98">
        <w:t xml:space="preserve"> wynagrodzenie przekracza limit określony w</w:t>
      </w:r>
      <w:r w:rsidR="001801A7" w:rsidRPr="00C36A98">
        <w:t xml:space="preserve"> Rozdziale </w:t>
      </w:r>
      <w:r w:rsidR="001801A7" w:rsidRPr="00C36A98">
        <w:fldChar w:fldCharType="begin"/>
      </w:r>
      <w:r w:rsidR="001801A7" w:rsidRPr="00C36A98">
        <w:instrText xml:space="preserve"> REF _Ref52646295 \n \h </w:instrText>
      </w:r>
      <w:r w:rsidR="004E2D42" w:rsidRPr="00C36A98">
        <w:instrText xml:space="preserve"> \* MERGEFORMAT </w:instrText>
      </w:r>
      <w:r w:rsidR="001801A7" w:rsidRPr="00C36A98">
        <w:fldChar w:fldCharType="separate"/>
      </w:r>
      <w:r w:rsidR="00AD1446" w:rsidRPr="00C36A98">
        <w:t>X</w:t>
      </w:r>
      <w:r w:rsidR="001801A7" w:rsidRPr="00C36A98">
        <w:fldChar w:fldCharType="end"/>
      </w:r>
      <w:r w:rsidRPr="00C36A98">
        <w:t>;</w:t>
      </w:r>
    </w:p>
    <w:p w14:paraId="0A7620D1" w14:textId="77777777" w:rsidR="00415F65" w:rsidRPr="00C36A98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C36A98">
        <w:t xml:space="preserve">jego złożenie stanowi czyn nieuczciwej konkurencji w rozumieniu przepisów o zwalczaniu nieuczciwej konkurencji; </w:t>
      </w:r>
    </w:p>
    <w:p w14:paraId="70D5B2A9" w14:textId="342395C9" w:rsidR="00415F65" w:rsidRPr="00C36A98" w:rsidRDefault="001801A7" w:rsidP="00E467D7">
      <w:pPr>
        <w:pStyle w:val="Akapitzlist"/>
        <w:numPr>
          <w:ilvl w:val="0"/>
          <w:numId w:val="30"/>
        </w:numPr>
        <w:spacing w:after="0"/>
        <w:jc w:val="both"/>
      </w:pPr>
      <w:r w:rsidRPr="00C36A98">
        <w:t xml:space="preserve">proponowane przez Wnioskodawcę w danym </w:t>
      </w:r>
      <w:r w:rsidR="00A34897" w:rsidRPr="00C36A98">
        <w:t>Działaniu</w:t>
      </w:r>
      <w:r w:rsidRPr="00C36A98">
        <w:t xml:space="preserve"> wynagrodzenie </w:t>
      </w:r>
      <w:r w:rsidR="009B3BAB" w:rsidRPr="00C36A98">
        <w:t xml:space="preserve">jest </w:t>
      </w:r>
      <w:r w:rsidR="00415F65" w:rsidRPr="00C36A98">
        <w:t>rażąco niskie w stosunku do przedmiotu Przedsięwzięcia;</w:t>
      </w:r>
    </w:p>
    <w:p w14:paraId="5133FB33" w14:textId="3A70FFC2" w:rsidR="00415F65" w:rsidRPr="00C36A98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C36A98">
        <w:t>zawiera błędy w obliczeniu wynagrodzenia</w:t>
      </w:r>
      <w:r w:rsidR="001801A7" w:rsidRPr="00C36A98">
        <w:t xml:space="preserve"> w danym </w:t>
      </w:r>
      <w:r w:rsidR="00A34897" w:rsidRPr="00C36A98">
        <w:t>Działaniu</w:t>
      </w:r>
      <w:r w:rsidRPr="00C36A98">
        <w:t>, które nie podlegają usunięciu jako oczywist</w:t>
      </w:r>
      <w:r w:rsidR="1095F300" w:rsidRPr="00C36A98">
        <w:t>a</w:t>
      </w:r>
      <w:r w:rsidRPr="00C36A98">
        <w:t xml:space="preserve"> omyłk</w:t>
      </w:r>
      <w:r w:rsidR="37CB5536" w:rsidRPr="00C36A98">
        <w:t>a</w:t>
      </w:r>
      <w:r w:rsidRPr="00C36A98">
        <w:t>;</w:t>
      </w:r>
    </w:p>
    <w:p w14:paraId="5238AC77" w14:textId="77777777" w:rsidR="00415F65" w:rsidRPr="00C36A98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C36A98">
        <w:t>został złożony przez Wnioskodawcę wykluczonego z udziału w Postępowaniu;</w:t>
      </w:r>
    </w:p>
    <w:p w14:paraId="633D425F" w14:textId="4DB12F23" w:rsidR="00415F65" w:rsidRPr="00C36A98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C36A98">
        <w:t xml:space="preserve">Wnioskodawca nie uzupełni braków formalnych zgodnie z Rozdziałem </w:t>
      </w:r>
      <w:r w:rsidRPr="00C36A98">
        <w:fldChar w:fldCharType="begin"/>
      </w:r>
      <w:r w:rsidRPr="00C36A98">
        <w:instrText xml:space="preserve"> REF _Ref52633642 \n \h </w:instrText>
      </w:r>
      <w:r w:rsidR="004E2D42" w:rsidRPr="00C36A98">
        <w:instrText xml:space="preserve"> \* MERGEFORMAT </w:instrText>
      </w:r>
      <w:r w:rsidRPr="00C36A98">
        <w:fldChar w:fldCharType="separate"/>
      </w:r>
      <w:r w:rsidR="00AD1446" w:rsidRPr="00C36A98">
        <w:t>VI</w:t>
      </w:r>
      <w:r w:rsidRPr="00C36A98">
        <w:fldChar w:fldCharType="end"/>
      </w:r>
      <w:r w:rsidR="001801A7" w:rsidRPr="00C36A98">
        <w:t xml:space="preserve"> pkt </w:t>
      </w:r>
      <w:r w:rsidRPr="00C36A98">
        <w:fldChar w:fldCharType="begin"/>
      </w:r>
      <w:r w:rsidRPr="00C36A98">
        <w:instrText xml:space="preserve"> REF _Ref54726722 \r \h </w:instrText>
      </w:r>
      <w:r w:rsidR="004E2D42" w:rsidRPr="00C36A98">
        <w:instrText xml:space="preserve"> \* MERGEFORMAT </w:instrText>
      </w:r>
      <w:r w:rsidRPr="00C36A98">
        <w:fldChar w:fldCharType="separate"/>
      </w:r>
      <w:r w:rsidR="00AD1446" w:rsidRPr="00C36A98">
        <w:t>6.2</w:t>
      </w:r>
      <w:r w:rsidRPr="00C36A98">
        <w:fldChar w:fldCharType="end"/>
      </w:r>
      <w:r w:rsidR="00525C19" w:rsidRPr="00C36A98">
        <w:t xml:space="preserve"> </w:t>
      </w:r>
      <w:r w:rsidR="001801A7" w:rsidRPr="00C36A98">
        <w:t xml:space="preserve">ust. </w:t>
      </w:r>
      <w:r w:rsidRPr="00C36A98">
        <w:fldChar w:fldCharType="begin"/>
      </w:r>
      <w:r w:rsidRPr="00C36A98">
        <w:instrText xml:space="preserve"> REF _Ref52646367 \n \h </w:instrText>
      </w:r>
      <w:r w:rsidR="004E2D42" w:rsidRPr="00C36A98">
        <w:instrText xml:space="preserve"> \* MERGEFORMAT </w:instrText>
      </w:r>
      <w:r w:rsidRPr="00C36A98">
        <w:fldChar w:fldCharType="separate"/>
      </w:r>
      <w:r w:rsidR="00AD1446" w:rsidRPr="00C36A98">
        <w:t>4</w:t>
      </w:r>
      <w:r w:rsidRPr="00C36A98">
        <w:fldChar w:fldCharType="end"/>
      </w:r>
      <w:r w:rsidRPr="00C36A98">
        <w:t xml:space="preserve">; </w:t>
      </w:r>
    </w:p>
    <w:p w14:paraId="40281AFE" w14:textId="77777777" w:rsidR="00415F65" w:rsidRPr="00C36A98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C36A98">
        <w:t>jego przyjęcie naruszałoby bezpieczeństwo publiczne lub istotny interes bezpieczeństwa państwa, w tym bezpieczeństwo podmiotów objętych jednolitym wykazem obiektów, instalacji, urządzeń i usług wchodzących w skład infrastruktury krytycznej, o której mowa w art. 5b ust. 7 pkt 1 ustawy z dnia 26 kwietnia 2007 r. o zarządzaniu kryzysowym (Dz.U. z 2019 r. poz. 1398), a tego bezpieczeństwa lub interesu nie można zagwarantować w inny sposób;</w:t>
      </w:r>
    </w:p>
    <w:p w14:paraId="6FE9399F" w14:textId="79164C91" w:rsidR="00415F65" w:rsidRPr="00C36A98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C36A98">
        <w:t>jest niezgodny z obowiązującymi przepisami lub nieważny na podstawie odrębnych przepisów</w:t>
      </w:r>
      <w:r w:rsidR="1F4A7B81" w:rsidRPr="00C36A98">
        <w:t>;</w:t>
      </w:r>
    </w:p>
    <w:p w14:paraId="5DA04C00" w14:textId="08D3DD06" w:rsidR="00415F65" w:rsidRPr="00C36A98" w:rsidRDefault="00527FE3" w:rsidP="00E467D7">
      <w:pPr>
        <w:pStyle w:val="Akapitzlist"/>
        <w:numPr>
          <w:ilvl w:val="0"/>
          <w:numId w:val="30"/>
        </w:numPr>
        <w:spacing w:after="0"/>
        <w:jc w:val="both"/>
      </w:pPr>
      <w:r w:rsidRPr="00C36A98">
        <w:t xml:space="preserve">zawiera nieracjonalne, w rozumieniu ust. </w:t>
      </w:r>
      <w:r w:rsidR="002E6577" w:rsidRPr="00C36A98">
        <w:t>10</w:t>
      </w:r>
      <w:r w:rsidRPr="00C36A98">
        <w:t>, parametry dotyczące części lub całości Wymagań Konkursowych lub Wymagań Jakościowych</w:t>
      </w:r>
      <w:r w:rsidR="00415F65" w:rsidRPr="00C36A98">
        <w:t>.</w:t>
      </w:r>
    </w:p>
    <w:p w14:paraId="61191861" w14:textId="4DE06BAA" w:rsidR="00E456F4" w:rsidRPr="00C36A98" w:rsidRDefault="00E456F4" w:rsidP="0028195C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</w:pPr>
      <w:r w:rsidRPr="00C36A98">
        <w:t xml:space="preserve">Jeśli </w:t>
      </w:r>
      <w:r w:rsidR="00465053" w:rsidRPr="00C36A98">
        <w:t xml:space="preserve">Wnioskodawca złożył Wniosek w ramach więcej niż jednego </w:t>
      </w:r>
      <w:r w:rsidR="001B1E3E" w:rsidRPr="00C36A98">
        <w:t>Działania</w:t>
      </w:r>
      <w:r w:rsidR="00465053" w:rsidRPr="00C36A98">
        <w:t xml:space="preserve">, </w:t>
      </w:r>
      <w:r w:rsidRPr="00C36A98">
        <w:t xml:space="preserve">ocena formalna w zakresie każdego </w:t>
      </w:r>
      <w:r w:rsidR="001B1E3E" w:rsidRPr="00C36A98">
        <w:t>Działania</w:t>
      </w:r>
      <w:r w:rsidRPr="00C36A98">
        <w:t xml:space="preserve"> jest dokonywana odrębnie. Oznacza to, że jeśli Wniosek w zakresie jednego </w:t>
      </w:r>
      <w:r w:rsidR="001B1E3E" w:rsidRPr="00C36A98">
        <w:t>Działania</w:t>
      </w:r>
      <w:r w:rsidRPr="00C36A98">
        <w:t xml:space="preserve"> spełnia </w:t>
      </w:r>
      <w:r w:rsidR="6FA4B80B" w:rsidRPr="00C36A98">
        <w:t>Wymagania</w:t>
      </w:r>
      <w:r w:rsidR="00FD7E22" w:rsidRPr="00C36A98">
        <w:t xml:space="preserve"> Formalne</w:t>
      </w:r>
      <w:r w:rsidRPr="00C36A98">
        <w:t xml:space="preserve">, a </w:t>
      </w:r>
      <w:r w:rsidR="00465053" w:rsidRPr="00C36A98">
        <w:t xml:space="preserve">Wniosek </w:t>
      </w:r>
      <w:r w:rsidRPr="00C36A98">
        <w:t xml:space="preserve">w zakresie innego </w:t>
      </w:r>
      <w:r w:rsidR="001B1E3E" w:rsidRPr="00C36A98">
        <w:t>Działania</w:t>
      </w:r>
      <w:r w:rsidRPr="00C36A98">
        <w:t xml:space="preserve"> – nie, to w pierwszym przypadku </w:t>
      </w:r>
      <w:r w:rsidR="00465053" w:rsidRPr="00C36A98">
        <w:t xml:space="preserve">Wniosek </w:t>
      </w:r>
      <w:r w:rsidRPr="00C36A98">
        <w:t xml:space="preserve">jest </w:t>
      </w:r>
      <w:r w:rsidR="00A96B04" w:rsidRPr="00C36A98">
        <w:t xml:space="preserve">poddawany </w:t>
      </w:r>
      <w:r w:rsidR="1D284A9D" w:rsidRPr="00C36A98">
        <w:t xml:space="preserve">ocenie w ramach </w:t>
      </w:r>
      <w:r w:rsidR="00A96B04" w:rsidRPr="00C36A98">
        <w:t>pozostały</w:t>
      </w:r>
      <w:r w:rsidR="596996D2" w:rsidRPr="00C36A98">
        <w:t>ch</w:t>
      </w:r>
      <w:r w:rsidR="00A96B04" w:rsidRPr="00C36A98">
        <w:t xml:space="preserve"> </w:t>
      </w:r>
      <w:r w:rsidR="333D1757" w:rsidRPr="00C36A98">
        <w:t>K</w:t>
      </w:r>
      <w:r w:rsidR="00A96B04" w:rsidRPr="00C36A98">
        <w:t>ryteri</w:t>
      </w:r>
      <w:r w:rsidR="1E91A21A" w:rsidRPr="00C36A98">
        <w:t>ów</w:t>
      </w:r>
      <w:r w:rsidRPr="00C36A98">
        <w:t xml:space="preserve">, zaś w drugim </w:t>
      </w:r>
      <w:r w:rsidR="0F1B1A12" w:rsidRPr="00C36A98">
        <w:t>prz</w:t>
      </w:r>
      <w:r w:rsidRPr="00C36A98">
        <w:t xml:space="preserve">ypadku </w:t>
      </w:r>
      <w:r w:rsidR="00465053" w:rsidRPr="00C36A98">
        <w:t xml:space="preserve">Wniosek </w:t>
      </w:r>
      <w:r w:rsidRPr="00C36A98">
        <w:t xml:space="preserve">podlega odrzuceniu. </w:t>
      </w:r>
    </w:p>
    <w:p w14:paraId="2DA5F2A4" w14:textId="13560941" w:rsidR="00F36726" w:rsidRPr="00C36A98" w:rsidRDefault="00F36726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color w:val="000000" w:themeColor="text1"/>
        </w:rPr>
      </w:pPr>
      <w:bookmarkStart w:id="203" w:name="_Hlk53784995"/>
      <w:r w:rsidRPr="00C36A98">
        <w:t xml:space="preserve">NCBR przed odrzuceniem Wniosku w przypadkach określonych w ust. </w:t>
      </w:r>
      <w:r w:rsidR="0028371E" w:rsidRPr="00C36A98">
        <w:t xml:space="preserve">7 </w:t>
      </w:r>
      <w:r w:rsidRPr="00C36A98">
        <w:t>pkt 1), 3)-4) oraz 8)-</w:t>
      </w:r>
      <w:r w:rsidR="00527FE3" w:rsidRPr="00C36A98">
        <w:t>10</w:t>
      </w:r>
      <w:r w:rsidRPr="00C36A98">
        <w:t>) może zażądać od Wykonawcy wyjaśnień celem weryfikacji wskazanych okoliczności.</w:t>
      </w:r>
      <w:r w:rsidR="004E2D42" w:rsidRPr="00C36A98">
        <w:t xml:space="preserve"> </w:t>
      </w:r>
      <w:bookmarkStart w:id="204" w:name="_Hlk57334280"/>
      <w:r w:rsidR="004E2D42" w:rsidRPr="00C36A98">
        <w:t xml:space="preserve">W przypadku wskazanym w ust. </w:t>
      </w:r>
      <w:r w:rsidR="00737754" w:rsidRPr="00C36A98">
        <w:t xml:space="preserve">7 </w:t>
      </w:r>
      <w:r w:rsidR="004E2D42" w:rsidRPr="00C36A98">
        <w:t>pkt 4), jeżeli zaoferowana cena lub koszt, lub ich istotne części składowe, wydają się rażąco niskie w stosunku do przedmiotu zamówienia i budzą wątpliwości Centrum co do możliwości wykonania przedmiotu zamówienia zgodnie z wymaganiami określonymi przez Centrum lub wynikającymi z odrębnych przepisów, Centrum może zwrócić się o udzielenie wyjaśnień, w tym złożenie dowodów, dotyczących wyliczenia ceny lub kosztu.</w:t>
      </w:r>
      <w:bookmarkEnd w:id="204"/>
      <w:r w:rsidR="001315AB" w:rsidRPr="00C36A98">
        <w:t xml:space="preserve"> W przypadku wskazanym w ust. </w:t>
      </w:r>
      <w:r w:rsidR="00737754" w:rsidRPr="00C36A98">
        <w:t xml:space="preserve">7 </w:t>
      </w:r>
      <w:r w:rsidR="001315AB" w:rsidRPr="00C36A98">
        <w:t xml:space="preserve">pkt 10), jeżeli dane parametry wydają się nieracjonalne w rozumieniu ust. 8, NCBR może zwrócić się </w:t>
      </w:r>
      <w:r w:rsidR="00DD54EE" w:rsidRPr="00C36A98">
        <w:t xml:space="preserve">do Wnioskodawcy </w:t>
      </w:r>
      <w:r w:rsidR="001315AB" w:rsidRPr="00C36A98">
        <w:t xml:space="preserve">o udzielenie wyjaśnień, w tym przyjętych założeń lub </w:t>
      </w:r>
      <w:r w:rsidR="001315AB" w:rsidRPr="00C36A98">
        <w:lastRenderedPageBreak/>
        <w:t xml:space="preserve">wyliczeń dotyczących danego parametru Wymagania Konkursowego lub Wymagania </w:t>
      </w:r>
      <w:r w:rsidR="001315AB" w:rsidRPr="00C36A98">
        <w:rPr>
          <w:color w:val="000000" w:themeColor="text1"/>
        </w:rPr>
        <w:t>Jakościowego.</w:t>
      </w:r>
    </w:p>
    <w:p w14:paraId="48FA4A52" w14:textId="2E2CC97E" w:rsidR="12A7571A" w:rsidRPr="00C36A98" w:rsidRDefault="12A7571A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eastAsiaTheme="minorEastAsia"/>
          <w:color w:val="000000" w:themeColor="text1"/>
        </w:rPr>
      </w:pPr>
      <w:r w:rsidRPr="00C36A98">
        <w:rPr>
          <w:color w:val="000000" w:themeColor="text1"/>
        </w:rPr>
        <w:t>Za nieracjonalne parametry dotyczące części lub całości Wymagań Konkursowych</w:t>
      </w:r>
      <w:r w:rsidR="009A0348" w:rsidRPr="00C36A98">
        <w:rPr>
          <w:color w:val="000000" w:themeColor="text1"/>
        </w:rPr>
        <w:t xml:space="preserve"> </w:t>
      </w:r>
      <w:r w:rsidRPr="00C36A98">
        <w:rPr>
          <w:color w:val="000000" w:themeColor="text1"/>
        </w:rPr>
        <w:t>lub Wymagań Jakościowych uznaje się takie wartości lub charakterystyki zawarte przez Wnioskodawcę we Wniosku, które:</w:t>
      </w:r>
    </w:p>
    <w:p w14:paraId="7014210A" w14:textId="0C90520B" w:rsidR="12A7571A" w:rsidRPr="00C36A98" w:rsidRDefault="12A7571A" w:rsidP="00E467D7">
      <w:pPr>
        <w:pStyle w:val="Akapitzlist"/>
        <w:numPr>
          <w:ilvl w:val="1"/>
          <w:numId w:val="36"/>
        </w:numPr>
        <w:ind w:left="993"/>
        <w:jc w:val="both"/>
        <w:rPr>
          <w:rFonts w:eastAsiaTheme="minorEastAsia"/>
          <w:color w:val="000000" w:themeColor="text1"/>
        </w:rPr>
      </w:pPr>
      <w:r w:rsidRPr="00C36A98">
        <w:rPr>
          <w:color w:val="000000" w:themeColor="text1"/>
        </w:rPr>
        <w:t xml:space="preserve">prowadzą do uzyskania przez Wnioskodawcę o 30% więcej lub mniej punktów w ramach danego kryterium wskazanego w Załączniku nr 5 do Regulaminu względem średniej liczby punktów uzyskanych w ramach danego </w:t>
      </w:r>
      <w:r w:rsidR="3DE0DB41" w:rsidRPr="00C36A98">
        <w:rPr>
          <w:color w:val="000000" w:themeColor="text1"/>
        </w:rPr>
        <w:t>K</w:t>
      </w:r>
      <w:r w:rsidRPr="00C36A98">
        <w:rPr>
          <w:color w:val="000000" w:themeColor="text1"/>
        </w:rPr>
        <w:t>ryterium przez pozostałych Wnioskodawców</w:t>
      </w:r>
      <w:r w:rsidR="000659DC" w:rsidRPr="00C36A98">
        <w:rPr>
          <w:color w:val="000000" w:themeColor="text1"/>
        </w:rPr>
        <w:t xml:space="preserve">, którzy uzyskali punkty w tym </w:t>
      </w:r>
      <w:r w:rsidR="16FF7985" w:rsidRPr="00C36A98">
        <w:rPr>
          <w:color w:val="000000" w:themeColor="text1"/>
        </w:rPr>
        <w:t>K</w:t>
      </w:r>
      <w:r w:rsidR="000659DC" w:rsidRPr="00C36A98">
        <w:rPr>
          <w:color w:val="000000" w:themeColor="text1"/>
        </w:rPr>
        <w:t>ryterium</w:t>
      </w:r>
      <w:r w:rsidRPr="00C36A98">
        <w:rPr>
          <w:color w:val="000000" w:themeColor="text1"/>
        </w:rPr>
        <w:t xml:space="preserve">, oraz </w:t>
      </w:r>
    </w:p>
    <w:p w14:paraId="05C95CB3" w14:textId="39EA772E" w:rsidR="12A7571A" w:rsidRPr="00C36A98" w:rsidRDefault="12A7571A" w:rsidP="00E467D7">
      <w:pPr>
        <w:pStyle w:val="Akapitzlist"/>
        <w:numPr>
          <w:ilvl w:val="1"/>
          <w:numId w:val="36"/>
        </w:numPr>
        <w:ind w:left="993"/>
        <w:jc w:val="both"/>
        <w:rPr>
          <w:rFonts w:eastAsiaTheme="minorEastAsia"/>
          <w:color w:val="000000" w:themeColor="text1"/>
        </w:rPr>
      </w:pPr>
      <w:r w:rsidRPr="00C36A98">
        <w:rPr>
          <w:color w:val="000000" w:themeColor="text1"/>
        </w:rPr>
        <w:t>wskazane odstępstwo parametru od parametrów przedstawianych przez innych Wnioskodawców nie ma oparcia w stanie wiedzy lub techniki lub nie stanowi zachowania jakiego można oczekiwać po racjonalnym uczestniku obrotu działającym zgodni</w:t>
      </w:r>
      <w:r w:rsidR="0031174F" w:rsidRPr="00C36A98">
        <w:rPr>
          <w:color w:val="000000" w:themeColor="text1"/>
        </w:rPr>
        <w:t>e</w:t>
      </w:r>
      <w:r w:rsidRPr="00C36A98">
        <w:rPr>
          <w:color w:val="000000" w:themeColor="text1"/>
        </w:rPr>
        <w:t xml:space="preserve"> z zasadami konkurencji, oraz</w:t>
      </w:r>
    </w:p>
    <w:p w14:paraId="1709912C" w14:textId="2E54C62A" w:rsidR="12A7571A" w:rsidRPr="00C36A98" w:rsidRDefault="12A7571A" w:rsidP="00E467D7">
      <w:pPr>
        <w:pStyle w:val="Akapitzlist"/>
        <w:numPr>
          <w:ilvl w:val="1"/>
          <w:numId w:val="36"/>
        </w:numPr>
        <w:ind w:left="993"/>
        <w:rPr>
          <w:color w:val="000000" w:themeColor="text1"/>
        </w:rPr>
      </w:pPr>
      <w:r w:rsidRPr="00C36A98">
        <w:rPr>
          <w:rFonts w:ascii="Calibri" w:eastAsia="Calibri" w:hAnsi="Calibri" w:cs="Calibri"/>
          <w:color w:val="000000" w:themeColor="text1"/>
        </w:rPr>
        <w:t>nie ma oparcia w treści Wniosku danego Wnioskodawcy.</w:t>
      </w:r>
    </w:p>
    <w:p w14:paraId="11775417" w14:textId="7F132F67" w:rsidR="008D3204" w:rsidRPr="00C36A98" w:rsidRDefault="0009424E" w:rsidP="7ECE2F9C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eastAsiaTheme="minorEastAsia"/>
        </w:rPr>
      </w:pPr>
      <w:r w:rsidRPr="00C36A98">
        <w:rPr>
          <w:color w:val="000000" w:themeColor="text1"/>
        </w:rPr>
        <w:t xml:space="preserve">Względem </w:t>
      </w:r>
      <w:r w:rsidR="003645E1" w:rsidRPr="00C36A98">
        <w:rPr>
          <w:color w:val="000000" w:themeColor="text1"/>
        </w:rPr>
        <w:t xml:space="preserve">rozstrzygnięcia </w:t>
      </w:r>
      <w:r w:rsidR="392B0C2C" w:rsidRPr="00C36A98">
        <w:rPr>
          <w:color w:val="000000" w:themeColor="text1"/>
        </w:rPr>
        <w:t>NCBR</w:t>
      </w:r>
      <w:r w:rsidR="00FD7E22" w:rsidRPr="00C36A98">
        <w:rPr>
          <w:color w:val="000000" w:themeColor="text1"/>
        </w:rPr>
        <w:t xml:space="preserve"> </w:t>
      </w:r>
      <w:r w:rsidR="0004269C" w:rsidRPr="00C36A98">
        <w:rPr>
          <w:color w:val="000000" w:themeColor="text1"/>
        </w:rPr>
        <w:t xml:space="preserve">o </w:t>
      </w:r>
      <w:r w:rsidR="003645E1" w:rsidRPr="00C36A98">
        <w:rPr>
          <w:color w:val="000000" w:themeColor="text1"/>
        </w:rPr>
        <w:t xml:space="preserve">odrzuceniu </w:t>
      </w:r>
      <w:r w:rsidR="003645E1" w:rsidRPr="00C36A98">
        <w:t xml:space="preserve">Wniosku </w:t>
      </w:r>
      <w:r w:rsidR="0004269C" w:rsidRPr="00C36A98">
        <w:t>Wnioskodawc</w:t>
      </w:r>
      <w:r w:rsidR="00FC7EF9" w:rsidRPr="00C36A98">
        <w:t>a</w:t>
      </w:r>
      <w:r w:rsidR="00465053" w:rsidRPr="00C36A98">
        <w:t xml:space="preserve"> może </w:t>
      </w:r>
      <w:r w:rsidR="000524A3" w:rsidRPr="00C36A98">
        <w:t>zgłosić uwagi</w:t>
      </w:r>
      <w:r w:rsidR="00EC19F8" w:rsidRPr="00C36A98">
        <w:t xml:space="preserve"> zgodnie z </w:t>
      </w:r>
      <w:r w:rsidR="00A65A55" w:rsidRPr="00C36A98">
        <w:t>Rozdział</w:t>
      </w:r>
      <w:r w:rsidR="00EC19F8" w:rsidRPr="00C36A98">
        <w:t xml:space="preserve">em </w:t>
      </w:r>
      <w:r w:rsidRPr="00C36A98">
        <w:fldChar w:fldCharType="begin"/>
      </w:r>
      <w:r w:rsidRPr="00C36A98">
        <w:instrText xml:space="preserve"> REF _Ref53669257 \r \h  \* MERGEFORMAT </w:instrText>
      </w:r>
      <w:r w:rsidRPr="00C36A98">
        <w:fldChar w:fldCharType="separate"/>
      </w:r>
      <w:r w:rsidR="00AD1446" w:rsidRPr="00C36A98">
        <w:t>VIII</w:t>
      </w:r>
      <w:r w:rsidRPr="00C36A98">
        <w:fldChar w:fldCharType="end"/>
      </w:r>
      <w:r w:rsidR="000524A3" w:rsidRPr="00C36A98">
        <w:t xml:space="preserve">. </w:t>
      </w:r>
      <w:bookmarkEnd w:id="203"/>
    </w:p>
    <w:p w14:paraId="0E7814F9" w14:textId="7D1E3A74" w:rsidR="00574DA2" w:rsidRPr="00C36A98" w:rsidRDefault="00574DA2" w:rsidP="00C36A98">
      <w:pPr>
        <w:pStyle w:val="Nagwek2"/>
      </w:pPr>
      <w:bookmarkStart w:id="205" w:name="_Ref52560059"/>
      <w:bookmarkStart w:id="206" w:name="_Ref54726951"/>
      <w:bookmarkStart w:id="207" w:name="_Toc53762105"/>
      <w:bookmarkStart w:id="208" w:name="_Toc69201437"/>
      <w:bookmarkStart w:id="209" w:name="_Toc70262462"/>
      <w:bookmarkStart w:id="210" w:name="_Toc72093643"/>
      <w:bookmarkStart w:id="211" w:name="_Hlk53785069"/>
      <w:bookmarkStart w:id="212" w:name="_Ref509217582"/>
      <w:r w:rsidRPr="00C36A98">
        <w:t xml:space="preserve">Ocena </w:t>
      </w:r>
      <w:r w:rsidR="005CF5CF" w:rsidRPr="00C36A98">
        <w:t>Wymagań</w:t>
      </w:r>
      <w:r w:rsidR="00D44B54" w:rsidRPr="00C36A98">
        <w:t xml:space="preserve"> </w:t>
      </w:r>
      <w:r w:rsidR="00C262AB" w:rsidRPr="00C36A98">
        <w:t xml:space="preserve">Obligatoryjnych </w:t>
      </w:r>
      <w:r w:rsidR="00FD7E22" w:rsidRPr="00C36A98">
        <w:t>i ewentualna ocena Planu Komercjalizacji</w:t>
      </w:r>
      <w:bookmarkEnd w:id="205"/>
      <w:bookmarkEnd w:id="206"/>
      <w:bookmarkEnd w:id="207"/>
      <w:bookmarkEnd w:id="208"/>
      <w:bookmarkEnd w:id="209"/>
      <w:bookmarkEnd w:id="210"/>
    </w:p>
    <w:p w14:paraId="518002F0" w14:textId="0E886306" w:rsidR="00574DA2" w:rsidRPr="00C36A98" w:rsidRDefault="00FD7E22" w:rsidP="00E467D7">
      <w:pPr>
        <w:pStyle w:val="Akapitzlist"/>
        <w:numPr>
          <w:ilvl w:val="3"/>
          <w:numId w:val="24"/>
        </w:numPr>
        <w:ind w:left="567" w:hanging="425"/>
        <w:jc w:val="both"/>
      </w:pPr>
      <w:bookmarkStart w:id="213" w:name="_Hlk53785101"/>
      <w:bookmarkEnd w:id="211"/>
      <w:r w:rsidRPr="00C36A98">
        <w:t xml:space="preserve">Zespół Oceniający </w:t>
      </w:r>
      <w:r w:rsidR="00C262AB" w:rsidRPr="00C36A98">
        <w:t xml:space="preserve">przeprowadza </w:t>
      </w:r>
      <w:r w:rsidR="007F4DB2" w:rsidRPr="00C36A98">
        <w:t>weryfikację</w:t>
      </w:r>
      <w:r w:rsidR="00C262AB" w:rsidRPr="00C36A98">
        <w:t xml:space="preserve"> czy Rozwiązanie w kształcie proponowanym w</w:t>
      </w:r>
      <w:r w:rsidR="005040B2" w:rsidRPr="00C36A98">
        <w:t>e Wniosku</w:t>
      </w:r>
      <w:r w:rsidR="00C262AB" w:rsidRPr="00C36A98">
        <w:t xml:space="preserve"> </w:t>
      </w:r>
      <w:r w:rsidR="00465053" w:rsidRPr="00C36A98">
        <w:t xml:space="preserve">spełnia </w:t>
      </w:r>
      <w:r w:rsidR="00C262AB" w:rsidRPr="00C36A98">
        <w:t xml:space="preserve">wszystkie </w:t>
      </w:r>
      <w:r w:rsidR="6FA4B80B" w:rsidRPr="00C36A98">
        <w:t>Wymagania</w:t>
      </w:r>
      <w:r w:rsidR="00D44B54" w:rsidRPr="00C36A98">
        <w:t xml:space="preserve"> </w:t>
      </w:r>
      <w:r w:rsidR="00C262AB" w:rsidRPr="00C36A98">
        <w:t>Obligatoryjne</w:t>
      </w:r>
      <w:r w:rsidR="00C66D02" w:rsidRPr="00C36A98">
        <w:t xml:space="preserve"> Wymagania określone w Załączniku nr </w:t>
      </w:r>
      <w:r w:rsidR="6E79F13F" w:rsidRPr="00C36A98">
        <w:t>1</w:t>
      </w:r>
      <w:r w:rsidR="00C66D02" w:rsidRPr="00C36A98">
        <w:t xml:space="preserve"> do Regulaminu</w:t>
      </w:r>
      <w:r w:rsidR="00B30CFE" w:rsidRPr="00C36A98">
        <w:t>.</w:t>
      </w:r>
    </w:p>
    <w:bookmarkEnd w:id="213"/>
    <w:p w14:paraId="059DF0E4" w14:textId="2F22F647" w:rsidR="00C262AB" w:rsidRPr="00C36A98" w:rsidRDefault="00A55330" w:rsidP="00E467D7">
      <w:pPr>
        <w:pStyle w:val="Akapitzlist"/>
        <w:numPr>
          <w:ilvl w:val="3"/>
          <w:numId w:val="24"/>
        </w:numPr>
        <w:ind w:left="567" w:hanging="425"/>
        <w:jc w:val="both"/>
      </w:pPr>
      <w:r w:rsidRPr="00C36A98">
        <w:t>Jeśli ocena</w:t>
      </w:r>
      <w:r w:rsidR="00C262AB" w:rsidRPr="00C36A98">
        <w:t xml:space="preserve"> </w:t>
      </w:r>
      <w:r w:rsidR="005040B2" w:rsidRPr="00C36A98">
        <w:t>Wniosku</w:t>
      </w:r>
      <w:r w:rsidR="00C262AB" w:rsidRPr="00C36A98">
        <w:t>:</w:t>
      </w:r>
    </w:p>
    <w:p w14:paraId="052A8D4C" w14:textId="593CC69E" w:rsidR="00A55330" w:rsidRPr="00C36A98" w:rsidRDefault="00C262AB" w:rsidP="00E467D7">
      <w:pPr>
        <w:pStyle w:val="Akapitzlist"/>
        <w:numPr>
          <w:ilvl w:val="4"/>
          <w:numId w:val="24"/>
        </w:numPr>
        <w:ind w:left="851"/>
        <w:jc w:val="both"/>
      </w:pPr>
      <w:r w:rsidRPr="00C36A98">
        <w:t xml:space="preserve">potwierdza spełnianie przez przyszłe Rozwiązanie wszystkich </w:t>
      </w:r>
      <w:r w:rsidR="005CF5CF" w:rsidRPr="00C36A98">
        <w:t>Wymagań</w:t>
      </w:r>
      <w:r w:rsidR="00D44B54" w:rsidRPr="00C36A98">
        <w:t xml:space="preserve"> </w:t>
      </w:r>
      <w:r w:rsidRPr="00C36A98">
        <w:t>Obligatoryjnych</w:t>
      </w:r>
      <w:r w:rsidR="00291F1D" w:rsidRPr="00C36A98">
        <w:t xml:space="preserve"> oraz spełnianie przez</w:t>
      </w:r>
      <w:r w:rsidR="00B60EA4" w:rsidRPr="00C36A98">
        <w:t xml:space="preserve"> </w:t>
      </w:r>
      <w:r w:rsidR="00291F1D" w:rsidRPr="00C36A98">
        <w:t xml:space="preserve">Wymagań określonych w Załączniku nr </w:t>
      </w:r>
      <w:r w:rsidR="00D86AB1" w:rsidRPr="00C36A98">
        <w:t>1</w:t>
      </w:r>
      <w:r w:rsidR="00291F1D" w:rsidRPr="00C36A98">
        <w:t xml:space="preserve"> do Regulaminu</w:t>
      </w:r>
      <w:r w:rsidRPr="00C36A98">
        <w:t xml:space="preserve">, to Wniosek </w:t>
      </w:r>
      <w:r w:rsidR="00D44949" w:rsidRPr="00C36A98">
        <w:t xml:space="preserve">w zakresie danego </w:t>
      </w:r>
      <w:r w:rsidR="001B1E3E" w:rsidRPr="00C36A98">
        <w:t>Działania</w:t>
      </w:r>
      <w:r w:rsidRPr="00C36A98">
        <w:t xml:space="preserve"> jest </w:t>
      </w:r>
      <w:r w:rsidR="005040B2" w:rsidRPr="00C36A98">
        <w:t xml:space="preserve">poddawany pozostałym </w:t>
      </w:r>
      <w:r w:rsidR="3945AF5F" w:rsidRPr="00C36A98">
        <w:t>K</w:t>
      </w:r>
      <w:r w:rsidR="005040B2" w:rsidRPr="00C36A98">
        <w:t>ryteriom oceny</w:t>
      </w:r>
      <w:r w:rsidRPr="00C36A98">
        <w:t>,</w:t>
      </w:r>
    </w:p>
    <w:p w14:paraId="463F127F" w14:textId="0D7B2920" w:rsidR="00C262AB" w:rsidRPr="00C36A98" w:rsidRDefault="00C262AB" w:rsidP="00E467D7">
      <w:pPr>
        <w:pStyle w:val="Akapitzlist"/>
        <w:numPr>
          <w:ilvl w:val="4"/>
          <w:numId w:val="24"/>
        </w:numPr>
        <w:ind w:left="851"/>
        <w:jc w:val="both"/>
      </w:pPr>
      <w:r w:rsidRPr="00C36A98">
        <w:t xml:space="preserve">wskazuje, że przyszłe Rozwiązanie nie spełnia wszystkich </w:t>
      </w:r>
      <w:r w:rsidR="005CF5CF" w:rsidRPr="00C36A98">
        <w:t>Wymagań</w:t>
      </w:r>
      <w:r w:rsidR="00D44B54" w:rsidRPr="00C36A98">
        <w:t xml:space="preserve"> </w:t>
      </w:r>
      <w:r w:rsidRPr="00C36A98">
        <w:t>Obligatoryjnych</w:t>
      </w:r>
      <w:r w:rsidR="00FD7E22" w:rsidRPr="00C36A98">
        <w:t xml:space="preserve"> lub</w:t>
      </w:r>
      <w:r w:rsidR="00B60EA4" w:rsidRPr="00C36A98">
        <w:t xml:space="preserve"> </w:t>
      </w:r>
      <w:r w:rsidR="00A87A57" w:rsidRPr="00C36A98">
        <w:t xml:space="preserve">nie spełnia Wymagań określonych w Załączniku nr </w:t>
      </w:r>
      <w:r w:rsidR="123CAF40" w:rsidRPr="00C36A98">
        <w:t>1</w:t>
      </w:r>
      <w:r w:rsidR="00A87A57" w:rsidRPr="00C36A98">
        <w:t>,</w:t>
      </w:r>
      <w:r w:rsidRPr="00C36A98">
        <w:t xml:space="preserve"> to Wniosek </w:t>
      </w:r>
      <w:r w:rsidR="00D44949" w:rsidRPr="00C36A98">
        <w:t xml:space="preserve">w zakresie danego </w:t>
      </w:r>
      <w:r w:rsidR="001B1E3E" w:rsidRPr="00C36A98">
        <w:t>Działania</w:t>
      </w:r>
      <w:r w:rsidRPr="00C36A98">
        <w:t xml:space="preserve"> </w:t>
      </w:r>
      <w:r w:rsidR="000677C2" w:rsidRPr="00C36A98">
        <w:t>podlega odrzuceniu</w:t>
      </w:r>
      <w:r w:rsidRPr="00C36A98">
        <w:t>.</w:t>
      </w:r>
    </w:p>
    <w:p w14:paraId="0CD7C7AE" w14:textId="248175DB" w:rsidR="00EC19F8" w:rsidRPr="00C36A98" w:rsidRDefault="00EC19F8" w:rsidP="009A26C0">
      <w:pPr>
        <w:pStyle w:val="Akapitzlist"/>
        <w:numPr>
          <w:ilvl w:val="3"/>
          <w:numId w:val="24"/>
        </w:numPr>
        <w:ind w:left="567" w:hanging="425"/>
        <w:jc w:val="both"/>
      </w:pPr>
      <w:r w:rsidRPr="00C36A98">
        <w:t xml:space="preserve">Jeśli Wnioskodawca złożył Wniosek w ramach więcej niż jednego </w:t>
      </w:r>
      <w:r w:rsidR="001B1E3E" w:rsidRPr="00C36A98">
        <w:t>Działania</w:t>
      </w:r>
      <w:r w:rsidRPr="00C36A98">
        <w:t xml:space="preserve">, ocena </w:t>
      </w:r>
      <w:r w:rsidR="005CF5CF" w:rsidRPr="00C36A98">
        <w:t>Wymagań</w:t>
      </w:r>
      <w:r w:rsidRPr="00C36A98">
        <w:t xml:space="preserve"> </w:t>
      </w:r>
      <w:r w:rsidR="005A53E3" w:rsidRPr="00C36A98">
        <w:t>Obligatoryjnych</w:t>
      </w:r>
      <w:r w:rsidRPr="00C36A98">
        <w:t xml:space="preserve"> w zakresie każdego </w:t>
      </w:r>
      <w:r w:rsidR="001B1E3E" w:rsidRPr="00C36A98">
        <w:t>Działania</w:t>
      </w:r>
      <w:r w:rsidRPr="00C36A98">
        <w:t xml:space="preserve"> jest dokonywana odrębnie. Oznacza to, że jeśli Wniosek w zakresie jednego </w:t>
      </w:r>
      <w:r w:rsidR="001B1E3E" w:rsidRPr="00C36A98">
        <w:t>Działania</w:t>
      </w:r>
      <w:r w:rsidRPr="00C36A98">
        <w:t xml:space="preserve"> spełnia </w:t>
      </w:r>
      <w:r w:rsidR="6FA4B80B" w:rsidRPr="00C36A98">
        <w:t>Wymagania</w:t>
      </w:r>
      <w:r w:rsidRPr="00C36A98">
        <w:t xml:space="preserve"> Obligatoryjne, a Wniosek w zakresie innego </w:t>
      </w:r>
      <w:r w:rsidR="001B1E3E" w:rsidRPr="00C36A98">
        <w:t>Działania</w:t>
      </w:r>
      <w:r w:rsidRPr="00C36A98">
        <w:t xml:space="preserve"> – nie, to w pierwszym przypadku Wniosek jest </w:t>
      </w:r>
      <w:r w:rsidR="00A96B04" w:rsidRPr="00C36A98">
        <w:t xml:space="preserve">poddawany </w:t>
      </w:r>
      <w:r w:rsidR="70CFD279" w:rsidRPr="00C36A98">
        <w:t xml:space="preserve">ocenie w ramach </w:t>
      </w:r>
      <w:r w:rsidR="00A96B04" w:rsidRPr="00C36A98">
        <w:t>pozostały</w:t>
      </w:r>
      <w:r w:rsidR="37FAC538" w:rsidRPr="00C36A98">
        <w:t>ch</w:t>
      </w:r>
      <w:r w:rsidR="00A96B04" w:rsidRPr="00C36A98">
        <w:t xml:space="preserve"> </w:t>
      </w:r>
      <w:r w:rsidR="28D25C16" w:rsidRPr="00C36A98">
        <w:t>Kr</w:t>
      </w:r>
      <w:r w:rsidR="00A96B04" w:rsidRPr="00C36A98">
        <w:t>yteri</w:t>
      </w:r>
      <w:r w:rsidR="6EAF92CD" w:rsidRPr="00C36A98">
        <w:t>ów</w:t>
      </w:r>
      <w:r w:rsidRPr="00C36A98">
        <w:t xml:space="preserve">, zaś w drugim </w:t>
      </w:r>
      <w:r w:rsidR="201C10A1" w:rsidRPr="00C36A98">
        <w:t>prz</w:t>
      </w:r>
      <w:r w:rsidRPr="00C36A98">
        <w:t>ypadku Wniosek podlega odrzuceniu.</w:t>
      </w:r>
    </w:p>
    <w:p w14:paraId="24027833" w14:textId="3A7ED507" w:rsidR="00EC19F8" w:rsidRPr="00C36A98" w:rsidRDefault="00C66D02" w:rsidP="00E467D7">
      <w:pPr>
        <w:pStyle w:val="Akapitzlist"/>
        <w:numPr>
          <w:ilvl w:val="3"/>
          <w:numId w:val="24"/>
        </w:numPr>
        <w:ind w:left="567" w:hanging="425"/>
        <w:jc w:val="both"/>
      </w:pPr>
      <w:r w:rsidRPr="00C36A98">
        <w:t>W ramach oceny Wniosku NCBR jest uprawniony do weryfikacji zgodności</w:t>
      </w:r>
      <w:r w:rsidR="00B60EA4" w:rsidRPr="00C36A98">
        <w:t xml:space="preserve"> </w:t>
      </w:r>
      <w:r w:rsidRPr="00C36A98">
        <w:t xml:space="preserve">z Załącznikiem nr </w:t>
      </w:r>
      <w:r w:rsidR="70B9005D" w:rsidRPr="00C36A98">
        <w:t>1</w:t>
      </w:r>
      <w:r w:rsidRPr="00C36A98">
        <w:t>, w ramach wizji lokalnej.</w:t>
      </w:r>
    </w:p>
    <w:p w14:paraId="571E8FEE" w14:textId="09CD0071" w:rsidR="2531EFDC" w:rsidRPr="00C36A98" w:rsidRDefault="2531EFDC" w:rsidP="39A7861B">
      <w:pPr>
        <w:pStyle w:val="Akapitzlist"/>
        <w:numPr>
          <w:ilvl w:val="3"/>
          <w:numId w:val="24"/>
        </w:numPr>
        <w:ind w:left="567" w:hanging="425"/>
        <w:jc w:val="both"/>
        <w:rPr>
          <w:rFonts w:eastAsiaTheme="minorEastAsia"/>
          <w:color w:val="000000" w:themeColor="text1"/>
        </w:rPr>
      </w:pPr>
      <w:r w:rsidRPr="00C36A98">
        <w:rPr>
          <w:rFonts w:ascii="Calibri" w:eastAsia="Calibri" w:hAnsi="Calibri" w:cs="Calibri"/>
          <w:color w:val="000000" w:themeColor="text1"/>
        </w:rPr>
        <w:t>W przypadku zgłoszenia przez Wykonawcę Wariantu B, NCBR dokonuje oceny przedstawionego przez Wykonawcę Planu Komercjalizacji oceniając jego kompletność, spójność oraz możliwość jego wdrożenia przez pryzmat określonych w nim celów i założeń. W razie pozytywnej oceny Planu Komercjalizacji</w:t>
      </w:r>
      <w:r w:rsidR="000C0CB6" w:rsidRPr="00C36A98">
        <w:rPr>
          <w:rFonts w:ascii="Calibri" w:eastAsia="Calibri" w:hAnsi="Calibri" w:cs="Calibri"/>
          <w:color w:val="000000" w:themeColor="text1"/>
        </w:rPr>
        <w:t>,</w:t>
      </w:r>
      <w:r w:rsidRPr="00C36A98">
        <w:rPr>
          <w:rFonts w:ascii="Calibri" w:eastAsia="Calibri" w:hAnsi="Calibri" w:cs="Calibri"/>
          <w:color w:val="000000" w:themeColor="text1"/>
        </w:rPr>
        <w:t xml:space="preserve"> Wniosek jest kierowany do oceny w pozostałym zakresie. W razie negatywnej oceny przedstawionego Planu Komercjalizacji ocena ta jest przekazywana Wnioskodawcy. Wnioskodawca w terminie </w:t>
      </w:r>
      <w:r w:rsidR="1EDEFCF1" w:rsidRPr="00C36A98">
        <w:rPr>
          <w:rFonts w:ascii="Calibri" w:eastAsia="Calibri" w:hAnsi="Calibri" w:cs="Calibri"/>
          <w:color w:val="000000" w:themeColor="text1"/>
        </w:rPr>
        <w:t>5</w:t>
      </w:r>
      <w:r w:rsidRPr="00C36A98">
        <w:rPr>
          <w:rFonts w:ascii="Calibri" w:eastAsia="Calibri" w:hAnsi="Calibri" w:cs="Calibri"/>
          <w:color w:val="000000" w:themeColor="text1"/>
        </w:rPr>
        <w:t xml:space="preserve"> Dni Roboczych od otrzymania negatywnego wyniku oceny Planu Komercjalizacji może wycofać Wniosek albo zgodzić się na realizację Umowy z pominięciem Wariantu B. </w:t>
      </w:r>
      <w:r w:rsidR="000C0CB6" w:rsidRPr="00C36A98">
        <w:rPr>
          <w:rStyle w:val="normaltextrun"/>
          <w:rFonts w:ascii="Calibri" w:hAnsi="Calibri" w:cs="Calibri"/>
          <w:color w:val="000000" w:themeColor="text1"/>
        </w:rPr>
        <w:t>Brak doręczenia NCBR odpowiedzi wskazanej w zdaniu poprzedzającym we wskazanym terminie jest równoważny akceptacji realizacji Umowy z pominięciem Wariantu B</w:t>
      </w:r>
      <w:r w:rsidRPr="00C36A98">
        <w:rPr>
          <w:rFonts w:ascii="Calibri" w:eastAsia="Calibri" w:hAnsi="Calibri" w:cs="Calibri"/>
          <w:color w:val="000000" w:themeColor="text1"/>
        </w:rPr>
        <w:t>.</w:t>
      </w:r>
    </w:p>
    <w:p w14:paraId="418A879B" w14:textId="2EF4F13B" w:rsidR="0091676B" w:rsidRPr="00C36A98" w:rsidRDefault="0091676B" w:rsidP="00E467D7">
      <w:pPr>
        <w:pStyle w:val="Akapitzlist"/>
        <w:numPr>
          <w:ilvl w:val="3"/>
          <w:numId w:val="24"/>
        </w:numPr>
        <w:ind w:left="567" w:hanging="425"/>
        <w:jc w:val="both"/>
        <w:rPr>
          <w:rFonts w:eastAsiaTheme="minorEastAsia"/>
        </w:rPr>
      </w:pPr>
      <w:bookmarkStart w:id="214" w:name="_Hlk53669778"/>
      <w:r w:rsidRPr="00C36A98">
        <w:t xml:space="preserve">Względem rozstrzygnięcia </w:t>
      </w:r>
      <w:r w:rsidR="3F91A290" w:rsidRPr="00C36A98">
        <w:t>NCBR</w:t>
      </w:r>
      <w:r w:rsidRPr="00C36A98">
        <w:t xml:space="preserve"> o odrzuceniu Wniosku Wnioskodawca może zgłosić uwagi zgodnie z </w:t>
      </w:r>
      <w:r w:rsidR="00A65A55" w:rsidRPr="00C36A98">
        <w:t>Rozdział</w:t>
      </w:r>
      <w:r w:rsidRPr="00C36A98">
        <w:t xml:space="preserve">em </w:t>
      </w:r>
      <w:r w:rsidRPr="00C36A98">
        <w:fldChar w:fldCharType="begin"/>
      </w:r>
      <w:r w:rsidRPr="00C36A98">
        <w:instrText xml:space="preserve"> REF _Ref53669257 \r \h  \* MERGEFORMAT </w:instrText>
      </w:r>
      <w:r w:rsidRPr="00C36A98">
        <w:fldChar w:fldCharType="separate"/>
      </w:r>
      <w:r w:rsidR="00AD1446" w:rsidRPr="00C36A98">
        <w:t>VIII</w:t>
      </w:r>
      <w:r w:rsidRPr="00C36A98">
        <w:fldChar w:fldCharType="end"/>
      </w:r>
      <w:r w:rsidRPr="00C36A98">
        <w:t xml:space="preserve">. </w:t>
      </w:r>
      <w:bookmarkEnd w:id="214"/>
    </w:p>
    <w:p w14:paraId="5B83E282" w14:textId="6CE8EA84" w:rsidR="00CA056E" w:rsidRPr="00C36A98" w:rsidRDefault="000D2A59" w:rsidP="00C36A98">
      <w:pPr>
        <w:pStyle w:val="Nagwek2"/>
      </w:pPr>
      <w:bookmarkStart w:id="215" w:name="_Ref52647539"/>
      <w:bookmarkStart w:id="216" w:name="_Ref52647540"/>
      <w:bookmarkStart w:id="217" w:name="_Toc53762106"/>
      <w:bookmarkStart w:id="218" w:name="_Toc69201438"/>
      <w:bookmarkStart w:id="219" w:name="_Toc70262463"/>
      <w:bookmarkStart w:id="220" w:name="_Toc72093644"/>
      <w:r w:rsidRPr="00C36A98">
        <w:lastRenderedPageBreak/>
        <w:t xml:space="preserve">Ocena </w:t>
      </w:r>
      <w:r w:rsidR="00BB37CD" w:rsidRPr="00C36A98">
        <w:t>m</w:t>
      </w:r>
      <w:r w:rsidRPr="00C36A98">
        <w:t>erytoryczna</w:t>
      </w:r>
      <w:r w:rsidR="00A130F3" w:rsidRPr="00C36A98">
        <w:t xml:space="preserve"> </w:t>
      </w:r>
      <w:r w:rsidRPr="00C36A98">
        <w:t>Wniosków</w:t>
      </w:r>
      <w:bookmarkEnd w:id="212"/>
      <w:bookmarkEnd w:id="215"/>
      <w:bookmarkEnd w:id="216"/>
      <w:bookmarkEnd w:id="217"/>
      <w:bookmarkEnd w:id="218"/>
      <w:bookmarkEnd w:id="219"/>
      <w:bookmarkEnd w:id="220"/>
    </w:p>
    <w:p w14:paraId="6D9579A1" w14:textId="0B8A6ABC" w:rsidR="003E7E3E" w:rsidRPr="00C36A98" w:rsidRDefault="009F62FE" w:rsidP="00E467D7">
      <w:pPr>
        <w:pStyle w:val="Akapitzlist"/>
        <w:numPr>
          <w:ilvl w:val="0"/>
          <w:numId w:val="10"/>
        </w:numPr>
        <w:ind w:left="284" w:hanging="284"/>
        <w:jc w:val="both"/>
      </w:pPr>
      <w:bookmarkStart w:id="221" w:name="_Hlk512532224"/>
      <w:r w:rsidRPr="00C36A98">
        <w:t>NCBR w trakcie całego Postępowania może wyznaczać innych niż Zespół Oceniający biegłych (ekspertów) lub instytucje posiadające odpowiednie przygotowanie specjalistyczne, do zasięgania ich opinii</w:t>
      </w:r>
      <w:bookmarkEnd w:id="221"/>
      <w:r w:rsidRPr="00C36A98">
        <w:t>.</w:t>
      </w:r>
    </w:p>
    <w:p w14:paraId="2637F74A" w14:textId="25EF6BE6" w:rsidR="00944908" w:rsidRPr="00C36A98" w:rsidRDefault="00944908" w:rsidP="00E52F80">
      <w:pPr>
        <w:pStyle w:val="Akapitzlist"/>
        <w:numPr>
          <w:ilvl w:val="0"/>
          <w:numId w:val="10"/>
        </w:numPr>
        <w:ind w:left="284" w:hanging="284"/>
        <w:jc w:val="both"/>
      </w:pPr>
      <w:r w:rsidRPr="00C36A98">
        <w:t xml:space="preserve">Ocena merytoryczna jest dokonywana odrębnie w ramach </w:t>
      </w:r>
      <w:r w:rsidR="005A2EE5" w:rsidRPr="00C36A98">
        <w:t>każdego</w:t>
      </w:r>
      <w:r w:rsidRPr="00C36A98">
        <w:t xml:space="preserve"> </w:t>
      </w:r>
      <w:r w:rsidR="001B1E3E" w:rsidRPr="00C36A98">
        <w:t>Działania</w:t>
      </w:r>
      <w:r w:rsidRPr="00C36A98">
        <w:t xml:space="preserve">, co oznacza, że </w:t>
      </w:r>
      <w:r w:rsidR="005A2EE5" w:rsidRPr="00C36A98">
        <w:t xml:space="preserve">Wnioskodawca </w:t>
      </w:r>
      <w:r w:rsidR="000830A2" w:rsidRPr="00C36A98">
        <w:t xml:space="preserve">wskutek oceny merytorycznej </w:t>
      </w:r>
      <w:r w:rsidR="005A2EE5" w:rsidRPr="00C36A98">
        <w:t xml:space="preserve">może być dopuszczony do zawarcia Umowy we wszystkich </w:t>
      </w:r>
      <w:r w:rsidR="00A34897" w:rsidRPr="00C36A98">
        <w:t>Działaniach</w:t>
      </w:r>
      <w:r w:rsidR="005A2EE5" w:rsidRPr="00C36A98">
        <w:t>, w części z nich albo w żadnym z</w:t>
      </w:r>
      <w:r w:rsidR="001B1E3E" w:rsidRPr="00C36A98">
        <w:t xml:space="preserve"> Działań</w:t>
      </w:r>
      <w:r w:rsidR="005A2EE5" w:rsidRPr="00C36A98">
        <w:t>.</w:t>
      </w:r>
    </w:p>
    <w:p w14:paraId="081F4696" w14:textId="64FA3151" w:rsidR="0A636CA0" w:rsidRPr="00C36A98" w:rsidRDefault="003E7E3E" w:rsidP="00E467D7">
      <w:pPr>
        <w:pStyle w:val="Akapitzlist"/>
        <w:numPr>
          <w:ilvl w:val="0"/>
          <w:numId w:val="10"/>
        </w:numPr>
        <w:ind w:left="284" w:hanging="284"/>
        <w:jc w:val="both"/>
      </w:pPr>
      <w:bookmarkStart w:id="222" w:name="_Ref509229539"/>
      <w:bookmarkStart w:id="223" w:name="_Ref52562003"/>
      <w:bookmarkStart w:id="224" w:name="_Hlk53785407"/>
      <w:r w:rsidRPr="00C36A98">
        <w:t xml:space="preserve">Ocena </w:t>
      </w:r>
      <w:r w:rsidR="00BB37CD" w:rsidRPr="00C36A98">
        <w:t>m</w:t>
      </w:r>
      <w:r w:rsidRPr="00C36A98">
        <w:t xml:space="preserve">erytoryczna jest dokonywana </w:t>
      </w:r>
      <w:r w:rsidR="003645E1" w:rsidRPr="00C36A98">
        <w:t>przez Zespół Oceniający na podstawie informacji zawartych we Wniosku</w:t>
      </w:r>
      <w:r w:rsidR="00FD7E22" w:rsidRPr="00C36A98">
        <w:t xml:space="preserve">, z uwzględnieniem </w:t>
      </w:r>
      <w:r w:rsidR="005CF5CF" w:rsidRPr="00C36A98">
        <w:t>Wymagań</w:t>
      </w:r>
      <w:r w:rsidR="009A26C0" w:rsidRPr="00C36A98">
        <w:t>:</w:t>
      </w:r>
      <w:r w:rsidR="00FD7E22" w:rsidRPr="00C36A98">
        <w:t xml:space="preserve"> </w:t>
      </w:r>
      <w:r w:rsidR="009A26C0" w:rsidRPr="00C36A98">
        <w:t>Konkursowych</w:t>
      </w:r>
      <w:r w:rsidR="00A12C19" w:rsidRPr="00C36A98">
        <w:t xml:space="preserve"> i</w:t>
      </w:r>
      <w:r w:rsidR="009A26C0" w:rsidRPr="00C36A98">
        <w:t xml:space="preserve"> Jakościowych </w:t>
      </w:r>
      <w:r w:rsidR="00FD7E22" w:rsidRPr="00C36A98">
        <w:t xml:space="preserve">określonych w </w:t>
      </w:r>
      <w:r w:rsidR="00A65A55" w:rsidRPr="00C36A98">
        <w:t>Załączni</w:t>
      </w:r>
      <w:r w:rsidR="00FD7E22" w:rsidRPr="00C36A98">
        <w:t>ku nr 1 do Regulaminu i</w:t>
      </w:r>
      <w:r w:rsidR="003645E1" w:rsidRPr="00C36A98">
        <w:t xml:space="preserve"> </w:t>
      </w:r>
      <w:r w:rsidRPr="00C36A98">
        <w:t xml:space="preserve">w oparciu o </w:t>
      </w:r>
      <w:r w:rsidR="00FD7E22" w:rsidRPr="00C36A98">
        <w:t xml:space="preserve">Kryteria i zasady </w:t>
      </w:r>
      <w:r w:rsidR="00834AD7" w:rsidRPr="00C36A98">
        <w:t xml:space="preserve">oceny </w:t>
      </w:r>
      <w:r w:rsidR="00FD7E22" w:rsidRPr="00C36A98">
        <w:t xml:space="preserve">określone w </w:t>
      </w:r>
      <w:r w:rsidR="00A65A55" w:rsidRPr="00C36A98">
        <w:t>Załączni</w:t>
      </w:r>
      <w:r w:rsidR="00FD7E22" w:rsidRPr="00C36A98">
        <w:t>ku nr 5 do Regulaminu</w:t>
      </w:r>
      <w:r w:rsidR="00F57AD5" w:rsidRPr="00C36A98">
        <w:t>.</w:t>
      </w:r>
      <w:bookmarkStart w:id="225" w:name="_Ref509217593"/>
      <w:bookmarkEnd w:id="222"/>
      <w:bookmarkEnd w:id="223"/>
      <w:r w:rsidR="0A636CA0" w:rsidRPr="00C36A98">
        <w:t xml:space="preserve"> </w:t>
      </w:r>
    </w:p>
    <w:bookmarkEnd w:id="224"/>
    <w:p w14:paraId="1B5F8A08" w14:textId="2A329AFF" w:rsidR="0091676B" w:rsidRPr="00C36A98" w:rsidRDefault="0091676B" w:rsidP="00E467D7">
      <w:pPr>
        <w:pStyle w:val="Akapitzlist"/>
        <w:numPr>
          <w:ilvl w:val="0"/>
          <w:numId w:val="10"/>
        </w:numPr>
        <w:ind w:left="284" w:hanging="284"/>
        <w:jc w:val="both"/>
      </w:pPr>
      <w:r w:rsidRPr="00C36A98">
        <w:t xml:space="preserve">Względem oceny merytorycznej Wnioskodawca może zgłosić uwagi zgodnie z </w:t>
      </w:r>
      <w:r w:rsidR="00A65A55" w:rsidRPr="00C36A98">
        <w:t>Rozdział</w:t>
      </w:r>
      <w:r w:rsidRPr="00C36A98">
        <w:t xml:space="preserve">em </w:t>
      </w:r>
      <w:r w:rsidRPr="00C36A98">
        <w:fldChar w:fldCharType="begin"/>
      </w:r>
      <w:r w:rsidRPr="00C36A98">
        <w:instrText xml:space="preserve"> REF _Ref53669257 \r \h  \* MERGEFORMAT </w:instrText>
      </w:r>
      <w:r w:rsidRPr="00C36A98">
        <w:fldChar w:fldCharType="separate"/>
      </w:r>
      <w:r w:rsidR="00AD1446" w:rsidRPr="00C36A98">
        <w:t>VIII</w:t>
      </w:r>
      <w:r w:rsidRPr="00C36A98">
        <w:fldChar w:fldCharType="end"/>
      </w:r>
      <w:r w:rsidRPr="00C36A98">
        <w:t xml:space="preserve">. </w:t>
      </w:r>
    </w:p>
    <w:p w14:paraId="1A7CE380" w14:textId="27118DF5" w:rsidR="0005180C" w:rsidRPr="00C36A98" w:rsidRDefault="0005180C" w:rsidP="00E467D7">
      <w:pPr>
        <w:pStyle w:val="Akapitzlist"/>
        <w:numPr>
          <w:ilvl w:val="0"/>
          <w:numId w:val="10"/>
        </w:numPr>
        <w:ind w:left="284" w:hanging="284"/>
        <w:jc w:val="both"/>
      </w:pPr>
      <w:r w:rsidRPr="00C36A98">
        <w:t xml:space="preserve">Niezależnie od powyższych postanowień, w ramach oceny merytorycznej NCBR </w:t>
      </w:r>
      <w:r w:rsidR="00EA3B94" w:rsidRPr="00C36A98">
        <w:t>jest uprawniony (ale nie zobowiązany)</w:t>
      </w:r>
      <w:r w:rsidR="009543C0" w:rsidRPr="00C36A98">
        <w:t xml:space="preserve"> zlecić badanie tzw. czystości patentowej zgłoszonych Rozwiązań, przez podmiot posiadający specjalistyczne przygotowanie w tym zakresie</w:t>
      </w:r>
      <w:r w:rsidR="000F743B" w:rsidRPr="00C36A98">
        <w:t>. W</w:t>
      </w:r>
      <w:r w:rsidR="009543C0" w:rsidRPr="00C36A98">
        <w:t xml:space="preserve"> razie </w:t>
      </w:r>
      <w:r w:rsidR="006E54E4" w:rsidRPr="00C36A98">
        <w:t xml:space="preserve">ustalenia w wyniku takiego badania, że Rozwiązanie może naruszać prawa własności intelektualnej podmiotów trzecich, </w:t>
      </w:r>
      <w:r w:rsidR="00FA0D6B" w:rsidRPr="00C36A98">
        <w:t>Zespół Oceniający</w:t>
      </w:r>
      <w:r w:rsidR="006E54E4" w:rsidRPr="00C36A98">
        <w:t xml:space="preserve"> zwraca się do Wnioskodawcy o przedstawienie wyjaśnień w terminie nie krótszym niż trzy dni kalendarzowe, po czym ponownie przeprowadza uzupełniającą </w:t>
      </w:r>
      <w:r w:rsidR="000F743B" w:rsidRPr="00C36A98">
        <w:t xml:space="preserve">ocenę tzw. czystości patentowej. Jeśli uzupełniająca ocena wskazana w zdaniu poprzedzającym dalej wykazuje ryzyko naruszenia praw własności intelektualnej podmiotów trzecich, </w:t>
      </w:r>
      <w:r w:rsidR="00FA0D6B" w:rsidRPr="00C36A98">
        <w:t>Zespół Oceniający kieruje taką informację do NCBR, który</w:t>
      </w:r>
      <w:r w:rsidR="000F743B" w:rsidRPr="00C36A98">
        <w:t xml:space="preserve"> może </w:t>
      </w:r>
      <w:r w:rsidR="00FA0D6B" w:rsidRPr="00C36A98">
        <w:t xml:space="preserve">(ale nie musi) </w:t>
      </w:r>
      <w:r w:rsidR="000F743B" w:rsidRPr="00C36A98">
        <w:t>niezależnie od innych postanowień przyznać takiemu Wnioskodawcy Wynik Negatywny.</w:t>
      </w:r>
    </w:p>
    <w:p w14:paraId="469DA20F" w14:textId="767299B2" w:rsidR="001A1939" w:rsidRPr="00C36A98" w:rsidRDefault="001A1939" w:rsidP="00C36A98">
      <w:pPr>
        <w:pStyle w:val="Nagwek2"/>
      </w:pPr>
      <w:bookmarkStart w:id="226" w:name="_Toc53671219"/>
      <w:bookmarkStart w:id="227" w:name="_Toc54726769"/>
      <w:bookmarkStart w:id="228" w:name="_Ref52633658"/>
      <w:bookmarkStart w:id="229" w:name="_Toc53762107"/>
      <w:bookmarkStart w:id="230" w:name="_Toc69201439"/>
      <w:bookmarkStart w:id="231" w:name="_Toc70262464"/>
      <w:bookmarkStart w:id="232" w:name="_Toc72093645"/>
      <w:bookmarkEnd w:id="225"/>
      <w:bookmarkEnd w:id="226"/>
      <w:bookmarkEnd w:id="227"/>
      <w:r w:rsidRPr="00C36A98">
        <w:t>Lista Rankingowa</w:t>
      </w:r>
      <w:bookmarkEnd w:id="228"/>
      <w:bookmarkEnd w:id="229"/>
      <w:bookmarkEnd w:id="230"/>
      <w:bookmarkEnd w:id="231"/>
      <w:bookmarkEnd w:id="232"/>
    </w:p>
    <w:p w14:paraId="5916DE17" w14:textId="13E8502C" w:rsidR="00FB743F" w:rsidRPr="00C36A98" w:rsidRDefault="00FB743F" w:rsidP="00E467D7">
      <w:pPr>
        <w:pStyle w:val="Akapitzlist"/>
        <w:numPr>
          <w:ilvl w:val="0"/>
          <w:numId w:val="34"/>
        </w:numPr>
        <w:ind w:left="284"/>
        <w:jc w:val="both"/>
        <w:rPr>
          <w:rFonts w:eastAsiaTheme="minorEastAsia"/>
          <w:color w:val="000000" w:themeColor="text1"/>
        </w:rPr>
      </w:pPr>
      <w:r w:rsidRPr="00C36A98">
        <w:t xml:space="preserve">Po zakończeniu oceny Wniosku zgodnie z punktami </w:t>
      </w:r>
      <w:r w:rsidR="003C2DB8" w:rsidRPr="00C36A98">
        <w:t xml:space="preserve">od </w:t>
      </w:r>
      <w:r w:rsidRPr="00C36A98">
        <w:fldChar w:fldCharType="begin"/>
      </w:r>
      <w:r w:rsidRPr="00C36A98">
        <w:instrText xml:space="preserve"> REF _Ref54726722 \r \h </w:instrText>
      </w:r>
      <w:r w:rsidR="004E2D42" w:rsidRPr="00C36A98">
        <w:instrText xml:space="preserve"> \* MERGEFORMAT </w:instrText>
      </w:r>
      <w:r w:rsidRPr="00C36A98">
        <w:fldChar w:fldCharType="separate"/>
      </w:r>
      <w:r w:rsidR="00AD1446" w:rsidRPr="00C36A98">
        <w:t>6.2</w:t>
      </w:r>
      <w:r w:rsidRPr="00C36A98">
        <w:fldChar w:fldCharType="end"/>
      </w:r>
      <w:r w:rsidRPr="00C36A98">
        <w:t xml:space="preserve"> do </w:t>
      </w:r>
      <w:r w:rsidRPr="00C36A98">
        <w:fldChar w:fldCharType="begin"/>
      </w:r>
      <w:r w:rsidRPr="00C36A98">
        <w:instrText xml:space="preserve"> REF _Ref52647539 \n \h </w:instrText>
      </w:r>
      <w:r w:rsidR="004E2D42" w:rsidRPr="00C36A98">
        <w:instrText xml:space="preserve"> \* MERGEFORMAT </w:instrText>
      </w:r>
      <w:r w:rsidRPr="00C36A98">
        <w:fldChar w:fldCharType="separate"/>
      </w:r>
      <w:r w:rsidR="00AD1446" w:rsidRPr="00C36A98">
        <w:t>6.4</w:t>
      </w:r>
      <w:r w:rsidRPr="00C36A98">
        <w:fldChar w:fldCharType="end"/>
      </w:r>
      <w:r w:rsidRPr="00C36A98">
        <w:t xml:space="preserve">, Zespół Oceniający sporządza </w:t>
      </w:r>
      <w:r w:rsidR="000C40FF" w:rsidRPr="00C36A98">
        <w:t xml:space="preserve">raport z oceny Wniosku uzasadniający </w:t>
      </w:r>
      <w:r w:rsidR="000C40FF" w:rsidRPr="00C36A98">
        <w:rPr>
          <w:color w:val="000000" w:themeColor="text1"/>
        </w:rPr>
        <w:t>przyznane punkty. Raport zawiera uzasadnienie przyjętej punktacji w każdym z ocenianych Kryteriów oceny Wniosków.</w:t>
      </w:r>
      <w:r w:rsidR="6C81A029" w:rsidRPr="00C36A98">
        <w:rPr>
          <w:color w:val="000000" w:themeColor="text1"/>
        </w:rPr>
        <w:t xml:space="preserve"> </w:t>
      </w:r>
      <w:r w:rsidR="4E10D0BF" w:rsidRPr="00C36A98">
        <w:rPr>
          <w:rFonts w:ascii="Calibri" w:eastAsia="Calibri" w:hAnsi="Calibri" w:cs="Calibri"/>
          <w:color w:val="000000" w:themeColor="text1"/>
        </w:rPr>
        <w:t>Raporty niezwłocznie po sporządzeniu i przed publikacją Listy Rankingowej są przekazywane Wnioskodawcom.</w:t>
      </w:r>
    </w:p>
    <w:p w14:paraId="72FCF79E" w14:textId="11295FD7" w:rsidR="00547981" w:rsidRPr="00C36A98" w:rsidRDefault="00221377" w:rsidP="00E467D7">
      <w:pPr>
        <w:pStyle w:val="Akapitzlist"/>
        <w:numPr>
          <w:ilvl w:val="0"/>
          <w:numId w:val="34"/>
        </w:numPr>
        <w:ind w:left="284"/>
        <w:jc w:val="both"/>
        <w:rPr>
          <w:rFonts w:eastAsiaTheme="minorEastAsia"/>
        </w:rPr>
      </w:pPr>
      <w:r w:rsidRPr="00C36A98">
        <w:rPr>
          <w:color w:val="000000" w:themeColor="text1"/>
        </w:rPr>
        <w:t>P</w:t>
      </w:r>
      <w:r w:rsidR="001925EC" w:rsidRPr="00C36A98">
        <w:rPr>
          <w:color w:val="000000" w:themeColor="text1"/>
        </w:rPr>
        <w:t>o ustaleniu wyników dla wszystkich Wniosków</w:t>
      </w:r>
      <w:r w:rsidR="00232426" w:rsidRPr="00C36A98">
        <w:rPr>
          <w:color w:val="000000" w:themeColor="text1"/>
        </w:rPr>
        <w:t xml:space="preserve"> w danym </w:t>
      </w:r>
      <w:r w:rsidR="00A34897" w:rsidRPr="00C36A98">
        <w:rPr>
          <w:color w:val="000000" w:themeColor="text1"/>
        </w:rPr>
        <w:t>Działaniu</w:t>
      </w:r>
      <w:r w:rsidR="00232426" w:rsidRPr="00C36A98">
        <w:rPr>
          <w:color w:val="000000" w:themeColor="text1"/>
        </w:rPr>
        <w:t xml:space="preserve"> </w:t>
      </w:r>
      <w:r w:rsidR="00525C19" w:rsidRPr="00C36A98">
        <w:rPr>
          <w:color w:val="000000" w:themeColor="text1"/>
        </w:rPr>
        <w:t xml:space="preserve">zgodnie z punktami od </w:t>
      </w:r>
      <w:r w:rsidR="00D15DB4" w:rsidRPr="00C36A98">
        <w:rPr>
          <w:color w:val="000000" w:themeColor="text1"/>
        </w:rPr>
        <w:fldChar w:fldCharType="begin"/>
      </w:r>
      <w:r w:rsidR="00D15DB4" w:rsidRPr="00C36A98">
        <w:rPr>
          <w:color w:val="000000" w:themeColor="text1"/>
        </w:rPr>
        <w:instrText xml:space="preserve"> REF _Ref54726722 \r \h </w:instrText>
      </w:r>
      <w:r w:rsidR="004E2D42" w:rsidRPr="00C36A98">
        <w:rPr>
          <w:color w:val="000000" w:themeColor="text1"/>
        </w:rPr>
        <w:instrText xml:space="preserve"> \* MERGEFORMAT </w:instrText>
      </w:r>
      <w:r w:rsidR="00D15DB4" w:rsidRPr="00C36A98">
        <w:rPr>
          <w:color w:val="000000" w:themeColor="text1"/>
        </w:rPr>
      </w:r>
      <w:r w:rsidR="00D15DB4" w:rsidRPr="00C36A98">
        <w:rPr>
          <w:color w:val="000000" w:themeColor="text1"/>
        </w:rPr>
        <w:fldChar w:fldCharType="separate"/>
      </w:r>
      <w:r w:rsidR="00AD1446" w:rsidRPr="00C36A98">
        <w:rPr>
          <w:color w:val="000000" w:themeColor="text1"/>
        </w:rPr>
        <w:t>6.2</w:t>
      </w:r>
      <w:r w:rsidR="00D15DB4" w:rsidRPr="00C36A98">
        <w:rPr>
          <w:color w:val="000000" w:themeColor="text1"/>
        </w:rPr>
        <w:fldChar w:fldCharType="end"/>
      </w:r>
      <w:r w:rsidR="00525C19" w:rsidRPr="00C36A98">
        <w:rPr>
          <w:color w:val="000000" w:themeColor="text1"/>
        </w:rPr>
        <w:t xml:space="preserve"> do </w:t>
      </w:r>
      <w:r w:rsidR="00D15DB4" w:rsidRPr="00C36A98">
        <w:rPr>
          <w:color w:val="000000" w:themeColor="text1"/>
        </w:rPr>
        <w:fldChar w:fldCharType="begin"/>
      </w:r>
      <w:r w:rsidR="00D15DB4" w:rsidRPr="00C36A98">
        <w:rPr>
          <w:color w:val="000000" w:themeColor="text1"/>
        </w:rPr>
        <w:instrText xml:space="preserve"> REF _Ref52647539 \n \h </w:instrText>
      </w:r>
      <w:r w:rsidR="004E2D42" w:rsidRPr="00C36A98">
        <w:rPr>
          <w:color w:val="000000" w:themeColor="text1"/>
        </w:rPr>
        <w:instrText xml:space="preserve"> \* MERGEFORMAT </w:instrText>
      </w:r>
      <w:r w:rsidR="00D15DB4" w:rsidRPr="00C36A98">
        <w:rPr>
          <w:color w:val="000000" w:themeColor="text1"/>
        </w:rPr>
      </w:r>
      <w:r w:rsidR="00D15DB4" w:rsidRPr="00C36A98">
        <w:rPr>
          <w:color w:val="000000" w:themeColor="text1"/>
        </w:rPr>
        <w:fldChar w:fldCharType="separate"/>
      </w:r>
      <w:r w:rsidR="00AD1446" w:rsidRPr="00C36A98">
        <w:rPr>
          <w:color w:val="000000" w:themeColor="text1"/>
        </w:rPr>
        <w:t>6.4</w:t>
      </w:r>
      <w:r w:rsidR="00D15DB4" w:rsidRPr="00C36A98">
        <w:rPr>
          <w:color w:val="000000" w:themeColor="text1"/>
        </w:rPr>
        <w:fldChar w:fldCharType="end"/>
      </w:r>
      <w:r w:rsidR="2B85E3A2" w:rsidRPr="00C36A98">
        <w:rPr>
          <w:rFonts w:ascii="Calibri" w:eastAsia="Calibri" w:hAnsi="Calibri" w:cs="Calibri"/>
          <w:color w:val="000000" w:themeColor="text1"/>
        </w:rPr>
        <w:t xml:space="preserve"> oraz po bezskutecznym upływie terminu na wniesienie albo </w:t>
      </w:r>
      <w:r w:rsidR="4D6B667D" w:rsidRPr="00C36A98">
        <w:rPr>
          <w:rFonts w:ascii="Calibri" w:eastAsia="Calibri" w:hAnsi="Calibri" w:cs="Calibri"/>
          <w:color w:val="000000" w:themeColor="text1"/>
        </w:rPr>
        <w:t xml:space="preserve">po </w:t>
      </w:r>
      <w:r w:rsidR="2B85E3A2" w:rsidRPr="00C36A98">
        <w:rPr>
          <w:rFonts w:ascii="Calibri" w:eastAsia="Calibri" w:hAnsi="Calibri" w:cs="Calibri"/>
          <w:color w:val="000000" w:themeColor="text1"/>
        </w:rPr>
        <w:t xml:space="preserve">rozpoznaniu wszystkich uwag </w:t>
      </w:r>
      <w:r w:rsidR="78DABE1C" w:rsidRPr="00C36A98">
        <w:rPr>
          <w:rFonts w:ascii="Calibri" w:eastAsia="Calibri" w:hAnsi="Calibri" w:cs="Calibri"/>
          <w:color w:val="000000" w:themeColor="text1"/>
        </w:rPr>
        <w:t xml:space="preserve">w danym </w:t>
      </w:r>
      <w:r w:rsidR="00A34897" w:rsidRPr="00C36A98">
        <w:rPr>
          <w:rFonts w:ascii="Calibri" w:eastAsia="Calibri" w:hAnsi="Calibri" w:cs="Calibri"/>
          <w:color w:val="000000" w:themeColor="text1"/>
        </w:rPr>
        <w:t>Działaniu</w:t>
      </w:r>
      <w:r w:rsidR="78DABE1C" w:rsidRPr="00C36A98">
        <w:rPr>
          <w:rFonts w:ascii="Calibri" w:eastAsia="Calibri" w:hAnsi="Calibri" w:cs="Calibri"/>
          <w:color w:val="000000" w:themeColor="text1"/>
        </w:rPr>
        <w:t xml:space="preserve"> </w:t>
      </w:r>
      <w:r w:rsidR="2B85E3A2" w:rsidRPr="00C36A98">
        <w:rPr>
          <w:rFonts w:ascii="Calibri" w:eastAsia="Calibri" w:hAnsi="Calibri" w:cs="Calibri"/>
          <w:color w:val="000000" w:themeColor="text1"/>
        </w:rPr>
        <w:t xml:space="preserve">zgodnie z </w:t>
      </w:r>
      <w:r w:rsidR="00A65A55" w:rsidRPr="00C36A98">
        <w:rPr>
          <w:rFonts w:ascii="Calibri" w:eastAsia="Calibri" w:hAnsi="Calibri" w:cs="Calibri"/>
          <w:color w:val="000000" w:themeColor="text1"/>
        </w:rPr>
        <w:t>Rozdział</w:t>
      </w:r>
      <w:r w:rsidR="2B85E3A2" w:rsidRPr="00C36A98">
        <w:rPr>
          <w:rFonts w:ascii="Calibri" w:eastAsia="Calibri" w:hAnsi="Calibri" w:cs="Calibri"/>
          <w:color w:val="000000" w:themeColor="text1"/>
        </w:rPr>
        <w:t>em VIII.</w:t>
      </w:r>
      <w:r w:rsidR="001925EC" w:rsidRPr="00C36A98">
        <w:rPr>
          <w:color w:val="000000" w:themeColor="text1"/>
        </w:rPr>
        <w:t>, Zespół O</w:t>
      </w:r>
      <w:r w:rsidR="00B0731D" w:rsidRPr="00C36A98">
        <w:rPr>
          <w:color w:val="000000" w:themeColor="text1"/>
        </w:rPr>
        <w:t xml:space="preserve">ceniający </w:t>
      </w:r>
      <w:r w:rsidR="001925EC" w:rsidRPr="00C36A98">
        <w:rPr>
          <w:color w:val="000000" w:themeColor="text1"/>
        </w:rPr>
        <w:t xml:space="preserve">tworzy </w:t>
      </w:r>
      <w:r w:rsidR="001D1FB2" w:rsidRPr="00C36A98">
        <w:rPr>
          <w:color w:val="000000" w:themeColor="text1"/>
        </w:rPr>
        <w:t xml:space="preserve">odrębnie dla każdego </w:t>
      </w:r>
      <w:r w:rsidR="001B1E3E" w:rsidRPr="00C36A98">
        <w:rPr>
          <w:color w:val="000000" w:themeColor="text1"/>
        </w:rPr>
        <w:t>Działania</w:t>
      </w:r>
      <w:r w:rsidR="001925EC" w:rsidRPr="00C36A98">
        <w:rPr>
          <w:color w:val="000000" w:themeColor="text1"/>
        </w:rPr>
        <w:t xml:space="preserve"> Listę Rankingową dla wszystkich Wnios</w:t>
      </w:r>
      <w:r w:rsidR="00547981" w:rsidRPr="00C36A98">
        <w:rPr>
          <w:color w:val="000000" w:themeColor="text1"/>
        </w:rPr>
        <w:t xml:space="preserve">ków, które </w:t>
      </w:r>
      <w:r w:rsidR="00525C19" w:rsidRPr="00C36A98">
        <w:rPr>
          <w:color w:val="000000" w:themeColor="text1"/>
        </w:rPr>
        <w:t>nie podlegały odrzuceniu</w:t>
      </w:r>
      <w:r w:rsidR="001925EC" w:rsidRPr="00C36A98">
        <w:rPr>
          <w:color w:val="000000" w:themeColor="text1"/>
        </w:rPr>
        <w:t>. W</w:t>
      </w:r>
      <w:r w:rsidR="00E37D9E" w:rsidRPr="00C36A98">
        <w:rPr>
          <w:color w:val="000000" w:themeColor="text1"/>
        </w:rPr>
        <w:t> </w:t>
      </w:r>
      <w:r w:rsidR="001925EC" w:rsidRPr="00C36A98">
        <w:rPr>
          <w:color w:val="000000" w:themeColor="text1"/>
        </w:rPr>
        <w:t xml:space="preserve">ramach Listy Rankingowej Zespół </w:t>
      </w:r>
      <w:r w:rsidR="001925EC" w:rsidRPr="00C36A98">
        <w:t>O</w:t>
      </w:r>
      <w:r w:rsidR="002411E1" w:rsidRPr="00C36A98">
        <w:t>ceniający</w:t>
      </w:r>
      <w:r w:rsidR="001925EC" w:rsidRPr="00C36A98">
        <w:t xml:space="preserve"> </w:t>
      </w:r>
      <w:r w:rsidR="00366DF4" w:rsidRPr="00C36A98">
        <w:t xml:space="preserve">szereguje </w:t>
      </w:r>
      <w:r w:rsidR="00707C67" w:rsidRPr="00C36A98">
        <w:t xml:space="preserve">Wnioski wedle </w:t>
      </w:r>
      <w:r w:rsidR="001925EC" w:rsidRPr="00C36A98">
        <w:t>wynik</w:t>
      </w:r>
      <w:r w:rsidR="00707C67" w:rsidRPr="00C36A98">
        <w:t>ów</w:t>
      </w:r>
      <w:r w:rsidR="001925EC" w:rsidRPr="00C36A98">
        <w:t xml:space="preserve"> oceny merytorycznej </w:t>
      </w:r>
      <w:r w:rsidR="003346B5" w:rsidRPr="00C36A98">
        <w:t xml:space="preserve">Wniosków </w:t>
      </w:r>
      <w:r w:rsidR="001925EC" w:rsidRPr="00C36A98">
        <w:t>od najwyższego, do najniższego</w:t>
      </w:r>
      <w:r w:rsidR="00232426" w:rsidRPr="00C36A98">
        <w:t>, wedle uzyskanych punktów</w:t>
      </w:r>
      <w:r w:rsidR="001925EC" w:rsidRPr="00C36A98">
        <w:t xml:space="preserve">. </w:t>
      </w:r>
      <w:r w:rsidR="005318B1" w:rsidRPr="00C36A98">
        <w:t xml:space="preserve">Jeżeli w ramach oceny merytorycznej dwa Wnioski uzyskały </w:t>
      </w:r>
      <w:r w:rsidR="003754C4" w:rsidRPr="00C36A98">
        <w:t xml:space="preserve">taką samą sumaryczną liczbę punktów w ramach wszystkich </w:t>
      </w:r>
      <w:r w:rsidR="35125926" w:rsidRPr="00C36A98">
        <w:t>K</w:t>
      </w:r>
      <w:r w:rsidR="003754C4" w:rsidRPr="00C36A98">
        <w:t>ryteriów</w:t>
      </w:r>
      <w:r w:rsidR="005318B1" w:rsidRPr="00C36A98">
        <w:t>, w</w:t>
      </w:r>
      <w:r w:rsidR="00E37D9E" w:rsidRPr="00C36A98">
        <w:t> </w:t>
      </w:r>
      <w:r w:rsidR="005318B1" w:rsidRPr="00C36A98">
        <w:t xml:space="preserve">ramach Listy Rankingowej zajmują one kolejne miejsca, przy czym </w:t>
      </w:r>
      <w:r w:rsidR="00547981" w:rsidRPr="00C36A98">
        <w:t xml:space="preserve">o pierwszeństwie decydować </w:t>
      </w:r>
      <w:r w:rsidR="00A45B9E" w:rsidRPr="00C36A98">
        <w:t>będą zasady określone w Załączniku nr 5 do Regulaminu</w:t>
      </w:r>
      <w:r w:rsidR="001D1FB2" w:rsidRPr="00C36A98">
        <w:t>.</w:t>
      </w:r>
    </w:p>
    <w:p w14:paraId="6DB459C3" w14:textId="77777777" w:rsidR="001925EC" w:rsidRPr="00C36A98" w:rsidRDefault="001925EC" w:rsidP="00E467D7">
      <w:pPr>
        <w:pStyle w:val="Akapitzlist"/>
        <w:numPr>
          <w:ilvl w:val="0"/>
          <w:numId w:val="34"/>
        </w:numPr>
        <w:ind w:left="284" w:hanging="284"/>
        <w:jc w:val="both"/>
      </w:pPr>
      <w:r w:rsidRPr="00C36A98">
        <w:t>Lista Rankingowa wyszczególnia:</w:t>
      </w:r>
    </w:p>
    <w:p w14:paraId="6F44AB30" w14:textId="06E423BB" w:rsidR="001D1FB2" w:rsidRPr="00C36A98" w:rsidRDefault="001D1FB2" w:rsidP="002F02B4">
      <w:pPr>
        <w:pStyle w:val="Akapitzlist"/>
        <w:numPr>
          <w:ilvl w:val="1"/>
          <w:numId w:val="34"/>
        </w:numPr>
        <w:ind w:left="851"/>
        <w:jc w:val="both"/>
      </w:pPr>
      <w:r w:rsidRPr="00C36A98">
        <w:t xml:space="preserve">określenie </w:t>
      </w:r>
      <w:r w:rsidR="001B1E3E" w:rsidRPr="00C36A98">
        <w:t>Działania</w:t>
      </w:r>
      <w:r w:rsidRPr="00C36A98">
        <w:t>, którego dotyczy,</w:t>
      </w:r>
    </w:p>
    <w:p w14:paraId="3AE4874D" w14:textId="0181F8B2" w:rsidR="007833A4" w:rsidRPr="00C36A98" w:rsidRDefault="00395C4C" w:rsidP="00E467D7">
      <w:pPr>
        <w:pStyle w:val="Akapitzlist"/>
        <w:numPr>
          <w:ilvl w:val="1"/>
          <w:numId w:val="34"/>
        </w:numPr>
        <w:ind w:left="851"/>
        <w:jc w:val="both"/>
      </w:pPr>
      <w:r w:rsidRPr="00C36A98">
        <w:t xml:space="preserve">nazwę </w:t>
      </w:r>
      <w:r w:rsidR="001D43B2" w:rsidRPr="00C36A98">
        <w:t xml:space="preserve">danego </w:t>
      </w:r>
      <w:r w:rsidR="00066E60" w:rsidRPr="00C36A98">
        <w:t>Rozwiązania</w:t>
      </w:r>
      <w:r w:rsidR="007833A4" w:rsidRPr="00C36A98">
        <w:t>,</w:t>
      </w:r>
    </w:p>
    <w:p w14:paraId="6C275961" w14:textId="6BAF807D" w:rsidR="001925EC" w:rsidRPr="00C36A98" w:rsidRDefault="001925EC" w:rsidP="00E467D7">
      <w:pPr>
        <w:pStyle w:val="Akapitzlist"/>
        <w:numPr>
          <w:ilvl w:val="1"/>
          <w:numId w:val="34"/>
        </w:numPr>
        <w:ind w:left="851"/>
        <w:jc w:val="both"/>
      </w:pPr>
      <w:r w:rsidRPr="00C36A98">
        <w:t xml:space="preserve">nazwę </w:t>
      </w:r>
      <w:r w:rsidR="001D43B2" w:rsidRPr="00C36A98">
        <w:t xml:space="preserve">danego </w:t>
      </w:r>
      <w:r w:rsidRPr="00C36A98">
        <w:t>Wnioskodawcy,</w:t>
      </w:r>
    </w:p>
    <w:p w14:paraId="3C9CD839" w14:textId="7ACE1C24" w:rsidR="001925EC" w:rsidRPr="00C36A98" w:rsidRDefault="00AE333E" w:rsidP="00E467D7">
      <w:pPr>
        <w:pStyle w:val="Akapitzlist"/>
        <w:numPr>
          <w:ilvl w:val="1"/>
          <w:numId w:val="34"/>
        </w:numPr>
        <w:ind w:left="851"/>
        <w:jc w:val="both"/>
      </w:pPr>
      <w:r w:rsidRPr="00C36A98">
        <w:t xml:space="preserve">wynik łączny </w:t>
      </w:r>
      <w:r w:rsidR="00BB37CD" w:rsidRPr="00C36A98">
        <w:t>o</w:t>
      </w:r>
      <w:r w:rsidRPr="00C36A98">
        <w:t xml:space="preserve">ceny </w:t>
      </w:r>
      <w:r w:rsidR="00BB37CD" w:rsidRPr="00C36A98">
        <w:t>m</w:t>
      </w:r>
      <w:r w:rsidR="001925EC" w:rsidRPr="00C36A98">
        <w:t>erytorycznej Wniosku</w:t>
      </w:r>
      <w:r w:rsidR="009A522A" w:rsidRPr="00C36A98">
        <w:t xml:space="preserve"> w danym </w:t>
      </w:r>
      <w:r w:rsidR="00A34897" w:rsidRPr="00C36A98">
        <w:t>Działaniu</w:t>
      </w:r>
      <w:r w:rsidR="001925EC" w:rsidRPr="00C36A98">
        <w:t>,</w:t>
      </w:r>
    </w:p>
    <w:p w14:paraId="75937772" w14:textId="3B423A7E" w:rsidR="535163BE" w:rsidRPr="00C36A98" w:rsidRDefault="535163BE" w:rsidP="00E467D7">
      <w:pPr>
        <w:pStyle w:val="Akapitzlist"/>
        <w:numPr>
          <w:ilvl w:val="1"/>
          <w:numId w:val="34"/>
        </w:numPr>
        <w:ind w:left="851"/>
        <w:jc w:val="both"/>
      </w:pPr>
      <w:r w:rsidRPr="00C36A98">
        <w:t>wartości parametrów w zakresie Wymagań Konkursowych,</w:t>
      </w:r>
    </w:p>
    <w:p w14:paraId="681FD174" w14:textId="269D64F9" w:rsidR="00395C4C" w:rsidRPr="00C36A98" w:rsidRDefault="001925EC" w:rsidP="00E467D7">
      <w:pPr>
        <w:pStyle w:val="Akapitzlist"/>
        <w:numPr>
          <w:ilvl w:val="1"/>
          <w:numId w:val="34"/>
        </w:numPr>
        <w:ind w:left="851"/>
        <w:jc w:val="both"/>
      </w:pPr>
      <w:r w:rsidRPr="00C36A98">
        <w:t xml:space="preserve">wynagrodzenie </w:t>
      </w:r>
      <w:r w:rsidR="00A655DA" w:rsidRPr="00C36A98">
        <w:t xml:space="preserve">oferowane przez </w:t>
      </w:r>
      <w:r w:rsidR="00D15DB4" w:rsidRPr="00C36A98">
        <w:t>Wnioskodawcę</w:t>
      </w:r>
      <w:r w:rsidRPr="00C36A98">
        <w:t xml:space="preserve"> za </w:t>
      </w:r>
      <w:r w:rsidR="00695F02" w:rsidRPr="00C36A98">
        <w:t>realizację Umowy</w:t>
      </w:r>
      <w:r w:rsidR="00CC1712" w:rsidRPr="00C36A98">
        <w:t xml:space="preserve"> w </w:t>
      </w:r>
      <w:r w:rsidR="001D43B2" w:rsidRPr="00C36A98">
        <w:t xml:space="preserve">danym </w:t>
      </w:r>
      <w:r w:rsidR="00A34897" w:rsidRPr="00C36A98">
        <w:t>Działaniu</w:t>
      </w:r>
      <w:r w:rsidR="001D43B2" w:rsidRPr="00C36A98">
        <w:t xml:space="preserve"> </w:t>
      </w:r>
      <w:r w:rsidR="00CC1712" w:rsidRPr="00C36A98">
        <w:t>w podziale na Etapy</w:t>
      </w:r>
      <w:r w:rsidR="00395C4C" w:rsidRPr="00C36A98">
        <w:t>,</w:t>
      </w:r>
      <w:r w:rsidR="00324423" w:rsidRPr="00C36A98">
        <w:t xml:space="preserve"> z zastrzeżeniem ust. </w:t>
      </w:r>
      <w:r w:rsidR="00A45B9E" w:rsidRPr="00C36A98">
        <w:t>6</w:t>
      </w:r>
      <w:r w:rsidR="00324423" w:rsidRPr="00C36A98">
        <w:t>,</w:t>
      </w:r>
    </w:p>
    <w:p w14:paraId="3D5D604F" w14:textId="0954DC14" w:rsidR="004B5106" w:rsidRPr="00C36A98" w:rsidRDefault="2B7E909E" w:rsidP="00E467D7">
      <w:pPr>
        <w:pStyle w:val="Akapitzlist"/>
        <w:numPr>
          <w:ilvl w:val="1"/>
          <w:numId w:val="34"/>
        </w:numPr>
        <w:ind w:left="851"/>
        <w:jc w:val="both"/>
      </w:pPr>
      <w:r w:rsidRPr="00C36A98">
        <w:t xml:space="preserve">informację o </w:t>
      </w:r>
      <w:r w:rsidR="638FF231" w:rsidRPr="00C36A98">
        <w:t>dopuszczeniu (rekomendowaniu)</w:t>
      </w:r>
      <w:r w:rsidRPr="00C36A98">
        <w:t xml:space="preserve"> </w:t>
      </w:r>
      <w:r w:rsidR="00395C4C" w:rsidRPr="00C36A98">
        <w:t>Wnios</w:t>
      </w:r>
      <w:r w:rsidR="00931A35" w:rsidRPr="00C36A98">
        <w:t>k</w:t>
      </w:r>
      <w:r w:rsidR="47829793" w:rsidRPr="00C36A98">
        <w:t>u</w:t>
      </w:r>
      <w:r w:rsidR="00395C4C" w:rsidRPr="00C36A98">
        <w:t xml:space="preserve"> do zawarcia Umowy</w:t>
      </w:r>
      <w:r w:rsidR="009A522A" w:rsidRPr="00C36A98">
        <w:t xml:space="preserve"> w danym </w:t>
      </w:r>
      <w:r w:rsidR="00A34897" w:rsidRPr="00C36A98">
        <w:t>Działaniu</w:t>
      </w:r>
      <w:r w:rsidR="004B5106" w:rsidRPr="00C36A98">
        <w:t>,</w:t>
      </w:r>
    </w:p>
    <w:p w14:paraId="3022BF30" w14:textId="5F2809CE" w:rsidR="00117969" w:rsidRPr="00C36A98" w:rsidRDefault="00117969" w:rsidP="00E467D7">
      <w:pPr>
        <w:pStyle w:val="Akapitzlist"/>
        <w:numPr>
          <w:ilvl w:val="1"/>
          <w:numId w:val="34"/>
        </w:numPr>
        <w:ind w:left="851"/>
        <w:jc w:val="both"/>
      </w:pPr>
      <w:r w:rsidRPr="00C36A98">
        <w:t>ewentualnie: informację o odrzuceniu Wniosku,</w:t>
      </w:r>
    </w:p>
    <w:p w14:paraId="12F6A606" w14:textId="3134C7CD" w:rsidR="00687066" w:rsidRPr="00C36A98" w:rsidRDefault="00687066" w:rsidP="00E467D7">
      <w:pPr>
        <w:pStyle w:val="Akapitzlist"/>
        <w:numPr>
          <w:ilvl w:val="1"/>
          <w:numId w:val="34"/>
        </w:numPr>
        <w:ind w:left="851"/>
        <w:jc w:val="both"/>
      </w:pPr>
      <w:r w:rsidRPr="00C36A98">
        <w:lastRenderedPageBreak/>
        <w:t xml:space="preserve">Informację, czy Wnioskodawca zdecydował się na </w:t>
      </w:r>
      <w:r w:rsidR="002512C3" w:rsidRPr="00C36A98">
        <w:t>współpracę</w:t>
      </w:r>
      <w:r w:rsidR="005F197F" w:rsidRPr="00C36A98">
        <w:t xml:space="preserve"> w </w:t>
      </w:r>
      <w:r w:rsidR="002512C3" w:rsidRPr="00C36A98">
        <w:t>ramach Synergii</w:t>
      </w:r>
      <w:r w:rsidR="005F197F" w:rsidRPr="00C36A98">
        <w:t xml:space="preserve"> oraz </w:t>
      </w:r>
      <w:r w:rsidR="002512C3" w:rsidRPr="00C36A98">
        <w:t>wskazanie podmiotu, z jakim zadeklarował taką współpracę</w:t>
      </w:r>
      <w:r w:rsidRPr="00C36A98">
        <w:t>.</w:t>
      </w:r>
    </w:p>
    <w:p w14:paraId="0A0C8D53" w14:textId="088AF7B6" w:rsidR="009A522A" w:rsidRPr="00C36A98" w:rsidRDefault="009A522A" w:rsidP="00E467D7">
      <w:pPr>
        <w:pStyle w:val="Akapitzlist"/>
        <w:numPr>
          <w:ilvl w:val="0"/>
          <w:numId w:val="34"/>
        </w:numPr>
        <w:ind w:left="284" w:hanging="284"/>
        <w:jc w:val="both"/>
      </w:pPr>
      <w:bookmarkStart w:id="233" w:name="_Ref59121324"/>
      <w:bookmarkStart w:id="234" w:name="_Ref509229444"/>
      <w:r w:rsidRPr="00C36A98">
        <w:t xml:space="preserve">Wynik </w:t>
      </w:r>
      <w:r w:rsidR="008711AF" w:rsidRPr="00C36A98">
        <w:t>P</w:t>
      </w:r>
      <w:r w:rsidRPr="00C36A98">
        <w:t xml:space="preserve">ozytywny skutkujący dopuszczeniem do zawarcia Umowy, w ramach każdego </w:t>
      </w:r>
      <w:r w:rsidR="001B1E3E" w:rsidRPr="00C36A98">
        <w:t>Działania</w:t>
      </w:r>
      <w:r w:rsidRPr="00C36A98">
        <w:t xml:space="preserve">, przyznaje się tym Wnioskodawcom, którzy uzyskali kolejno </w:t>
      </w:r>
      <w:r w:rsidR="006917F0" w:rsidRPr="00C36A98">
        <w:t xml:space="preserve">nie więcej niż </w:t>
      </w:r>
      <w:r w:rsidR="00927606" w:rsidRPr="00C36A98">
        <w:t>trzy</w:t>
      </w:r>
      <w:r w:rsidR="002426D8" w:rsidRPr="00C36A98">
        <w:t xml:space="preserve"> </w:t>
      </w:r>
      <w:r w:rsidRPr="00C36A98">
        <w:t xml:space="preserve">najwyższe wyniki z oceny merytorycznej w ramach danego </w:t>
      </w:r>
      <w:r w:rsidR="001B1E3E" w:rsidRPr="00C36A98">
        <w:t>Działania</w:t>
      </w:r>
      <w:r w:rsidRPr="00C36A98">
        <w:t>.</w:t>
      </w:r>
      <w:r w:rsidR="006917F0" w:rsidRPr="00C36A98">
        <w:t xml:space="preserve"> Pozostałym Wnioskodawcom w zakresie określonego </w:t>
      </w:r>
      <w:r w:rsidR="001B1E3E" w:rsidRPr="00C36A98">
        <w:t>Działania</w:t>
      </w:r>
      <w:r w:rsidR="006917F0" w:rsidRPr="00C36A98">
        <w:t xml:space="preserve"> przyznaje się </w:t>
      </w:r>
      <w:r w:rsidR="008711AF" w:rsidRPr="00C36A98">
        <w:t>W</w:t>
      </w:r>
      <w:r w:rsidR="006917F0" w:rsidRPr="00C36A98">
        <w:t xml:space="preserve">ynik </w:t>
      </w:r>
      <w:r w:rsidR="008711AF" w:rsidRPr="00C36A98">
        <w:t>N</w:t>
      </w:r>
      <w:r w:rsidR="006917F0" w:rsidRPr="00C36A98">
        <w:t>egatywny.</w:t>
      </w:r>
      <w:bookmarkEnd w:id="233"/>
    </w:p>
    <w:bookmarkEnd w:id="234"/>
    <w:p w14:paraId="40DB4476" w14:textId="661EEA97" w:rsidR="00582A5F" w:rsidRPr="00C36A98" w:rsidRDefault="00582A5F" w:rsidP="00E467D7">
      <w:pPr>
        <w:pStyle w:val="Akapitzlist"/>
        <w:numPr>
          <w:ilvl w:val="0"/>
          <w:numId w:val="34"/>
        </w:numPr>
        <w:ind w:left="284" w:hanging="284"/>
        <w:jc w:val="both"/>
      </w:pPr>
      <w:r w:rsidRPr="00C36A98">
        <w:rPr>
          <w:color w:val="000000" w:themeColor="text1"/>
        </w:rPr>
        <w:t xml:space="preserve">Po </w:t>
      </w:r>
      <w:r w:rsidR="001D43B2" w:rsidRPr="00C36A98">
        <w:rPr>
          <w:color w:val="000000" w:themeColor="text1"/>
        </w:rPr>
        <w:t xml:space="preserve">sporządzeniu </w:t>
      </w:r>
      <w:r w:rsidRPr="00C36A98">
        <w:rPr>
          <w:color w:val="000000" w:themeColor="text1"/>
        </w:rPr>
        <w:t xml:space="preserve">Listy Rankingowej </w:t>
      </w:r>
      <w:r w:rsidR="001D43B2" w:rsidRPr="00C36A98">
        <w:rPr>
          <w:color w:val="000000" w:themeColor="text1"/>
        </w:rPr>
        <w:t>zgodnie z ustępami poprzedzającymi Centrum</w:t>
      </w:r>
      <w:r w:rsidRPr="00C36A98">
        <w:rPr>
          <w:color w:val="000000" w:themeColor="text1"/>
        </w:rPr>
        <w:t xml:space="preserve"> publikuje Listę Rankingową na</w:t>
      </w:r>
      <w:r w:rsidR="009F2265" w:rsidRPr="00C36A98">
        <w:rPr>
          <w:color w:val="000000" w:themeColor="text1"/>
        </w:rPr>
        <w:t xml:space="preserve"> </w:t>
      </w:r>
      <w:r w:rsidRPr="00C36A98">
        <w:rPr>
          <w:color w:val="000000" w:themeColor="text1"/>
        </w:rPr>
        <w:t xml:space="preserve">Stronie internetowej </w:t>
      </w:r>
      <w:r w:rsidRPr="00C36A98">
        <w:t>Centrum oraz przesyła Wnioskodawcom elektroniczne powiadomienie o</w:t>
      </w:r>
      <w:r w:rsidR="008D227C" w:rsidRPr="00C36A98">
        <w:t> </w:t>
      </w:r>
      <w:r w:rsidRPr="00C36A98">
        <w:t xml:space="preserve">publikacji </w:t>
      </w:r>
      <w:r w:rsidR="00297ECF" w:rsidRPr="00C36A98">
        <w:t xml:space="preserve">odpowiedniej </w:t>
      </w:r>
      <w:r w:rsidRPr="00C36A98">
        <w:t>Listy Rankingowej.</w:t>
      </w:r>
    </w:p>
    <w:p w14:paraId="4B1A987E" w14:textId="0A8DA076" w:rsidR="00324423" w:rsidRPr="00C36A98" w:rsidRDefault="00324423" w:rsidP="00E467D7">
      <w:pPr>
        <w:pStyle w:val="Akapitzlist"/>
        <w:numPr>
          <w:ilvl w:val="0"/>
          <w:numId w:val="34"/>
        </w:numPr>
        <w:ind w:left="284" w:hanging="284"/>
        <w:jc w:val="both"/>
      </w:pPr>
      <w:bookmarkStart w:id="235" w:name="_Ref61277589"/>
      <w:r w:rsidRPr="00C36A98">
        <w:t xml:space="preserve">NCBR może odroczyć ujawnienie w ramach Listy Rankingowej wynagrodzeń oferowanych przez Wnioskodawców, jeśli istnieją w ocenie NCBR okoliczności wskazujące na możliwość powstania po jego stronie uprawnienia do przeprowadzenia Dodatkowego Naboru Wniosków zgodnie z Rozdziałem </w:t>
      </w:r>
      <w:r w:rsidRPr="00C36A98">
        <w:fldChar w:fldCharType="begin"/>
      </w:r>
      <w:r w:rsidRPr="00C36A98">
        <w:instrText xml:space="preserve"> REF _Ref67953519 \n \h </w:instrText>
      </w:r>
      <w:r w:rsidR="007E4736" w:rsidRPr="00C36A98">
        <w:instrText xml:space="preserve"> \* MERGEFORMAT </w:instrText>
      </w:r>
      <w:r w:rsidRPr="00C36A98">
        <w:fldChar w:fldCharType="separate"/>
      </w:r>
      <w:r w:rsidR="00AD1446" w:rsidRPr="00C36A98">
        <w:t>XIII</w:t>
      </w:r>
      <w:r w:rsidRPr="00C36A98">
        <w:fldChar w:fldCharType="end"/>
      </w:r>
      <w:r w:rsidRPr="00C36A98">
        <w:t xml:space="preserve"> Regulaminu. W takim wypadku</w:t>
      </w:r>
      <w:bookmarkEnd w:id="235"/>
      <w:r w:rsidRPr="00C36A98">
        <w:t xml:space="preserve"> w publikowanej zgodnie z tym Rozdziałem Liście Rankingowej pomija się informacje w przedmiocie takiego wynagrodzenia, przy czym NCBR publikuje je nie później niż w terminie 14 dni od bezskutecznego upływu terminu na skorzystanie z uprawnienia do przeprowadzenia Dodatkowego Naboru Wniosków, a w przypadku ogłoszenia przez NCBR Dodatkowego Naboru Wniosków – w terminie 14 dni od upływu terminu składania Wniosków w ramach Dodatkowego Naboru Wniosków.</w:t>
      </w:r>
    </w:p>
    <w:p w14:paraId="36DE3B0F" w14:textId="1566FBE1" w:rsidR="001925EC" w:rsidRPr="00C36A98" w:rsidRDefault="00AB1C73" w:rsidP="00C36A98">
      <w:pPr>
        <w:pStyle w:val="Nagwek1"/>
      </w:pPr>
      <w:bookmarkStart w:id="236" w:name="_Ref62506770"/>
      <w:bookmarkStart w:id="237" w:name="_Toc69201440"/>
      <w:bookmarkStart w:id="238" w:name="_Toc70262465"/>
      <w:bookmarkStart w:id="239" w:name="_Toc72093646"/>
      <w:r w:rsidRPr="00C36A98">
        <w:t xml:space="preserve">Zawarcie Umów z </w:t>
      </w:r>
      <w:r w:rsidR="00D15DB4" w:rsidRPr="00C36A98">
        <w:t>Wnioskodawcami</w:t>
      </w:r>
      <w:r w:rsidRPr="00C36A98">
        <w:t xml:space="preserve"> </w:t>
      </w:r>
      <w:r w:rsidR="001A1939" w:rsidRPr="00C36A98">
        <w:t>i informacj</w:t>
      </w:r>
      <w:r w:rsidR="00F15BEA" w:rsidRPr="00C36A98">
        <w:t>a</w:t>
      </w:r>
      <w:r w:rsidR="001A1939" w:rsidRPr="00C36A98">
        <w:t xml:space="preserve"> o Selekcji w ramach </w:t>
      </w:r>
      <w:r w:rsidR="097AA0AB" w:rsidRPr="00C36A98">
        <w:t xml:space="preserve">realizacji </w:t>
      </w:r>
      <w:r w:rsidR="001A1939" w:rsidRPr="00C36A98">
        <w:t>Umowy</w:t>
      </w:r>
      <w:bookmarkStart w:id="240" w:name="_Ref52560609"/>
      <w:bookmarkStart w:id="241" w:name="_Toc53762108"/>
      <w:bookmarkEnd w:id="236"/>
      <w:bookmarkEnd w:id="237"/>
      <w:bookmarkEnd w:id="238"/>
      <w:bookmarkEnd w:id="239"/>
      <w:bookmarkEnd w:id="240"/>
      <w:bookmarkEnd w:id="241"/>
    </w:p>
    <w:p w14:paraId="068C8046" w14:textId="654DEB9E" w:rsidR="004E310D" w:rsidRPr="00C36A98" w:rsidRDefault="44C12183" w:rsidP="00E467D7">
      <w:pPr>
        <w:pStyle w:val="Akapitzlist"/>
        <w:numPr>
          <w:ilvl w:val="0"/>
          <w:numId w:val="23"/>
        </w:numPr>
        <w:ind w:left="284" w:hanging="284"/>
        <w:jc w:val="both"/>
        <w:rPr>
          <w:rFonts w:eastAsiaTheme="minorEastAsia"/>
          <w:color w:val="000000" w:themeColor="text1"/>
        </w:rPr>
      </w:pPr>
      <w:bookmarkStart w:id="242" w:name="_Ref509218690"/>
      <w:r w:rsidRPr="00C36A98">
        <w:t xml:space="preserve">Lista Rankingowa wskazuje wyniki wszystkich </w:t>
      </w:r>
      <w:r w:rsidRPr="00C36A98">
        <w:rPr>
          <w:color w:val="000000" w:themeColor="text1"/>
        </w:rPr>
        <w:t>Wniosków</w:t>
      </w:r>
      <w:r w:rsidR="62FB299B" w:rsidRPr="00C36A98">
        <w:rPr>
          <w:color w:val="000000" w:themeColor="text1"/>
        </w:rPr>
        <w:t xml:space="preserve">, </w:t>
      </w:r>
      <w:r w:rsidR="62FB299B" w:rsidRPr="00C36A98">
        <w:rPr>
          <w:rFonts w:ascii="Calibri" w:eastAsia="Calibri" w:hAnsi="Calibri" w:cs="Calibri"/>
          <w:color w:val="000000" w:themeColor="text1"/>
        </w:rPr>
        <w:t>które nie zostały odrzucone</w:t>
      </w:r>
      <w:r w:rsidR="009A522A" w:rsidRPr="00C36A98">
        <w:rPr>
          <w:color w:val="000000" w:themeColor="text1"/>
        </w:rPr>
        <w:t xml:space="preserve"> w zakresie określonego </w:t>
      </w:r>
      <w:r w:rsidR="001B1E3E" w:rsidRPr="00C36A98">
        <w:rPr>
          <w:color w:val="000000" w:themeColor="text1"/>
        </w:rPr>
        <w:t>Działania</w:t>
      </w:r>
      <w:r w:rsidR="00364DC0" w:rsidRPr="00C36A98">
        <w:rPr>
          <w:color w:val="000000" w:themeColor="text1"/>
        </w:rPr>
        <w:t>.</w:t>
      </w:r>
      <w:bookmarkEnd w:id="242"/>
      <w:r w:rsidR="00400DB6" w:rsidRPr="00C36A98">
        <w:rPr>
          <w:rFonts w:eastAsiaTheme="minorEastAsia"/>
          <w:color w:val="000000" w:themeColor="text1"/>
        </w:rPr>
        <w:t xml:space="preserve"> </w:t>
      </w:r>
    </w:p>
    <w:p w14:paraId="5721BE64" w14:textId="00E7C0AE" w:rsidR="004E310D" w:rsidRPr="00C36A98" w:rsidRDefault="00663A23" w:rsidP="00E467D7">
      <w:pPr>
        <w:pStyle w:val="Akapitzlist"/>
        <w:numPr>
          <w:ilvl w:val="0"/>
          <w:numId w:val="23"/>
        </w:numPr>
        <w:ind w:left="284" w:hanging="284"/>
        <w:jc w:val="both"/>
        <w:rPr>
          <w:rFonts w:eastAsiaTheme="minorEastAsia"/>
        </w:rPr>
      </w:pPr>
      <w:r w:rsidRPr="00C36A98">
        <w:t>Umowa jest zawierana z Wnioskodawcami</w:t>
      </w:r>
      <w:r w:rsidR="004E310D" w:rsidRPr="00C36A98">
        <w:t>,</w:t>
      </w:r>
      <w:r w:rsidR="003B775B" w:rsidRPr="00C36A98">
        <w:t xml:space="preserve"> </w:t>
      </w:r>
      <w:r w:rsidR="00631DDA" w:rsidRPr="00C36A98">
        <w:t xml:space="preserve">którzy </w:t>
      </w:r>
      <w:r w:rsidR="009A522A" w:rsidRPr="00C36A98">
        <w:t xml:space="preserve">uzyskali w danym </w:t>
      </w:r>
      <w:r w:rsidR="00A34897" w:rsidRPr="00C36A98">
        <w:t>Działaniu</w:t>
      </w:r>
      <w:r w:rsidR="006917F0" w:rsidRPr="00C36A98">
        <w:t xml:space="preserve"> </w:t>
      </w:r>
      <w:r w:rsidR="00125A04" w:rsidRPr="00C36A98">
        <w:t>W</w:t>
      </w:r>
      <w:r w:rsidR="006917F0" w:rsidRPr="00C36A98">
        <w:t xml:space="preserve">yniki </w:t>
      </w:r>
      <w:r w:rsidR="00125A04" w:rsidRPr="00C36A98">
        <w:t>P</w:t>
      </w:r>
      <w:r w:rsidR="006917F0" w:rsidRPr="00C36A98">
        <w:t xml:space="preserve">ozytywne i </w:t>
      </w:r>
      <w:r w:rsidR="00631DDA" w:rsidRPr="00C36A98">
        <w:t xml:space="preserve">są </w:t>
      </w:r>
      <w:r w:rsidRPr="00C36A98">
        <w:t>dopuszcz</w:t>
      </w:r>
      <w:r w:rsidR="00631DDA" w:rsidRPr="00C36A98">
        <w:t>eni</w:t>
      </w:r>
      <w:r w:rsidRPr="00C36A98">
        <w:t xml:space="preserve"> (</w:t>
      </w:r>
      <w:r w:rsidR="003B775B" w:rsidRPr="00C36A98">
        <w:t>rekomendowan</w:t>
      </w:r>
      <w:r w:rsidR="00631DDA" w:rsidRPr="00C36A98">
        <w:t>i</w:t>
      </w:r>
      <w:r w:rsidRPr="00C36A98">
        <w:t>)</w:t>
      </w:r>
      <w:r w:rsidR="003B775B" w:rsidRPr="00C36A98">
        <w:t xml:space="preserve"> do </w:t>
      </w:r>
      <w:r w:rsidR="003B1D94" w:rsidRPr="00C36A98">
        <w:t>zawarcia Umowy</w:t>
      </w:r>
      <w:r w:rsidR="005B13D2" w:rsidRPr="00C36A98">
        <w:t xml:space="preserve"> </w:t>
      </w:r>
      <w:r w:rsidR="006911FB" w:rsidRPr="00C36A98">
        <w:t xml:space="preserve">w ramach dostępnej </w:t>
      </w:r>
      <w:r w:rsidR="005B13D2" w:rsidRPr="00C36A98">
        <w:t xml:space="preserve">Alokacji </w:t>
      </w:r>
      <w:r w:rsidR="009A522A" w:rsidRPr="00C36A98">
        <w:t>na określon</w:t>
      </w:r>
      <w:r w:rsidR="009179A6" w:rsidRPr="00C36A98">
        <w:t>e</w:t>
      </w:r>
      <w:r w:rsidR="009A522A" w:rsidRPr="00C36A98">
        <w:t xml:space="preserve"> </w:t>
      </w:r>
      <w:r w:rsidR="00A34897" w:rsidRPr="00C36A98">
        <w:t>Działanie</w:t>
      </w:r>
      <w:r w:rsidR="005B13D2" w:rsidRPr="00C36A98">
        <w:t>,</w:t>
      </w:r>
      <w:r w:rsidR="00CA056E" w:rsidRPr="00C36A98">
        <w:t xml:space="preserve"> z</w:t>
      </w:r>
      <w:r w:rsidR="0061207D" w:rsidRPr="00C36A98">
        <w:t>godnie z Regulaminem.</w:t>
      </w:r>
      <w:r w:rsidR="002C636E" w:rsidRPr="00C36A98">
        <w:t xml:space="preserve"> NCBR zawiera z Wnioskodawcami odrębne Umowy na każd</w:t>
      </w:r>
      <w:r w:rsidR="001B1E3E" w:rsidRPr="00C36A98">
        <w:t>e</w:t>
      </w:r>
      <w:r w:rsidR="002C636E" w:rsidRPr="00C36A98">
        <w:t xml:space="preserve"> z </w:t>
      </w:r>
      <w:r w:rsidR="001B1E3E" w:rsidRPr="00C36A98">
        <w:t>Działań</w:t>
      </w:r>
      <w:r w:rsidR="002C636E" w:rsidRPr="00C36A98">
        <w:t xml:space="preserve"> co oznacza, że jeśli Wnioskodawca został dopuszczony do zawarcia Umowy w zakresie </w:t>
      </w:r>
      <w:r w:rsidR="0041368C" w:rsidRPr="00C36A98">
        <w:t xml:space="preserve">obu </w:t>
      </w:r>
      <w:r w:rsidR="001B1E3E" w:rsidRPr="00C36A98">
        <w:t>Działań</w:t>
      </w:r>
      <w:r w:rsidR="002C636E" w:rsidRPr="00C36A98">
        <w:t xml:space="preserve">, zawiera z NCBR dwie odrębne Umowy. </w:t>
      </w:r>
      <w:r w:rsidR="1FD13E48" w:rsidRPr="00C36A98">
        <w:t xml:space="preserve">Umowy będą zawierane w formie elektronicznej z kwalifikowanym podpisem elektronicznym, chyba że </w:t>
      </w:r>
      <w:r w:rsidR="62A59065" w:rsidRPr="00C36A98">
        <w:t xml:space="preserve">NCBR i dany Uczestnik Przedsięwzięcia </w:t>
      </w:r>
      <w:r w:rsidR="1FD13E48" w:rsidRPr="00C36A98">
        <w:t>uzgodnią inaczej.</w:t>
      </w:r>
    </w:p>
    <w:p w14:paraId="3DCBDEB8" w14:textId="2CB75340" w:rsidR="001A1939" w:rsidRPr="00C36A98" w:rsidRDefault="001A1939" w:rsidP="00E467D7">
      <w:pPr>
        <w:pStyle w:val="Akapitzlist"/>
        <w:numPr>
          <w:ilvl w:val="0"/>
          <w:numId w:val="23"/>
        </w:numPr>
        <w:ind w:left="284" w:hanging="284"/>
        <w:jc w:val="both"/>
      </w:pPr>
      <w:r w:rsidRPr="00C36A98">
        <w:t xml:space="preserve">W toku realizacji Umowy NCBR prowadzi w </w:t>
      </w:r>
      <w:r w:rsidR="007957EC" w:rsidRPr="00C36A98">
        <w:t xml:space="preserve">Etapie I realizacji Przedsięwzięcia Selekcję Uczestników Przedsięwzięcia </w:t>
      </w:r>
      <w:r w:rsidR="001D2446" w:rsidRPr="00C36A98">
        <w:t xml:space="preserve">w ramach każdego </w:t>
      </w:r>
      <w:r w:rsidR="001B1E3E" w:rsidRPr="00C36A98">
        <w:t>Działania</w:t>
      </w:r>
      <w:r w:rsidR="001D2446" w:rsidRPr="00C36A98">
        <w:t xml:space="preserve"> </w:t>
      </w:r>
      <w:r w:rsidR="007957EC" w:rsidRPr="00C36A98">
        <w:t>stosując Kryteria Selekcji, opisane w</w:t>
      </w:r>
      <w:r w:rsidRPr="00C36A98">
        <w:t> </w:t>
      </w:r>
      <w:r w:rsidR="007957EC" w:rsidRPr="00C36A98">
        <w:t>Załączniku nr 5 do Regulaminu. Uczestnik Przedsięwzięcia ponosi ryzyko zakończenia współpracy po Etapie I związane z tym, że Rozwiązania przedstawione przez innych Uczestników Przedsięwzięcia osiągną lepszy rezultat w ramach Selekcji</w:t>
      </w:r>
      <w:r w:rsidR="001D2446" w:rsidRPr="00C36A98">
        <w:t xml:space="preserve"> w danym </w:t>
      </w:r>
      <w:r w:rsidR="00A34897" w:rsidRPr="00C36A98">
        <w:t>Działaniu</w:t>
      </w:r>
      <w:r w:rsidR="00B36B4B" w:rsidRPr="00C36A98">
        <w:t>.</w:t>
      </w:r>
      <w:r w:rsidR="007957EC" w:rsidRPr="00C36A98" w:rsidDel="007957EC">
        <w:t xml:space="preserve"> </w:t>
      </w:r>
      <w:r w:rsidR="00A7122A" w:rsidRPr="00C36A98">
        <w:t xml:space="preserve">Dodatkowo NCBR przysługuje uprawnienie do zakończenia </w:t>
      </w:r>
      <w:r w:rsidR="2A374328" w:rsidRPr="00C36A98">
        <w:t xml:space="preserve">Przedsięwzięcia </w:t>
      </w:r>
      <w:r w:rsidR="00A7122A" w:rsidRPr="00C36A98">
        <w:t xml:space="preserve">w danym </w:t>
      </w:r>
      <w:r w:rsidR="00A34897" w:rsidRPr="00C36A98">
        <w:t>Działaniu</w:t>
      </w:r>
      <w:r w:rsidR="2A374328" w:rsidRPr="00C36A98">
        <w:t xml:space="preserve"> </w:t>
      </w:r>
      <w:r w:rsidR="00A7122A" w:rsidRPr="00C36A98">
        <w:t xml:space="preserve">po </w:t>
      </w:r>
      <w:r w:rsidR="007957EC" w:rsidRPr="00C36A98">
        <w:t>Etapie I</w:t>
      </w:r>
      <w:r w:rsidR="00A7122A" w:rsidRPr="00C36A98">
        <w:t>.</w:t>
      </w:r>
    </w:p>
    <w:p w14:paraId="1AF01E37" w14:textId="050AD2B0" w:rsidR="00A62BAF" w:rsidRPr="00C36A98" w:rsidRDefault="00A62BAF" w:rsidP="00E467D7">
      <w:pPr>
        <w:pStyle w:val="Akapitzlist"/>
        <w:numPr>
          <w:ilvl w:val="0"/>
          <w:numId w:val="23"/>
        </w:numPr>
        <w:ind w:left="284" w:hanging="284"/>
        <w:jc w:val="both"/>
      </w:pPr>
      <w:bookmarkStart w:id="243" w:name="_Ref62506789"/>
      <w:r w:rsidRPr="00C36A98">
        <w:rPr>
          <w:color w:val="000000" w:themeColor="text1"/>
        </w:rPr>
        <w:t>W przypadku braku zawarcia Umowy z przyczyn leżących po stronie Wnioskodawcy w terminie dłuższym niż 14 dni od dnia publikacji Listy Rankingowej, NCBR jest uprawnione do odstąpienia od zawarcia Umowy.</w:t>
      </w:r>
      <w:bookmarkEnd w:id="243"/>
    </w:p>
    <w:p w14:paraId="26AEE01E" w14:textId="08166A46" w:rsidR="001A1939" w:rsidRPr="00C36A98" w:rsidRDefault="000524A3" w:rsidP="00C36A98">
      <w:pPr>
        <w:pStyle w:val="Nagwek1"/>
      </w:pPr>
      <w:bookmarkStart w:id="244" w:name="_Ref53669257"/>
      <w:bookmarkStart w:id="245" w:name="_Toc53762109"/>
      <w:bookmarkStart w:id="246" w:name="_Toc69201441"/>
      <w:bookmarkStart w:id="247" w:name="_Toc70262466"/>
      <w:bookmarkStart w:id="248" w:name="_Toc72093647"/>
      <w:r w:rsidRPr="00C36A98">
        <w:t>Uwagi do oceny</w:t>
      </w:r>
      <w:bookmarkEnd w:id="244"/>
      <w:bookmarkEnd w:id="245"/>
      <w:bookmarkEnd w:id="246"/>
      <w:bookmarkEnd w:id="247"/>
      <w:bookmarkEnd w:id="248"/>
    </w:p>
    <w:p w14:paraId="0B0A3FDA" w14:textId="77777777" w:rsidR="00EB7CD0" w:rsidRPr="00C36A98" w:rsidRDefault="000524A3" w:rsidP="00E467D7">
      <w:pPr>
        <w:pStyle w:val="Akapitzlist"/>
        <w:numPr>
          <w:ilvl w:val="0"/>
          <w:numId w:val="35"/>
        </w:numPr>
        <w:ind w:left="426"/>
        <w:jc w:val="both"/>
      </w:pPr>
      <w:bookmarkStart w:id="249" w:name="_Hlk53785915"/>
      <w:r w:rsidRPr="00C36A98">
        <w:t>Względem</w:t>
      </w:r>
      <w:r w:rsidR="00EB7CD0" w:rsidRPr="00C36A98">
        <w:t>:</w:t>
      </w:r>
    </w:p>
    <w:p w14:paraId="7F50F04F" w14:textId="4ECE8420" w:rsidR="00EB7CD0" w:rsidRPr="00C36A98" w:rsidRDefault="00EB7CD0" w:rsidP="00E467D7">
      <w:pPr>
        <w:pStyle w:val="Akapitzlist"/>
        <w:numPr>
          <w:ilvl w:val="1"/>
          <w:numId w:val="35"/>
        </w:numPr>
        <w:ind w:left="851"/>
        <w:jc w:val="both"/>
      </w:pPr>
      <w:r w:rsidRPr="00C36A98">
        <w:t>oceny formalnej</w:t>
      </w:r>
      <w:r w:rsidR="00EC19F8" w:rsidRPr="00C36A98">
        <w:t xml:space="preserve"> Wniosku</w:t>
      </w:r>
      <w:r w:rsidRPr="00C36A98">
        <w:t>,</w:t>
      </w:r>
    </w:p>
    <w:p w14:paraId="66C775C0" w14:textId="18C292CF" w:rsidR="00EB7CD0" w:rsidRPr="00C36A98" w:rsidRDefault="00EB7CD0" w:rsidP="00E467D7">
      <w:pPr>
        <w:pStyle w:val="Akapitzlist"/>
        <w:numPr>
          <w:ilvl w:val="1"/>
          <w:numId w:val="35"/>
        </w:numPr>
        <w:ind w:left="851"/>
        <w:jc w:val="both"/>
      </w:pPr>
      <w:r w:rsidRPr="00C36A98">
        <w:t xml:space="preserve">oceny spełniania </w:t>
      </w:r>
      <w:r w:rsidR="00EC19F8" w:rsidRPr="00C36A98">
        <w:t xml:space="preserve">przez Rozwiązanie </w:t>
      </w:r>
      <w:r w:rsidR="005CF5CF" w:rsidRPr="00C36A98">
        <w:t>Wymagań</w:t>
      </w:r>
      <w:r w:rsidRPr="00C36A98">
        <w:t xml:space="preserve"> Obligatoryjnych</w:t>
      </w:r>
      <w:r w:rsidR="007957EC" w:rsidRPr="00C36A98">
        <w:t xml:space="preserve"> oraz przez</w:t>
      </w:r>
      <w:r w:rsidR="00B60EA4" w:rsidRPr="00C36A98">
        <w:t xml:space="preserve"> </w:t>
      </w:r>
      <w:r w:rsidR="007957EC" w:rsidRPr="00C36A98">
        <w:t>Wymagań określonych w Załączniku nr 2 do Regulaminu</w:t>
      </w:r>
      <w:r w:rsidRPr="00C36A98">
        <w:t xml:space="preserve">, </w:t>
      </w:r>
    </w:p>
    <w:p w14:paraId="713679F0" w14:textId="3155AA74" w:rsidR="00EB7CD0" w:rsidRPr="00C36A98" w:rsidRDefault="000524A3" w:rsidP="00E467D7">
      <w:pPr>
        <w:pStyle w:val="Akapitzlist"/>
        <w:numPr>
          <w:ilvl w:val="1"/>
          <w:numId w:val="35"/>
        </w:numPr>
        <w:ind w:left="851"/>
        <w:jc w:val="both"/>
      </w:pPr>
      <w:r w:rsidRPr="00C36A98">
        <w:t>oceny merytorycznej</w:t>
      </w:r>
      <w:r w:rsidR="00EB7CD0" w:rsidRPr="00C36A98">
        <w:t>,</w:t>
      </w:r>
    </w:p>
    <w:p w14:paraId="42565FEA" w14:textId="42C876F3" w:rsidR="000524A3" w:rsidRPr="00C36A98" w:rsidRDefault="000524A3" w:rsidP="00EB7CD0">
      <w:pPr>
        <w:ind w:left="426"/>
        <w:jc w:val="both"/>
      </w:pPr>
      <w:r w:rsidRPr="00C36A98">
        <w:lastRenderedPageBreak/>
        <w:t>Wnioskodawca może zgłosić uwagi</w:t>
      </w:r>
      <w:r w:rsidR="00EB7CD0" w:rsidRPr="00C36A98">
        <w:t xml:space="preserve"> </w:t>
      </w:r>
      <w:r w:rsidR="00DE33A8" w:rsidRPr="00C36A98">
        <w:t xml:space="preserve">tylko </w:t>
      </w:r>
      <w:r w:rsidR="00EB7CD0" w:rsidRPr="00C36A98">
        <w:t>w formie elektronicznej (pod rygorem nieważności)</w:t>
      </w:r>
      <w:r w:rsidRPr="00C36A98">
        <w:t xml:space="preserve">. </w:t>
      </w:r>
      <w:r w:rsidR="00C1049B" w:rsidRPr="00C36A98">
        <w:t>Wnioskodawca może zgłosić uwagi wyłącznie w zakresie oceny dokonanej względem jego Wniosku. Na każdym etapie uwagi można zgłosić tylko raz.</w:t>
      </w:r>
    </w:p>
    <w:p w14:paraId="5F33930F" w14:textId="1C688386" w:rsidR="00EB7CD0" w:rsidRPr="00C36A98" w:rsidRDefault="000524A3" w:rsidP="00E467D7">
      <w:pPr>
        <w:pStyle w:val="Akapitzlist"/>
        <w:numPr>
          <w:ilvl w:val="0"/>
          <w:numId w:val="35"/>
        </w:numPr>
        <w:ind w:left="426"/>
        <w:jc w:val="both"/>
      </w:pPr>
      <w:r w:rsidRPr="00C36A98">
        <w:t xml:space="preserve">Uwagi </w:t>
      </w:r>
      <w:r w:rsidR="00FC3D43" w:rsidRPr="00C36A98">
        <w:t>muszą</w:t>
      </w:r>
      <w:r w:rsidRPr="00C36A98">
        <w:t xml:space="preserve"> być zgłoszone w terminie</w:t>
      </w:r>
      <w:r w:rsidR="00EB7CD0" w:rsidRPr="00C36A98">
        <w:t>:</w:t>
      </w:r>
    </w:p>
    <w:p w14:paraId="47BFFF07" w14:textId="402C4C27" w:rsidR="00EB7CD0" w:rsidRPr="00C36A98" w:rsidRDefault="00EB7CD0" w:rsidP="39A7861B">
      <w:pPr>
        <w:pStyle w:val="Akapitzlist"/>
        <w:numPr>
          <w:ilvl w:val="1"/>
          <w:numId w:val="35"/>
        </w:numPr>
        <w:ind w:left="851"/>
        <w:jc w:val="both"/>
        <w:rPr>
          <w:rFonts w:eastAsiaTheme="minorEastAsia"/>
        </w:rPr>
      </w:pPr>
      <w:r w:rsidRPr="00C36A98">
        <w:t>w przypadku oceny formalnej</w:t>
      </w:r>
      <w:r w:rsidR="00C0387D" w:rsidRPr="00C36A98">
        <w:t xml:space="preserve"> lub</w:t>
      </w:r>
      <w:r w:rsidRPr="00C36A98">
        <w:t xml:space="preserve"> spełniania </w:t>
      </w:r>
      <w:r w:rsidR="005CF5CF" w:rsidRPr="00C36A98">
        <w:t>Wymagań</w:t>
      </w:r>
      <w:r w:rsidRPr="00C36A98">
        <w:t xml:space="preserve"> Obligatoryjnych</w:t>
      </w:r>
      <w:r w:rsidR="00FC3D43" w:rsidRPr="00C36A98">
        <w:t xml:space="preserve">: </w:t>
      </w:r>
      <w:r w:rsidR="00D321A5" w:rsidRPr="00C36A98">
        <w:t xml:space="preserve">trzech </w:t>
      </w:r>
      <w:r w:rsidR="00201312" w:rsidRPr="00C36A98">
        <w:t xml:space="preserve">Dni Roboczych </w:t>
      </w:r>
      <w:r w:rsidRPr="00C36A98">
        <w:t>od otrzymania rozstrzygnięcia</w:t>
      </w:r>
      <w:r w:rsidR="67148F05" w:rsidRPr="00C36A98">
        <w:t xml:space="preserve"> NCBR</w:t>
      </w:r>
      <w:r w:rsidRPr="00C36A98">
        <w:t xml:space="preserve">, </w:t>
      </w:r>
      <w:bookmarkStart w:id="250" w:name="_Hlk57333347"/>
      <w:bookmarkEnd w:id="250"/>
    </w:p>
    <w:p w14:paraId="712E3832" w14:textId="7E7258CB" w:rsidR="00EB7CD0" w:rsidRPr="00C36A98" w:rsidRDefault="00EB7CD0" w:rsidP="00E467D7">
      <w:pPr>
        <w:pStyle w:val="Akapitzlist"/>
        <w:numPr>
          <w:ilvl w:val="1"/>
          <w:numId w:val="35"/>
        </w:numPr>
        <w:ind w:left="851"/>
        <w:jc w:val="both"/>
      </w:pPr>
      <w:r w:rsidRPr="00C36A98">
        <w:t xml:space="preserve">w przypadku oceny merytorycznej: </w:t>
      </w:r>
      <w:r w:rsidR="00D321A5" w:rsidRPr="00C36A98">
        <w:t xml:space="preserve">trzech </w:t>
      </w:r>
      <w:r w:rsidR="00201312" w:rsidRPr="00C36A98">
        <w:t>Dni Roboczych</w:t>
      </w:r>
      <w:r w:rsidR="000524A3" w:rsidRPr="00C36A98">
        <w:t xml:space="preserve"> od dnia doręczenia Wnioskodawcy Raportu z oceny </w:t>
      </w:r>
      <w:r w:rsidRPr="00C36A98">
        <w:t>merytorycznej</w:t>
      </w:r>
      <w:r w:rsidR="000524A3" w:rsidRPr="00C36A98">
        <w:t xml:space="preserve">. </w:t>
      </w:r>
    </w:p>
    <w:p w14:paraId="03F33858" w14:textId="69E84395" w:rsidR="000F083B" w:rsidRPr="00C36A98" w:rsidRDefault="000F083B" w:rsidP="000F083B">
      <w:pPr>
        <w:ind w:left="491"/>
        <w:jc w:val="both"/>
      </w:pPr>
      <w:r w:rsidRPr="00C36A98">
        <w:t xml:space="preserve">Przed upływem terminów wskazanych w tym ustępie Wnioskodawca może zrzec się </w:t>
      </w:r>
      <w:r w:rsidR="001C63A5" w:rsidRPr="00C36A98">
        <w:t>prawa do wnoszenia uwag.</w:t>
      </w:r>
    </w:p>
    <w:p w14:paraId="4BA006C9" w14:textId="74B0B875" w:rsidR="00EC19F8" w:rsidRPr="00C36A98" w:rsidRDefault="000524A3" w:rsidP="00E467D7">
      <w:pPr>
        <w:pStyle w:val="Akapitzlist"/>
        <w:numPr>
          <w:ilvl w:val="0"/>
          <w:numId w:val="35"/>
        </w:numPr>
        <w:ind w:left="426"/>
        <w:jc w:val="both"/>
      </w:pPr>
      <w:r w:rsidRPr="00C36A98">
        <w:t xml:space="preserve">Wszystkie uwagi zgłoszone przez Wnioskodawców są przedstawiane Zespołowi Oceniającemu, </w:t>
      </w:r>
      <w:r w:rsidR="00EC19F8" w:rsidRPr="00C36A98">
        <w:t xml:space="preserve">który </w:t>
      </w:r>
      <w:r w:rsidR="00FC3D43" w:rsidRPr="00C36A98">
        <w:t xml:space="preserve">je weryfikuje, </w:t>
      </w:r>
      <w:r w:rsidR="00EC19F8" w:rsidRPr="00C36A98">
        <w:t>stosuj</w:t>
      </w:r>
      <w:r w:rsidR="00FC3D43" w:rsidRPr="00C36A98">
        <w:t>ą</w:t>
      </w:r>
      <w:r w:rsidR="0023675E" w:rsidRPr="00C36A98">
        <w:t>c</w:t>
      </w:r>
      <w:r w:rsidR="00FC3D43" w:rsidRPr="00C36A98">
        <w:t xml:space="preserve"> zasad</w:t>
      </w:r>
      <w:r w:rsidR="0023675E" w:rsidRPr="00C36A98">
        <w:t>y</w:t>
      </w:r>
      <w:r w:rsidR="00EC19F8" w:rsidRPr="00C36A98">
        <w:t xml:space="preserve"> określone w pkt </w:t>
      </w:r>
      <w:r w:rsidRPr="00C36A98">
        <w:fldChar w:fldCharType="begin"/>
      </w:r>
      <w:r w:rsidRPr="00C36A98">
        <w:instrText xml:space="preserve"> REF _Ref54726722 \r \h </w:instrText>
      </w:r>
      <w:r w:rsidR="004E2D42" w:rsidRPr="00C36A98">
        <w:instrText xml:space="preserve"> \* MERGEFORMAT </w:instrText>
      </w:r>
      <w:r w:rsidRPr="00C36A98">
        <w:fldChar w:fldCharType="separate"/>
      </w:r>
      <w:r w:rsidR="00AD1446" w:rsidRPr="00C36A98">
        <w:t>6.2</w:t>
      </w:r>
      <w:r w:rsidRPr="00C36A98">
        <w:fldChar w:fldCharType="end"/>
      </w:r>
      <w:r w:rsidR="00EC19F8" w:rsidRPr="00C36A98">
        <w:t xml:space="preserve"> do </w:t>
      </w:r>
      <w:r w:rsidRPr="00C36A98">
        <w:fldChar w:fldCharType="begin"/>
      </w:r>
      <w:r w:rsidRPr="00C36A98">
        <w:instrText xml:space="preserve"> REF _Ref52647539 \r \h </w:instrText>
      </w:r>
      <w:r w:rsidR="004E2D42" w:rsidRPr="00C36A98">
        <w:instrText xml:space="preserve"> \* MERGEFORMAT </w:instrText>
      </w:r>
      <w:r w:rsidRPr="00C36A98">
        <w:fldChar w:fldCharType="separate"/>
      </w:r>
      <w:r w:rsidR="00AD1446" w:rsidRPr="00C36A98">
        <w:t>6.4</w:t>
      </w:r>
      <w:r w:rsidRPr="00C36A98">
        <w:fldChar w:fldCharType="end"/>
      </w:r>
      <w:r w:rsidR="00EC19F8" w:rsidRPr="00C36A98">
        <w:t xml:space="preserve">. Uwagi zgłoszone co do oceny merytorycznej w ramach danego </w:t>
      </w:r>
      <w:r w:rsidR="001B1E3E" w:rsidRPr="00C36A98">
        <w:t>Działania</w:t>
      </w:r>
      <w:r w:rsidR="00EC19F8" w:rsidRPr="00C36A98">
        <w:t xml:space="preserve"> </w:t>
      </w:r>
      <w:r w:rsidR="00FC3D43" w:rsidRPr="00C36A98">
        <w:t xml:space="preserve">zgłoszone przez różnych Wnioskodawców </w:t>
      </w:r>
      <w:r w:rsidR="00EC19F8" w:rsidRPr="00C36A98">
        <w:t>są rozpatrywane łącznie</w:t>
      </w:r>
      <w:r w:rsidR="00DE278F" w:rsidRPr="00C36A98">
        <w:t>, w zakresie w jakim mogłoby to wpłynąć na ich pozycję w Liście Rankingowej</w:t>
      </w:r>
      <w:r w:rsidR="00EC19F8" w:rsidRPr="00C36A98">
        <w:t>.</w:t>
      </w:r>
    </w:p>
    <w:p w14:paraId="70373366" w14:textId="5BA25324" w:rsidR="00EC19F8" w:rsidRPr="00C36A98" w:rsidRDefault="00EC19F8" w:rsidP="00E467D7">
      <w:pPr>
        <w:pStyle w:val="Akapitzlist"/>
        <w:numPr>
          <w:ilvl w:val="0"/>
          <w:numId w:val="35"/>
        </w:numPr>
        <w:ind w:left="426"/>
        <w:jc w:val="both"/>
      </w:pPr>
      <w:r w:rsidRPr="00C36A98">
        <w:t xml:space="preserve">W wyniku weryfikacji uwag Zespół Oceniający </w:t>
      </w:r>
      <w:r w:rsidR="000524A3" w:rsidRPr="00C36A98">
        <w:t xml:space="preserve">rekomenduje </w:t>
      </w:r>
      <w:r w:rsidR="7146AD5A" w:rsidRPr="00C36A98">
        <w:t>NCBR</w:t>
      </w:r>
      <w:r w:rsidRPr="00C36A98">
        <w:t>:</w:t>
      </w:r>
    </w:p>
    <w:p w14:paraId="49EC8E52" w14:textId="60E1F194" w:rsidR="00EC19F8" w:rsidRPr="00C36A98" w:rsidRDefault="000524A3" w:rsidP="00E467D7">
      <w:pPr>
        <w:pStyle w:val="Akapitzlist"/>
        <w:numPr>
          <w:ilvl w:val="1"/>
          <w:numId w:val="35"/>
        </w:numPr>
        <w:ind w:left="851"/>
        <w:jc w:val="both"/>
      </w:pPr>
      <w:r w:rsidRPr="00C36A98">
        <w:t>zmianę rozstrzygnięcia</w:t>
      </w:r>
      <w:r w:rsidR="00EC19F8" w:rsidRPr="00C36A98">
        <w:t xml:space="preserve">, wskazując treść i zakres proponowanej zmiany, albo </w:t>
      </w:r>
    </w:p>
    <w:p w14:paraId="75821A36" w14:textId="47F6F475" w:rsidR="00EB7CD0" w:rsidRPr="00C36A98" w:rsidRDefault="000524A3" w:rsidP="00E467D7">
      <w:pPr>
        <w:pStyle w:val="Akapitzlist"/>
        <w:numPr>
          <w:ilvl w:val="1"/>
          <w:numId w:val="35"/>
        </w:numPr>
        <w:ind w:left="851"/>
        <w:jc w:val="both"/>
      </w:pPr>
      <w:r w:rsidRPr="00C36A98">
        <w:t xml:space="preserve">utrzymanie oceny. </w:t>
      </w:r>
    </w:p>
    <w:p w14:paraId="469733A3" w14:textId="0A0358E9" w:rsidR="000524A3" w:rsidRPr="00C36A98" w:rsidRDefault="000524A3" w:rsidP="00E467D7">
      <w:pPr>
        <w:pStyle w:val="Akapitzlist"/>
        <w:numPr>
          <w:ilvl w:val="0"/>
          <w:numId w:val="35"/>
        </w:numPr>
        <w:ind w:left="426"/>
        <w:jc w:val="both"/>
      </w:pPr>
      <w:r w:rsidRPr="00C36A98">
        <w:t xml:space="preserve">Jeśli </w:t>
      </w:r>
      <w:r w:rsidR="00EB7CD0" w:rsidRPr="00C36A98">
        <w:t xml:space="preserve">w terminie na wniesienie uwag na danym etapie </w:t>
      </w:r>
      <w:r w:rsidRPr="00C36A98">
        <w:t xml:space="preserve">nie zostaną zgłoszone uwagi przez żadnego z Wnioskodawców w danym </w:t>
      </w:r>
      <w:r w:rsidR="00A34897" w:rsidRPr="00C36A98">
        <w:t>Działaniu</w:t>
      </w:r>
      <w:r w:rsidRPr="00C36A98">
        <w:t xml:space="preserve"> albo – w razie ich zgłoszenia - Zespół Oceniający nie rekomenduje zmiany rozstrzygnięcia, to ocena pozostaje w mocy i kończy </w:t>
      </w:r>
      <w:r w:rsidR="00EB7CD0" w:rsidRPr="00C36A98">
        <w:t xml:space="preserve">dany etap oceny </w:t>
      </w:r>
      <w:r w:rsidRPr="00C36A98">
        <w:t xml:space="preserve">w ramach Postępowania w zakresie danego </w:t>
      </w:r>
      <w:r w:rsidR="001B1E3E" w:rsidRPr="00C36A98">
        <w:t>Działania</w:t>
      </w:r>
      <w:r w:rsidRPr="00C36A98">
        <w:t>.</w:t>
      </w:r>
    </w:p>
    <w:p w14:paraId="7923012D" w14:textId="6D45F38B" w:rsidR="00EB7CD0" w:rsidRPr="00C36A98" w:rsidRDefault="00EB7CD0" w:rsidP="00E467D7">
      <w:pPr>
        <w:pStyle w:val="Akapitzlist"/>
        <w:numPr>
          <w:ilvl w:val="0"/>
          <w:numId w:val="35"/>
        </w:numPr>
        <w:ind w:left="426"/>
        <w:jc w:val="both"/>
      </w:pPr>
      <w:r w:rsidRPr="00C36A98">
        <w:t xml:space="preserve">Jeśli Zespół Oceniający po wniesieniu uwag rekomenduje dokonanie zmiany, </w:t>
      </w:r>
      <w:r w:rsidR="63447349" w:rsidRPr="00C36A98">
        <w:t>NCBR</w:t>
      </w:r>
      <w:r w:rsidRPr="00C36A98">
        <w:t xml:space="preserve"> doko</w:t>
      </w:r>
      <w:r w:rsidR="00EC19F8" w:rsidRPr="00C36A98">
        <w:t>nuje zmian</w:t>
      </w:r>
      <w:r w:rsidR="00BC4311" w:rsidRPr="00C36A98">
        <w:t xml:space="preserve"> rozstrzygnięcia </w:t>
      </w:r>
      <w:r w:rsidR="00EC19F8" w:rsidRPr="00C36A98">
        <w:t>zgodnie z Rekomendacją i informuje zainteresowanych Wnioskodawców o ostatecznej ocenie</w:t>
      </w:r>
      <w:r w:rsidR="00201312" w:rsidRPr="00C36A98">
        <w:t xml:space="preserve"> i publikuje </w:t>
      </w:r>
      <w:r w:rsidR="00DB3AFE" w:rsidRPr="00C36A98">
        <w:t xml:space="preserve">ją </w:t>
      </w:r>
      <w:r w:rsidR="00201312" w:rsidRPr="00C36A98">
        <w:t>na stronie internetowej</w:t>
      </w:r>
      <w:r w:rsidR="00EC19F8" w:rsidRPr="00C36A98">
        <w:t>.</w:t>
      </w:r>
    </w:p>
    <w:p w14:paraId="063BA71A" w14:textId="579530C5" w:rsidR="00C53D06" w:rsidRPr="00C36A98" w:rsidRDefault="008C0349" w:rsidP="00C36A98">
      <w:pPr>
        <w:pStyle w:val="Nagwek1"/>
      </w:pPr>
      <w:bookmarkStart w:id="251" w:name="_Toc53671223"/>
      <w:bookmarkStart w:id="252" w:name="_Toc54726773"/>
      <w:bookmarkStart w:id="253" w:name="_Toc53671224"/>
      <w:bookmarkStart w:id="254" w:name="_Toc54726774"/>
      <w:bookmarkStart w:id="255" w:name="_Toc53671225"/>
      <w:bookmarkStart w:id="256" w:name="_Toc54726775"/>
      <w:bookmarkStart w:id="257" w:name="_Toc53671226"/>
      <w:bookmarkStart w:id="258" w:name="_Toc54726776"/>
      <w:bookmarkStart w:id="259" w:name="_Toc53671227"/>
      <w:bookmarkStart w:id="260" w:name="_Toc54726777"/>
      <w:bookmarkStart w:id="261" w:name="_Toc53671228"/>
      <w:bookmarkStart w:id="262" w:name="_Toc54726778"/>
      <w:bookmarkStart w:id="263" w:name="_Toc53671229"/>
      <w:bookmarkStart w:id="264" w:name="_Toc54726779"/>
      <w:bookmarkStart w:id="265" w:name="_Toc53671230"/>
      <w:bookmarkStart w:id="266" w:name="_Toc54726780"/>
      <w:bookmarkStart w:id="267" w:name="_Toc53671231"/>
      <w:bookmarkStart w:id="268" w:name="_Toc54726781"/>
      <w:bookmarkStart w:id="269" w:name="_Toc53671232"/>
      <w:bookmarkStart w:id="270" w:name="_Toc54726782"/>
      <w:bookmarkStart w:id="271" w:name="_Toc53671233"/>
      <w:bookmarkStart w:id="272" w:name="_Toc54726783"/>
      <w:bookmarkStart w:id="273" w:name="_Toc53671234"/>
      <w:bookmarkStart w:id="274" w:name="_Toc54726784"/>
      <w:bookmarkStart w:id="275" w:name="_Toc53671235"/>
      <w:bookmarkStart w:id="276" w:name="_Toc54726785"/>
      <w:bookmarkStart w:id="277" w:name="_Toc53671236"/>
      <w:bookmarkStart w:id="278" w:name="_Toc54726786"/>
      <w:bookmarkStart w:id="279" w:name="_Toc53671237"/>
      <w:bookmarkStart w:id="280" w:name="_Toc54726787"/>
      <w:bookmarkStart w:id="281" w:name="_Toc53671238"/>
      <w:bookmarkStart w:id="282" w:name="_Toc54726788"/>
      <w:bookmarkStart w:id="283" w:name="_Toc53671239"/>
      <w:bookmarkStart w:id="284" w:name="_Toc54726789"/>
      <w:bookmarkStart w:id="285" w:name="_Toc53671240"/>
      <w:bookmarkStart w:id="286" w:name="_Toc54726790"/>
      <w:bookmarkStart w:id="287" w:name="_Toc53671241"/>
      <w:bookmarkStart w:id="288" w:name="_Toc54726791"/>
      <w:bookmarkStart w:id="289" w:name="_Toc53671242"/>
      <w:bookmarkStart w:id="290" w:name="_Toc54726792"/>
      <w:bookmarkStart w:id="291" w:name="_Toc53671243"/>
      <w:bookmarkStart w:id="292" w:name="_Toc54726793"/>
      <w:bookmarkStart w:id="293" w:name="_Toc53671244"/>
      <w:bookmarkStart w:id="294" w:name="_Toc54726794"/>
      <w:bookmarkStart w:id="295" w:name="_Toc53671245"/>
      <w:bookmarkStart w:id="296" w:name="_Toc54726795"/>
      <w:bookmarkStart w:id="297" w:name="_Toc53671246"/>
      <w:bookmarkStart w:id="298" w:name="_Toc54726796"/>
      <w:bookmarkStart w:id="299" w:name="_Toc53671247"/>
      <w:bookmarkStart w:id="300" w:name="_Toc54726797"/>
      <w:bookmarkStart w:id="301" w:name="_Toc53671248"/>
      <w:bookmarkStart w:id="302" w:name="_Toc54726798"/>
      <w:bookmarkStart w:id="303" w:name="_Toc53671249"/>
      <w:bookmarkStart w:id="304" w:name="_Toc54726799"/>
      <w:bookmarkStart w:id="305" w:name="_Toc53671250"/>
      <w:bookmarkStart w:id="306" w:name="_Toc54726800"/>
      <w:bookmarkStart w:id="307" w:name="_Toc53671251"/>
      <w:bookmarkStart w:id="308" w:name="_Toc54726801"/>
      <w:bookmarkStart w:id="309" w:name="_Toc53671252"/>
      <w:bookmarkStart w:id="310" w:name="_Toc54726802"/>
      <w:bookmarkStart w:id="311" w:name="_Toc53671253"/>
      <w:bookmarkStart w:id="312" w:name="_Toc54726803"/>
      <w:bookmarkStart w:id="313" w:name="_Toc53671254"/>
      <w:bookmarkStart w:id="314" w:name="_Toc54726804"/>
      <w:bookmarkStart w:id="315" w:name="_Toc53671255"/>
      <w:bookmarkStart w:id="316" w:name="_Toc54726805"/>
      <w:bookmarkStart w:id="317" w:name="_Toc53671256"/>
      <w:bookmarkStart w:id="318" w:name="_Toc54726806"/>
      <w:bookmarkStart w:id="319" w:name="_Toc53671257"/>
      <w:bookmarkStart w:id="320" w:name="_Toc54726807"/>
      <w:bookmarkStart w:id="321" w:name="_Toc53671258"/>
      <w:bookmarkStart w:id="322" w:name="_Toc54726808"/>
      <w:bookmarkStart w:id="323" w:name="_Toc53671259"/>
      <w:bookmarkStart w:id="324" w:name="_Toc54726809"/>
      <w:bookmarkStart w:id="325" w:name="_Toc53671260"/>
      <w:bookmarkStart w:id="326" w:name="_Toc54726810"/>
      <w:bookmarkStart w:id="327" w:name="_Toc53671261"/>
      <w:bookmarkStart w:id="328" w:name="_Toc54726811"/>
      <w:bookmarkStart w:id="329" w:name="_Toc53671262"/>
      <w:bookmarkStart w:id="330" w:name="_Toc54726812"/>
      <w:bookmarkStart w:id="331" w:name="_Toc53671263"/>
      <w:bookmarkStart w:id="332" w:name="_Toc54726813"/>
      <w:bookmarkStart w:id="333" w:name="_Toc53671264"/>
      <w:bookmarkStart w:id="334" w:name="_Toc54726814"/>
      <w:bookmarkStart w:id="335" w:name="_Toc53671265"/>
      <w:bookmarkStart w:id="336" w:name="_Toc54726815"/>
      <w:bookmarkStart w:id="337" w:name="_Toc494180647"/>
      <w:bookmarkStart w:id="338" w:name="_Toc496261297"/>
      <w:bookmarkStart w:id="339" w:name="_Toc503863005"/>
      <w:bookmarkStart w:id="340" w:name="_Toc53762110"/>
      <w:bookmarkStart w:id="341" w:name="_Toc69201442"/>
      <w:bookmarkStart w:id="342" w:name="_Toc70262467"/>
      <w:bookmarkStart w:id="343" w:name="_Toc72093648"/>
      <w:bookmarkEnd w:id="126"/>
      <w:bookmarkEnd w:id="127"/>
      <w:bookmarkEnd w:id="249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r w:rsidRPr="00C36A98">
        <w:t xml:space="preserve">Zasady dotyczące </w:t>
      </w:r>
      <w:r w:rsidR="007267BB" w:rsidRPr="00C36A98">
        <w:t xml:space="preserve">wykorzystania i podziału </w:t>
      </w:r>
      <w:r w:rsidRPr="00C36A98">
        <w:t xml:space="preserve">praw własności intelektualnej do rezultatów </w:t>
      </w:r>
      <w:bookmarkEnd w:id="337"/>
      <w:bookmarkEnd w:id="338"/>
      <w:bookmarkEnd w:id="339"/>
      <w:r w:rsidR="00390FB3" w:rsidRPr="00C36A98">
        <w:t>Przedsięwzięcia</w:t>
      </w:r>
      <w:bookmarkEnd w:id="340"/>
      <w:bookmarkEnd w:id="341"/>
      <w:bookmarkEnd w:id="342"/>
      <w:bookmarkEnd w:id="343"/>
    </w:p>
    <w:p w14:paraId="6FD15BEE" w14:textId="3823CB14" w:rsidR="00C53D06" w:rsidRPr="00C36A98" w:rsidRDefault="008C0349" w:rsidP="00E467D7">
      <w:pPr>
        <w:pStyle w:val="Akapitzlist"/>
        <w:numPr>
          <w:ilvl w:val="3"/>
          <w:numId w:val="11"/>
        </w:numPr>
        <w:ind w:left="284" w:hanging="284"/>
        <w:jc w:val="both"/>
        <w:rPr>
          <w:rFonts w:cstheme="majorBidi"/>
        </w:rPr>
      </w:pPr>
      <w:r w:rsidRPr="00C36A98">
        <w:rPr>
          <w:rFonts w:cstheme="majorBidi"/>
        </w:rPr>
        <w:t xml:space="preserve">Zasady dotyczące podziału praw do przedmiotów własności intelektualnej powstałych w ramach realizacji Umowy, pomiędzy </w:t>
      </w:r>
      <w:r w:rsidR="001B1823" w:rsidRPr="00C36A98">
        <w:rPr>
          <w:rFonts w:cstheme="majorBidi"/>
        </w:rPr>
        <w:t xml:space="preserve">Uczestników Przedsięwzięcia </w:t>
      </w:r>
      <w:r w:rsidRPr="00C36A98">
        <w:rPr>
          <w:rFonts w:cstheme="majorBidi"/>
        </w:rPr>
        <w:t>i NCBR, określone zostały szczegółowo w </w:t>
      </w:r>
      <w:r w:rsidR="007267BB" w:rsidRPr="00C36A98">
        <w:rPr>
          <w:rFonts w:cstheme="majorBidi"/>
        </w:rPr>
        <w:t xml:space="preserve">postanowieniach wzoru </w:t>
      </w:r>
      <w:r w:rsidRPr="00C36A98">
        <w:rPr>
          <w:rFonts w:cstheme="majorBidi"/>
        </w:rPr>
        <w:t>Umow</w:t>
      </w:r>
      <w:r w:rsidR="00A655DA" w:rsidRPr="00C36A98">
        <w:rPr>
          <w:rFonts w:cstheme="majorBidi"/>
        </w:rPr>
        <w:t>y</w:t>
      </w:r>
      <w:r w:rsidRPr="00C36A98">
        <w:rPr>
          <w:rFonts w:cstheme="majorBidi"/>
        </w:rPr>
        <w:t>, stanowiące</w:t>
      </w:r>
      <w:r w:rsidR="73F6147F" w:rsidRPr="00C36A98">
        <w:rPr>
          <w:rFonts w:cstheme="majorBidi"/>
        </w:rPr>
        <w:t xml:space="preserve">go </w:t>
      </w:r>
      <w:r w:rsidRPr="00C36A98">
        <w:rPr>
          <w:rFonts w:cstheme="majorBidi"/>
        </w:rPr>
        <w:t xml:space="preserve">Załącznik nr </w:t>
      </w:r>
      <w:r w:rsidR="006B296C" w:rsidRPr="00C36A98">
        <w:t>8</w:t>
      </w:r>
      <w:r w:rsidR="00836A29" w:rsidRPr="00C36A98">
        <w:rPr>
          <w:rFonts w:cstheme="majorBidi"/>
        </w:rPr>
        <w:t xml:space="preserve"> </w:t>
      </w:r>
      <w:r w:rsidR="003335C7" w:rsidRPr="00C36A98">
        <w:rPr>
          <w:rFonts w:cstheme="majorBidi"/>
        </w:rPr>
        <w:t xml:space="preserve">do Regulaminu. </w:t>
      </w:r>
    </w:p>
    <w:p w14:paraId="4DC09E50" w14:textId="49B4C795" w:rsidR="00E915E2" w:rsidRPr="00C36A98" w:rsidRDefault="003335C7" w:rsidP="00E467D7">
      <w:pPr>
        <w:pStyle w:val="Akapitzlist"/>
        <w:numPr>
          <w:ilvl w:val="3"/>
          <w:numId w:val="11"/>
        </w:numPr>
        <w:ind w:left="284" w:hanging="284"/>
        <w:jc w:val="both"/>
        <w:rPr>
          <w:rFonts w:cstheme="majorBidi"/>
          <w:b/>
          <w:bCs/>
        </w:rPr>
      </w:pPr>
      <w:r w:rsidRPr="00C36A98">
        <w:rPr>
          <w:rFonts w:cstheme="majorBidi"/>
        </w:rPr>
        <w:t xml:space="preserve">W każdym </w:t>
      </w:r>
      <w:r w:rsidR="00CF507A" w:rsidRPr="00C36A98">
        <w:rPr>
          <w:rFonts w:cstheme="majorBidi"/>
        </w:rPr>
        <w:t>przypadku</w:t>
      </w:r>
      <w:r w:rsidRPr="00C36A98">
        <w:rPr>
          <w:rFonts w:cstheme="majorBidi"/>
        </w:rPr>
        <w:t xml:space="preserve">, </w:t>
      </w:r>
      <w:r w:rsidR="00EB149A" w:rsidRPr="00C36A98">
        <w:rPr>
          <w:rFonts w:cstheme="majorBidi"/>
        </w:rPr>
        <w:t>zamiarem Centrum jest</w:t>
      </w:r>
      <w:r w:rsidR="00D65CB8" w:rsidRPr="00C36A98">
        <w:rPr>
          <w:rFonts w:cstheme="majorBidi"/>
        </w:rPr>
        <w:t>,</w:t>
      </w:r>
      <w:r w:rsidR="00EB149A" w:rsidRPr="00C36A98">
        <w:rPr>
          <w:rFonts w:cstheme="majorBidi"/>
        </w:rPr>
        <w:t xml:space="preserve"> </w:t>
      </w:r>
      <w:r w:rsidR="00D65CB8" w:rsidRPr="00C36A98">
        <w:rPr>
          <w:rFonts w:cstheme="majorBidi"/>
        </w:rPr>
        <w:t>a</w:t>
      </w:r>
      <w:r w:rsidR="00EB149A" w:rsidRPr="00C36A98">
        <w:rPr>
          <w:rFonts w:cstheme="majorBidi"/>
        </w:rPr>
        <w:t xml:space="preserve">by </w:t>
      </w:r>
      <w:r w:rsidR="008C0349" w:rsidRPr="00C36A98">
        <w:rPr>
          <w:rFonts w:cstheme="majorBidi"/>
        </w:rPr>
        <w:t xml:space="preserve">Umowa przewidywała zasady dotyczące podziału uprawnień do </w:t>
      </w:r>
      <w:r w:rsidR="006B2C91" w:rsidRPr="00C36A98">
        <w:rPr>
          <w:rFonts w:cstheme="majorBidi"/>
        </w:rPr>
        <w:t>W</w:t>
      </w:r>
      <w:r w:rsidR="008C0349" w:rsidRPr="00C36A98">
        <w:rPr>
          <w:rFonts w:cstheme="majorBidi"/>
        </w:rPr>
        <w:t xml:space="preserve">yników </w:t>
      </w:r>
      <w:r w:rsidR="006B2C91" w:rsidRPr="00C36A98">
        <w:rPr>
          <w:rFonts w:cstheme="majorBidi"/>
        </w:rPr>
        <w:t xml:space="preserve">Prac B+R prowadzonych w ramach </w:t>
      </w:r>
      <w:r w:rsidR="00390FB3" w:rsidRPr="00C36A98">
        <w:rPr>
          <w:rFonts w:cstheme="majorBidi"/>
        </w:rPr>
        <w:t>Przedsięwzięcia</w:t>
      </w:r>
      <w:r w:rsidR="008C0349" w:rsidRPr="00C36A98">
        <w:rPr>
          <w:rFonts w:cstheme="majorBidi"/>
        </w:rPr>
        <w:t xml:space="preserve">, będących </w:t>
      </w:r>
      <w:r w:rsidR="006B2C91" w:rsidRPr="00C36A98">
        <w:rPr>
          <w:rFonts w:cstheme="majorBidi"/>
        </w:rPr>
        <w:t>W</w:t>
      </w:r>
      <w:r w:rsidR="008C0349" w:rsidRPr="00C36A98">
        <w:rPr>
          <w:rFonts w:cstheme="majorBidi"/>
        </w:rPr>
        <w:t>ynikiem</w:t>
      </w:r>
      <w:r w:rsidR="006B2C91" w:rsidRPr="00C36A98">
        <w:rPr>
          <w:rFonts w:cstheme="majorBidi"/>
        </w:rPr>
        <w:t xml:space="preserve"> Prac</w:t>
      </w:r>
      <w:r w:rsidR="008C0349" w:rsidRPr="00C36A98">
        <w:rPr>
          <w:rFonts w:cstheme="majorBidi"/>
        </w:rPr>
        <w:t xml:space="preserve"> </w:t>
      </w:r>
      <w:r w:rsidR="00293D64" w:rsidRPr="00C36A98">
        <w:rPr>
          <w:rFonts w:cstheme="majorBidi"/>
        </w:rPr>
        <w:t xml:space="preserve">Etapu </w:t>
      </w:r>
      <w:r w:rsidR="008C0349" w:rsidRPr="00C36A98">
        <w:rPr>
          <w:rFonts w:cstheme="majorBidi"/>
        </w:rPr>
        <w:t>I</w:t>
      </w:r>
      <w:r w:rsidR="00454FD1" w:rsidRPr="00C36A98">
        <w:rPr>
          <w:rFonts w:cstheme="majorBidi"/>
        </w:rPr>
        <w:t xml:space="preserve"> oraz</w:t>
      </w:r>
      <w:r w:rsidR="008C0349" w:rsidRPr="00C36A98">
        <w:rPr>
          <w:rFonts w:cstheme="majorBidi"/>
        </w:rPr>
        <w:t xml:space="preserve"> </w:t>
      </w:r>
      <w:r w:rsidR="00293D64" w:rsidRPr="00C36A98">
        <w:rPr>
          <w:rFonts w:cstheme="majorBidi"/>
        </w:rPr>
        <w:t xml:space="preserve">Etapu </w:t>
      </w:r>
      <w:r w:rsidR="008C0349" w:rsidRPr="00C36A98">
        <w:rPr>
          <w:rFonts w:cstheme="majorBidi"/>
        </w:rPr>
        <w:t>II, w tym wyników stanowiących przedmiot praw własności intelektualnej, w</w:t>
      </w:r>
      <w:r w:rsidR="00293D64" w:rsidRPr="00C36A98">
        <w:rPr>
          <w:rFonts w:cstheme="majorBidi"/>
        </w:rPr>
        <w:t> </w:t>
      </w:r>
      <w:r w:rsidR="008C0349" w:rsidRPr="00C36A98">
        <w:rPr>
          <w:rFonts w:cstheme="majorBidi"/>
        </w:rPr>
        <w:t xml:space="preserve">sposób </w:t>
      </w:r>
      <w:r w:rsidR="003D4AD2" w:rsidRPr="00C36A98">
        <w:rPr>
          <w:rFonts w:cstheme="majorBidi"/>
        </w:rPr>
        <w:t>w</w:t>
      </w:r>
      <w:r w:rsidR="008D227C" w:rsidRPr="00C36A98">
        <w:rPr>
          <w:rFonts w:cstheme="majorBidi"/>
        </w:rPr>
        <w:t> </w:t>
      </w:r>
      <w:r w:rsidR="003D4AD2" w:rsidRPr="00C36A98">
        <w:rPr>
          <w:rFonts w:cstheme="majorBidi"/>
        </w:rPr>
        <w:t xml:space="preserve">największym stopniu </w:t>
      </w:r>
      <w:r w:rsidR="002D78A0" w:rsidRPr="00C36A98">
        <w:rPr>
          <w:rFonts w:cstheme="majorBidi"/>
        </w:rPr>
        <w:t xml:space="preserve">uwzględniający </w:t>
      </w:r>
      <w:r w:rsidR="6FA4B80B" w:rsidRPr="00C36A98">
        <w:rPr>
          <w:rFonts w:cstheme="majorBidi"/>
        </w:rPr>
        <w:t>Wymagania</w:t>
      </w:r>
      <w:r w:rsidR="002D78A0" w:rsidRPr="00C36A98">
        <w:rPr>
          <w:rFonts w:cstheme="majorBidi"/>
        </w:rPr>
        <w:t xml:space="preserve"> wskazane</w:t>
      </w:r>
      <w:r w:rsidR="007B6F49" w:rsidRPr="00C36A98">
        <w:rPr>
          <w:rFonts w:cstheme="majorBidi"/>
        </w:rPr>
        <w:t xml:space="preserve"> </w:t>
      </w:r>
      <w:r w:rsidR="00C53D06" w:rsidRPr="00C36A98">
        <w:rPr>
          <w:rFonts w:cstheme="majorBidi"/>
        </w:rPr>
        <w:t>w przytoczonych w treści Regulaminu Zasad</w:t>
      </w:r>
      <w:r w:rsidR="00E95116" w:rsidRPr="00C36A98">
        <w:rPr>
          <w:rFonts w:cstheme="majorBidi"/>
        </w:rPr>
        <w:t>ach</w:t>
      </w:r>
      <w:r w:rsidR="00C53D06" w:rsidRPr="00C36A98">
        <w:rPr>
          <w:rFonts w:cstheme="majorBidi"/>
        </w:rPr>
        <w:t xml:space="preserve"> Ramowych</w:t>
      </w:r>
      <w:r w:rsidR="00295C42" w:rsidRPr="00C36A98">
        <w:rPr>
          <w:rFonts w:cstheme="majorBidi"/>
        </w:rPr>
        <w:t>,</w:t>
      </w:r>
      <w:r w:rsidR="00295C42" w:rsidRPr="00C36A98">
        <w:t xml:space="preserve"> z uwzględnieniem celów Przedsięwzięcia określonych w Rozdziale </w:t>
      </w:r>
      <w:r w:rsidRPr="00C36A98">
        <w:fldChar w:fldCharType="begin"/>
      </w:r>
      <w:r w:rsidRPr="00C36A98">
        <w:instrText xml:space="preserve"> REF _Ref52630528 \n \h </w:instrText>
      </w:r>
      <w:r w:rsidR="004E2D42" w:rsidRPr="00C36A98">
        <w:instrText xml:space="preserve"> \* MERGEFORMAT </w:instrText>
      </w:r>
      <w:r w:rsidRPr="00C36A98">
        <w:fldChar w:fldCharType="separate"/>
      </w:r>
      <w:r w:rsidR="00AD1446" w:rsidRPr="00C36A98">
        <w:t>I</w:t>
      </w:r>
      <w:r w:rsidRPr="00C36A98">
        <w:fldChar w:fldCharType="end"/>
      </w:r>
      <w:r w:rsidR="00C53D06" w:rsidRPr="00C36A98">
        <w:rPr>
          <w:rFonts w:cstheme="majorBidi"/>
        </w:rPr>
        <w:t>.</w:t>
      </w:r>
    </w:p>
    <w:p w14:paraId="48AF9B00" w14:textId="742BA7BB" w:rsidR="00AA1C84" w:rsidRPr="00C36A98" w:rsidRDefault="008C0349" w:rsidP="00C36A98">
      <w:pPr>
        <w:pStyle w:val="Nagwek1"/>
      </w:pPr>
      <w:bookmarkStart w:id="344" w:name="_Toc494180648"/>
      <w:bookmarkStart w:id="345" w:name="_Ref495406023"/>
      <w:bookmarkStart w:id="346" w:name="_Ref495406036"/>
      <w:bookmarkStart w:id="347" w:name="_Ref495411273"/>
      <w:bookmarkStart w:id="348" w:name="_Ref495413649"/>
      <w:bookmarkStart w:id="349" w:name="_Ref495414064"/>
      <w:bookmarkStart w:id="350" w:name="_Ref495414078"/>
      <w:bookmarkStart w:id="351" w:name="_Ref495417463"/>
      <w:bookmarkStart w:id="352" w:name="_Ref495486285"/>
      <w:bookmarkStart w:id="353" w:name="_Ref495583897"/>
      <w:bookmarkStart w:id="354" w:name="_Ref495586441"/>
      <w:bookmarkStart w:id="355" w:name="_Ref495916476"/>
      <w:bookmarkStart w:id="356" w:name="_Ref495918951"/>
      <w:bookmarkStart w:id="357" w:name="_Ref495924877"/>
      <w:bookmarkStart w:id="358" w:name="_Ref495934636"/>
      <w:bookmarkStart w:id="359" w:name="_Toc496261298"/>
      <w:bookmarkStart w:id="360" w:name="_Toc503863006"/>
      <w:bookmarkStart w:id="361" w:name="_Ref508784902"/>
      <w:bookmarkStart w:id="362" w:name="_Ref52646295"/>
      <w:bookmarkStart w:id="363" w:name="_Ref54707550"/>
      <w:bookmarkStart w:id="364" w:name="_Toc53762111"/>
      <w:bookmarkStart w:id="365" w:name="_Toc69201443"/>
      <w:bookmarkStart w:id="366" w:name="_Toc70262468"/>
      <w:bookmarkStart w:id="367" w:name="_Toc72093649"/>
      <w:r w:rsidRPr="00C36A98">
        <w:t xml:space="preserve">Budżet </w:t>
      </w:r>
      <w:r w:rsidR="00390FB3" w:rsidRPr="00C36A98">
        <w:t>Przedsięwzięcia</w:t>
      </w:r>
      <w:r w:rsidR="0C03D7AA" w:rsidRPr="00C36A98">
        <w:t xml:space="preserve"> i</w:t>
      </w:r>
      <w:r w:rsidRPr="00C36A98">
        <w:t xml:space="preserve"> zasady 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r w:rsidR="00C216F2" w:rsidRPr="00C36A98">
        <w:t>zapłaty wynagrodzenia</w:t>
      </w:r>
      <w:bookmarkEnd w:id="363"/>
      <w:bookmarkEnd w:id="364"/>
      <w:bookmarkEnd w:id="365"/>
      <w:bookmarkEnd w:id="366"/>
      <w:bookmarkEnd w:id="367"/>
    </w:p>
    <w:p w14:paraId="32EA96F4" w14:textId="20320B4A" w:rsidR="00C53D06" w:rsidRPr="006D7B31" w:rsidRDefault="00CA056E" w:rsidP="00E467D7">
      <w:pPr>
        <w:pStyle w:val="Akapitzlist"/>
        <w:numPr>
          <w:ilvl w:val="0"/>
          <w:numId w:val="22"/>
        </w:numPr>
        <w:ind w:left="284" w:hanging="284"/>
        <w:jc w:val="both"/>
      </w:pPr>
      <w:bookmarkStart w:id="368" w:name="_Ref496089061"/>
      <w:r w:rsidRPr="00C36A98">
        <w:rPr>
          <w:rFonts w:cstheme="majorBidi"/>
        </w:rPr>
        <w:t>Całkowity</w:t>
      </w:r>
      <w:r w:rsidRPr="00C36A98">
        <w:t xml:space="preserve"> budżet </w:t>
      </w:r>
      <w:r w:rsidR="00390FB3" w:rsidRPr="00C36A98">
        <w:t>Przedsięwzięcia</w:t>
      </w:r>
      <w:r w:rsidRPr="00C36A98">
        <w:t xml:space="preserve"> wynosi</w:t>
      </w:r>
      <w:r w:rsidR="6326C988" w:rsidRPr="00C36A98">
        <w:t xml:space="preserve"> </w:t>
      </w:r>
      <w:r w:rsidR="006D7B31" w:rsidRPr="006D7B31">
        <w:rPr>
          <w:b/>
        </w:rPr>
        <w:t>7 500 000</w:t>
      </w:r>
      <w:r w:rsidR="006D7B31">
        <w:t xml:space="preserve"> </w:t>
      </w:r>
      <w:r w:rsidRPr="00C36A98">
        <w:rPr>
          <w:b/>
          <w:bCs/>
        </w:rPr>
        <w:t>zł (słownie</w:t>
      </w:r>
      <w:r w:rsidRPr="006D7B31">
        <w:rPr>
          <w:bCs/>
        </w:rPr>
        <w:t xml:space="preserve">: </w:t>
      </w:r>
      <w:r w:rsidR="006D7B31" w:rsidRPr="006D7B31">
        <w:t>siedem milionów pięćset tysięcy złotych)</w:t>
      </w:r>
      <w:r w:rsidR="00A738B3" w:rsidRPr="006D7B31">
        <w:rPr>
          <w:bCs/>
        </w:rPr>
        <w:t xml:space="preserve"> brutto</w:t>
      </w:r>
      <w:r w:rsidRPr="006D7B31">
        <w:rPr>
          <w:bCs/>
        </w:rPr>
        <w:t>.</w:t>
      </w:r>
    </w:p>
    <w:p w14:paraId="63E857E4" w14:textId="77777777" w:rsidR="006D7B31" w:rsidRPr="00C36A98" w:rsidRDefault="11276046" w:rsidP="00524339">
      <w:pPr>
        <w:pStyle w:val="Akapitzlist"/>
        <w:numPr>
          <w:ilvl w:val="0"/>
          <w:numId w:val="22"/>
        </w:numPr>
        <w:ind w:left="284" w:hanging="284"/>
        <w:jc w:val="both"/>
      </w:pPr>
      <w:r w:rsidRPr="00C36A98">
        <w:t xml:space="preserve">Budżet </w:t>
      </w:r>
      <w:r w:rsidR="3360AE3F" w:rsidRPr="00C36A98">
        <w:t>Przedsięwzięcia</w:t>
      </w:r>
      <w:r w:rsidRPr="00C36A98">
        <w:t xml:space="preserve"> z podziałem na </w:t>
      </w:r>
      <w:r w:rsidR="2EF0C423" w:rsidRPr="00C36A98">
        <w:t xml:space="preserve">Etapy </w:t>
      </w:r>
      <w:r w:rsidR="088AF8AE" w:rsidRPr="00C36A98">
        <w:t xml:space="preserve">i </w:t>
      </w:r>
      <w:r w:rsidR="00E80A34" w:rsidRPr="00C36A98">
        <w:t>Działania</w:t>
      </w:r>
      <w:r w:rsidR="088AF8AE" w:rsidRPr="00C36A98">
        <w:t xml:space="preserve"> </w:t>
      </w:r>
      <w:r w:rsidRPr="00C36A98">
        <w:t>określa</w:t>
      </w:r>
      <w:r w:rsidR="773ADBD9" w:rsidRPr="00C36A98">
        <w:t>ją</w:t>
      </w:r>
      <w:r w:rsidR="34DFAC16" w:rsidRPr="00C36A98">
        <w:t xml:space="preserve"> poniższ</w:t>
      </w:r>
      <w:r w:rsidR="3B4DCD96" w:rsidRPr="00C36A98">
        <w:t>e</w:t>
      </w:r>
      <w:r w:rsidRPr="00C36A98">
        <w:t xml:space="preserve"> tabel</w:t>
      </w:r>
      <w:r w:rsidR="25A4BF24" w:rsidRPr="00C36A98">
        <w:t>e</w:t>
      </w:r>
      <w:r w:rsidRPr="00C36A98">
        <w:t>.</w:t>
      </w:r>
      <w:r w:rsidR="00CA056E" w:rsidRPr="00C36A98">
        <w:br/>
      </w:r>
    </w:p>
    <w:tbl>
      <w:tblPr>
        <w:tblW w:w="5866" w:type="pct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9"/>
        <w:gridCol w:w="3800"/>
        <w:gridCol w:w="1278"/>
        <w:gridCol w:w="1586"/>
        <w:gridCol w:w="1550"/>
        <w:gridCol w:w="1969"/>
      </w:tblGrid>
      <w:tr w:rsidR="006D7B31" w:rsidRPr="00F436B3" w14:paraId="0A421494" w14:textId="77777777" w:rsidTr="00C16F1D">
        <w:trPr>
          <w:cantSplit/>
          <w:trHeight w:val="1134"/>
          <w:tblHeader/>
          <w:jc w:val="center"/>
        </w:trPr>
        <w:tc>
          <w:tcPr>
            <w:tcW w:w="211" w:type="pct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textDirection w:val="btLr"/>
            <w:vAlign w:val="center"/>
            <w:hideMark/>
          </w:tcPr>
          <w:p w14:paraId="6380B180" w14:textId="77777777" w:rsidR="006D7B31" w:rsidRPr="00F436B3" w:rsidRDefault="006D7B31" w:rsidP="00C16F1D">
            <w:pPr>
              <w:spacing w:after="0" w:line="360" w:lineRule="auto"/>
              <w:ind w:left="113" w:right="113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F436B3"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  <w:lastRenderedPageBreak/>
              <w:t>ETAP</w:t>
            </w:r>
          </w:p>
        </w:tc>
        <w:tc>
          <w:tcPr>
            <w:tcW w:w="1787" w:type="pct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5B265603" w14:textId="77777777" w:rsidR="006D7B31" w:rsidRPr="00F436B3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F436B3"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  <w:t>OPIS / KPI</w:t>
            </w:r>
          </w:p>
        </w:tc>
        <w:tc>
          <w:tcPr>
            <w:tcW w:w="601" w:type="pct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68BE9B1C" w14:textId="77777777" w:rsidR="006D7B31" w:rsidRPr="00F436B3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F436B3"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  <w:t>CZAS</w:t>
            </w:r>
          </w:p>
        </w:tc>
        <w:tc>
          <w:tcPr>
            <w:tcW w:w="746" w:type="pct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73518232" w14:textId="77777777" w:rsidR="006D7B31" w:rsidRPr="00F436B3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F436B3"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  <w:t xml:space="preserve">LICZBA WYKONAWCÓW </w:t>
            </w:r>
            <w:r w:rsidRPr="00F436B3"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  <w:br/>
              <w:t>W ETAPIE</w:t>
            </w:r>
          </w:p>
        </w:tc>
        <w:tc>
          <w:tcPr>
            <w:tcW w:w="729" w:type="pct"/>
            <w:shd w:val="clear" w:color="auto" w:fill="DBDBDB" w:themeFill="accent3" w:themeFillTint="66"/>
          </w:tcPr>
          <w:p w14:paraId="18FCB021" w14:textId="77777777" w:rsidR="006D7B31" w:rsidRPr="00F436B3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  <w:r w:rsidRPr="00F436B3"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  <w:t>BUDŻET</w:t>
            </w:r>
            <w:r w:rsidRPr="00F436B3"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  <w:br/>
              <w:t xml:space="preserve">(w PLN brutto) </w:t>
            </w:r>
            <w:r w:rsidRPr="00F436B3"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  <w:br/>
              <w:t>na jednego UCZESTNIKA</w:t>
            </w:r>
          </w:p>
        </w:tc>
        <w:tc>
          <w:tcPr>
            <w:tcW w:w="926" w:type="pct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30FD8E1F" w14:textId="77777777" w:rsidR="006D7B31" w:rsidRPr="00F436B3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F436B3"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  <w:t>BUDŻET ETAPU</w:t>
            </w:r>
          </w:p>
        </w:tc>
      </w:tr>
      <w:tr w:rsidR="006D7B31" w:rsidRPr="00F436B3" w14:paraId="69C46B0D" w14:textId="77777777" w:rsidTr="00C16F1D">
        <w:trPr>
          <w:cantSplit/>
          <w:trHeight w:val="421"/>
          <w:tblHeader/>
          <w:jc w:val="center"/>
        </w:trPr>
        <w:tc>
          <w:tcPr>
            <w:tcW w:w="5000" w:type="pct"/>
            <w:gridSpan w:val="6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241C3906" w14:textId="77777777" w:rsidR="006D7B31" w:rsidRPr="00F436B3" w:rsidRDefault="006D7B31" w:rsidP="00C16F1D">
            <w:pPr>
              <w:spacing w:after="0" w:line="360" w:lineRule="auto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  <w:t>Działanie 1. „Wentylacja sal lekcyjnych”</w:t>
            </w:r>
          </w:p>
        </w:tc>
      </w:tr>
      <w:tr w:rsidR="006D7B31" w:rsidRPr="00F436B3" w14:paraId="56CE3188" w14:textId="77777777" w:rsidTr="00C16F1D">
        <w:trPr>
          <w:cantSplit/>
          <w:trHeight w:val="690"/>
          <w:tblHeader/>
          <w:jc w:val="center"/>
        </w:trPr>
        <w:tc>
          <w:tcPr>
            <w:tcW w:w="211" w:type="pct"/>
            <w:vMerge w:val="restart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2F4BC3B1" w14:textId="77777777" w:rsidR="006D7B31" w:rsidRPr="00F436B3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  <w:r w:rsidRPr="00F436B3"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87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089F1B58" w14:textId="77777777" w:rsidR="006D7B31" w:rsidRPr="00BE5A52" w:rsidRDefault="006D7B31" w:rsidP="00C16F1D">
            <w:pPr>
              <w:spacing w:after="0" w:line="360" w:lineRule="auto"/>
              <w:contextualSpacing/>
              <w:rPr>
                <w:rFonts w:eastAsia="Times New Roman" w:cstheme="minorHAnsi"/>
                <w:color w:val="000000" w:themeColor="text1"/>
                <w:sz w:val="16"/>
                <w:szCs w:val="16"/>
                <w:highlight w:val="yellow"/>
                <w:lang w:eastAsia="pl-PL"/>
              </w:rPr>
            </w:pPr>
            <w:r w:rsidRPr="0068001B"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 xml:space="preserve">Prowadzenie przez Wykonawców prac badawczo-rozwojowych w celu opracowania </w:t>
            </w:r>
            <w:r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>Prototypu</w:t>
            </w:r>
            <w:r w:rsidRPr="0068001B"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>Systemu</w:t>
            </w:r>
            <w:r w:rsidRPr="0068001B"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>wentylacji A wraz z Szkolnym systemem zarządzającym</w:t>
            </w:r>
          </w:p>
        </w:tc>
        <w:tc>
          <w:tcPr>
            <w:tcW w:w="601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5AE8C1BB" w14:textId="77777777" w:rsidR="006D7B31" w:rsidRPr="00C842ED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>16</w:t>
            </w:r>
            <w:r w:rsidRPr="00C842ED"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 xml:space="preserve">  miesięcy</w:t>
            </w:r>
          </w:p>
          <w:p w14:paraId="2E5CF6B4" w14:textId="77777777" w:rsidR="006D7B31" w:rsidRPr="00C842ED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III kwartał 2021 - </w:t>
            </w: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br/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IV </w:t>
            </w: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kwartał 2022</w:t>
            </w:r>
          </w:p>
        </w:tc>
        <w:tc>
          <w:tcPr>
            <w:tcW w:w="746" w:type="pct"/>
            <w:vMerge w:val="restar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3F713414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highlight w:val="yellow"/>
                <w:lang w:eastAsia="pl-PL"/>
              </w:rPr>
            </w:pPr>
            <w:r w:rsidRPr="00EA72D8">
              <w:rPr>
                <w:rFonts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9" w:type="pct"/>
            <w:vMerge w:val="restart"/>
            <w:shd w:val="clear" w:color="auto" w:fill="auto"/>
            <w:vAlign w:val="center"/>
          </w:tcPr>
          <w:p w14:paraId="74E7B130" w14:textId="77777777" w:rsidR="006D7B31" w:rsidRPr="00EA72D8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  <w:r w:rsidRPr="00EA72D8"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lang w:eastAsia="pl-PL"/>
              </w:rPr>
              <w:t>1 200 000 zł brutto</w:t>
            </w:r>
          </w:p>
        </w:tc>
        <w:tc>
          <w:tcPr>
            <w:tcW w:w="926" w:type="pct"/>
            <w:vMerge w:val="restar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7857B0A" w14:textId="77777777" w:rsidR="006D7B31" w:rsidRPr="00EA72D8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eastAsia="pl-PL"/>
              </w:rPr>
              <w:t>3 600 000 zł</w:t>
            </w:r>
            <w:r w:rsidRPr="00EA72D8"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eastAsia="pl-PL"/>
              </w:rPr>
              <w:t xml:space="preserve"> brutto</w:t>
            </w:r>
          </w:p>
        </w:tc>
      </w:tr>
      <w:tr w:rsidR="006D7B31" w:rsidRPr="00F436B3" w14:paraId="6991EA14" w14:textId="77777777" w:rsidTr="00C16F1D">
        <w:trPr>
          <w:trHeight w:val="363"/>
          <w:tblHeader/>
          <w:jc w:val="center"/>
        </w:trPr>
        <w:tc>
          <w:tcPr>
            <w:tcW w:w="211" w:type="pct"/>
            <w:vMerge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3F4F14D5" w14:textId="77777777" w:rsidR="006D7B31" w:rsidRPr="00F436B3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</w:p>
        </w:tc>
        <w:tc>
          <w:tcPr>
            <w:tcW w:w="1787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57DF14D5" w14:textId="77777777" w:rsidR="006D7B31" w:rsidRPr="00BE5A52" w:rsidRDefault="006D7B31" w:rsidP="00C16F1D">
            <w:pPr>
              <w:spacing w:after="0" w:line="360" w:lineRule="auto"/>
              <w:contextualSpacing/>
              <w:rPr>
                <w:rFonts w:eastAsia="Times New Roman" w:cstheme="minorHAnsi"/>
                <w:color w:val="000000" w:themeColor="text1"/>
                <w:sz w:val="16"/>
                <w:szCs w:val="16"/>
                <w:highlight w:val="yellow"/>
                <w:lang w:eastAsia="pl-PL"/>
              </w:rPr>
            </w:pPr>
            <w:r w:rsidRPr="0068001B"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 xml:space="preserve">Testy Prototypów </w:t>
            </w:r>
          </w:p>
        </w:tc>
        <w:tc>
          <w:tcPr>
            <w:tcW w:w="601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242F06F9" w14:textId="77777777" w:rsidR="006D7B31" w:rsidRPr="00B426F7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>4</w:t>
            </w:r>
            <w:r w:rsidRPr="00B426F7"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 xml:space="preserve"> miesiące </w:t>
            </w:r>
          </w:p>
          <w:p w14:paraId="3B2B3EE5" w14:textId="77777777" w:rsidR="006D7B31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426F7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IV kwartał 2022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-</w:t>
            </w:r>
          </w:p>
          <w:p w14:paraId="0518B920" w14:textId="77777777" w:rsidR="006D7B31" w:rsidRPr="00B426F7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I kwartał 2023</w:t>
            </w:r>
          </w:p>
        </w:tc>
        <w:tc>
          <w:tcPr>
            <w:tcW w:w="746" w:type="pct"/>
            <w:vMerge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2082C39D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29" w:type="pct"/>
            <w:vMerge/>
            <w:vAlign w:val="center"/>
          </w:tcPr>
          <w:p w14:paraId="53972059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926" w:type="pct"/>
            <w:vMerge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67C0C6A7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color w:val="000000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</w:tr>
      <w:tr w:rsidR="006D7B31" w:rsidRPr="00F436B3" w14:paraId="605398CE" w14:textId="77777777" w:rsidTr="00C16F1D">
        <w:trPr>
          <w:trHeight w:val="397"/>
          <w:tblHeader/>
          <w:jc w:val="center"/>
        </w:trPr>
        <w:tc>
          <w:tcPr>
            <w:tcW w:w="211" w:type="pct"/>
            <w:vMerge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1DCDF34F" w14:textId="77777777" w:rsidR="006D7B31" w:rsidRPr="00F436B3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</w:p>
        </w:tc>
        <w:tc>
          <w:tcPr>
            <w:tcW w:w="1787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00FBE2B6" w14:textId="77777777" w:rsidR="006D7B31" w:rsidRPr="00EA72D8" w:rsidRDefault="006D7B31" w:rsidP="00C16F1D">
            <w:pPr>
              <w:spacing w:after="0" w:line="360" w:lineRule="auto"/>
              <w:contextualSpacing/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</w:pPr>
            <w:r w:rsidRPr="00EA72D8"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>Ocena przez Zamawiającego Wyniku Prac Etapu I</w:t>
            </w:r>
          </w:p>
        </w:tc>
        <w:tc>
          <w:tcPr>
            <w:tcW w:w="601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5A351EC2" w14:textId="77777777" w:rsidR="006D7B31" w:rsidRPr="00C842ED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</w:pPr>
            <w:r w:rsidRPr="00C842ED"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>1 miesiąc</w:t>
            </w:r>
          </w:p>
          <w:p w14:paraId="42E9CC9F" w14:textId="77777777" w:rsidR="006D7B31" w:rsidRPr="00C842ED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lang w:eastAsia="pl-PL"/>
              </w:rPr>
            </w:pP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I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I</w:t>
            </w: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 kwartał 2023</w:t>
            </w:r>
          </w:p>
        </w:tc>
        <w:tc>
          <w:tcPr>
            <w:tcW w:w="746" w:type="pct"/>
            <w:vMerge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1E5BD465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29" w:type="pct"/>
            <w:vMerge/>
            <w:vAlign w:val="center"/>
          </w:tcPr>
          <w:p w14:paraId="43EFD7FF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926" w:type="pct"/>
            <w:vMerge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633E190B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color w:val="000000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</w:tr>
      <w:tr w:rsidR="006D7B31" w:rsidRPr="00F436B3" w14:paraId="2EB6A873" w14:textId="77777777" w:rsidTr="00C16F1D">
        <w:trPr>
          <w:trHeight w:val="207"/>
          <w:tblHeader/>
          <w:jc w:val="center"/>
        </w:trPr>
        <w:tc>
          <w:tcPr>
            <w:tcW w:w="211" w:type="pct"/>
            <w:vMerge w:val="restart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021A0090" w14:textId="77777777" w:rsidR="006D7B31" w:rsidRPr="00F436B3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  <w:r w:rsidRPr="00F436B3"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87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3A94531A" w14:textId="77777777" w:rsidR="006D7B31" w:rsidRPr="00BE5A52" w:rsidRDefault="006D7B31" w:rsidP="00C16F1D">
            <w:pPr>
              <w:spacing w:after="0" w:line="360" w:lineRule="auto"/>
              <w:contextualSpacing/>
              <w:rPr>
                <w:rFonts w:eastAsia="Times New Roman" w:cstheme="minorHAnsi"/>
                <w:color w:val="000000" w:themeColor="text1"/>
                <w:sz w:val="16"/>
                <w:szCs w:val="16"/>
                <w:highlight w:val="yellow"/>
                <w:lang w:eastAsia="pl-PL"/>
              </w:rPr>
            </w:pPr>
            <w:r w:rsidRPr="00C842ED"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 xml:space="preserve">Prowadzenie przez Wykonawcę prac badawczo-rozwojowych oraz budowa Demonstratora </w:t>
            </w:r>
            <w:r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>Systemu A wraz z Szkolnym systemem zarządzającym</w:t>
            </w:r>
          </w:p>
        </w:tc>
        <w:tc>
          <w:tcPr>
            <w:tcW w:w="601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6744EE87" w14:textId="77777777" w:rsidR="006D7B31" w:rsidRPr="00C842ED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>4 miesiące</w:t>
            </w:r>
          </w:p>
          <w:p w14:paraId="5A7F98F8" w14:textId="77777777" w:rsidR="006D7B31" w:rsidRPr="00C842ED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lang w:eastAsia="pl-PL"/>
              </w:rPr>
            </w:pP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I kwartał 2023 – </w:t>
            </w: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br/>
              <w:t>III kwartał 2023</w:t>
            </w:r>
          </w:p>
        </w:tc>
        <w:tc>
          <w:tcPr>
            <w:tcW w:w="746" w:type="pct"/>
            <w:vMerge w:val="restar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6C1C3975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cstheme="minorHAnsi"/>
                <w:color w:val="000000"/>
                <w:sz w:val="18"/>
                <w:szCs w:val="18"/>
                <w:highlight w:val="yellow"/>
              </w:rPr>
            </w:pPr>
            <w:r w:rsidRPr="00C842ED">
              <w:rPr>
                <w:rFonts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9" w:type="pct"/>
            <w:vMerge w:val="restart"/>
            <w:vAlign w:val="center"/>
          </w:tcPr>
          <w:p w14:paraId="11D535C4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  <w:r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lang w:eastAsia="pl-PL"/>
              </w:rPr>
              <w:t>700</w:t>
            </w:r>
            <w:r w:rsidRPr="00C842ED"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lang w:eastAsia="pl-PL"/>
              </w:rPr>
              <w:t> 000 zł brutto</w:t>
            </w:r>
          </w:p>
        </w:tc>
        <w:tc>
          <w:tcPr>
            <w:tcW w:w="926" w:type="pct"/>
            <w:vMerge w:val="restar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3B7C6836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color w:val="000000"/>
                <w:kern w:val="24"/>
                <w:sz w:val="18"/>
                <w:szCs w:val="18"/>
                <w:highlight w:val="yellow"/>
                <w:lang w:eastAsia="pl-PL"/>
              </w:rPr>
            </w:pPr>
            <w:r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eastAsia="pl-PL"/>
              </w:rPr>
              <w:t>1 4</w:t>
            </w:r>
            <w:r w:rsidRPr="00C842ED"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eastAsia="pl-PL"/>
              </w:rPr>
              <w:t>00 000 zł brutto</w:t>
            </w:r>
          </w:p>
        </w:tc>
      </w:tr>
      <w:tr w:rsidR="006D7B31" w:rsidRPr="00F436B3" w14:paraId="05BD5AE7" w14:textId="77777777" w:rsidTr="00C16F1D">
        <w:trPr>
          <w:trHeight w:val="206"/>
          <w:tblHeader/>
          <w:jc w:val="center"/>
        </w:trPr>
        <w:tc>
          <w:tcPr>
            <w:tcW w:w="211" w:type="pct"/>
            <w:vMerge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30690C89" w14:textId="77777777" w:rsidR="006D7B31" w:rsidRPr="00F436B3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</w:p>
        </w:tc>
        <w:tc>
          <w:tcPr>
            <w:tcW w:w="1787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912A58E" w14:textId="77777777" w:rsidR="006D7B31" w:rsidRPr="00C842ED" w:rsidRDefault="006D7B31" w:rsidP="00C16F1D">
            <w:pPr>
              <w:spacing w:after="0" w:line="360" w:lineRule="auto"/>
              <w:contextualSpacing/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>Testy Demonstratorów Systemu A</w:t>
            </w:r>
          </w:p>
        </w:tc>
        <w:tc>
          <w:tcPr>
            <w:tcW w:w="601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6B6624DB" w14:textId="77777777" w:rsidR="006D7B31" w:rsidRPr="00C842ED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>1</w:t>
            </w:r>
            <w:r w:rsidRPr="00C842ED"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 xml:space="preserve"> miesiące</w:t>
            </w:r>
            <w:r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 xml:space="preserve"> </w:t>
            </w:r>
          </w:p>
          <w:p w14:paraId="48A0D175" w14:textId="77777777" w:rsidR="006D7B31" w:rsidRPr="00C842ED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</w:pP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III kwartał 2023</w:t>
            </w:r>
          </w:p>
        </w:tc>
        <w:tc>
          <w:tcPr>
            <w:tcW w:w="746" w:type="pct"/>
            <w:vMerge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5C903E8F" w14:textId="77777777" w:rsidR="006D7B31" w:rsidRPr="00C842ED" w:rsidRDefault="006D7B31" w:rsidP="00C16F1D">
            <w:pPr>
              <w:spacing w:after="0"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29" w:type="pct"/>
            <w:vMerge/>
            <w:vAlign w:val="center"/>
          </w:tcPr>
          <w:p w14:paraId="24BCD19D" w14:textId="77777777" w:rsidR="006D7B31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lang w:eastAsia="pl-PL"/>
              </w:rPr>
            </w:pPr>
          </w:p>
        </w:tc>
        <w:tc>
          <w:tcPr>
            <w:tcW w:w="926" w:type="pct"/>
            <w:vMerge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AC22975" w14:textId="77777777" w:rsidR="006D7B31" w:rsidRPr="00C842ED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eastAsia="pl-PL"/>
              </w:rPr>
            </w:pPr>
          </w:p>
        </w:tc>
      </w:tr>
      <w:tr w:rsidR="006D7B31" w:rsidRPr="00F436B3" w14:paraId="11360360" w14:textId="77777777" w:rsidTr="00C16F1D">
        <w:trPr>
          <w:trHeight w:val="548"/>
          <w:tblHeader/>
          <w:jc w:val="center"/>
        </w:trPr>
        <w:tc>
          <w:tcPr>
            <w:tcW w:w="211" w:type="pct"/>
            <w:vMerge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C550AE3" w14:textId="77777777" w:rsidR="006D7B31" w:rsidRPr="00F436B3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</w:p>
        </w:tc>
        <w:tc>
          <w:tcPr>
            <w:tcW w:w="1787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58F7E6D" w14:textId="77777777" w:rsidR="006D7B31" w:rsidRPr="00BE5A52" w:rsidRDefault="006D7B31" w:rsidP="00C16F1D">
            <w:pPr>
              <w:spacing w:after="0" w:line="360" w:lineRule="auto"/>
              <w:contextualSpacing/>
              <w:rPr>
                <w:rFonts w:eastAsia="Times New Roman" w:cstheme="minorHAnsi"/>
                <w:color w:val="000000" w:themeColor="text1"/>
                <w:sz w:val="16"/>
                <w:szCs w:val="16"/>
                <w:highlight w:val="yellow"/>
                <w:lang w:eastAsia="pl-PL"/>
              </w:rPr>
            </w:pPr>
            <w:r w:rsidRPr="00C842ED"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>Ocena przez Zamawiającego Wyniku Prac Etapu II</w:t>
            </w:r>
          </w:p>
        </w:tc>
        <w:tc>
          <w:tcPr>
            <w:tcW w:w="601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1CF2253E" w14:textId="77777777" w:rsidR="006D7B31" w:rsidRPr="00C842ED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</w:pPr>
            <w:r w:rsidRPr="00C842ED"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>1 miesiąc</w:t>
            </w:r>
          </w:p>
          <w:p w14:paraId="108B88ED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IV kwartał 2023</w:t>
            </w:r>
          </w:p>
        </w:tc>
        <w:tc>
          <w:tcPr>
            <w:tcW w:w="746" w:type="pct"/>
            <w:vMerge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5410B7ED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729" w:type="pct"/>
            <w:vMerge/>
            <w:vAlign w:val="center"/>
          </w:tcPr>
          <w:p w14:paraId="206CD20C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926" w:type="pct"/>
            <w:vMerge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09C2CCC3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Calibri" w:cstheme="minorHAnsi"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</w:tr>
      <w:tr w:rsidR="006D7B31" w:rsidRPr="00F436B3" w14:paraId="37654620" w14:textId="77777777" w:rsidTr="00C16F1D">
        <w:trPr>
          <w:trHeight w:val="501"/>
          <w:tblHeader/>
          <w:jc w:val="center"/>
        </w:trPr>
        <w:tc>
          <w:tcPr>
            <w:tcW w:w="211" w:type="pct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602C25A2" w14:textId="77777777" w:rsidR="006D7B31" w:rsidRPr="00F436B3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</w:p>
        </w:tc>
        <w:tc>
          <w:tcPr>
            <w:tcW w:w="1787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18AC94B1" w14:textId="77777777" w:rsidR="006D7B31" w:rsidRPr="00BE5A52" w:rsidRDefault="006D7B31" w:rsidP="00C16F1D">
            <w:pPr>
              <w:spacing w:after="0" w:line="360" w:lineRule="auto"/>
              <w:contextualSpacing/>
              <w:rPr>
                <w:rFonts w:eastAsia="Times New Roman" w:cstheme="minorHAnsi"/>
                <w:b/>
                <w:color w:val="000000" w:themeColor="text1"/>
                <w:sz w:val="16"/>
                <w:szCs w:val="16"/>
                <w:highlight w:val="yellow"/>
                <w:lang w:eastAsia="pl-PL"/>
              </w:rPr>
            </w:pPr>
            <w:r w:rsidRPr="00C842ED">
              <w:rPr>
                <w:rFonts w:eastAsia="Times New Roman" w:cstheme="minorHAnsi"/>
                <w:b/>
                <w:color w:val="000000" w:themeColor="text1"/>
                <w:sz w:val="16"/>
                <w:szCs w:val="16"/>
                <w:lang w:eastAsia="pl-PL"/>
              </w:rPr>
              <w:t>SUMA</w:t>
            </w:r>
            <w:r>
              <w:rPr>
                <w:rFonts w:eastAsia="Times New Roman" w:cstheme="minorHAnsi"/>
                <w:b/>
                <w:color w:val="000000" w:themeColor="text1"/>
                <w:sz w:val="16"/>
                <w:szCs w:val="16"/>
                <w:lang w:eastAsia="pl-PL"/>
              </w:rPr>
              <w:t xml:space="preserve"> dla Działania 1. </w:t>
            </w:r>
          </w:p>
        </w:tc>
        <w:tc>
          <w:tcPr>
            <w:tcW w:w="601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2FD0FFCD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746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FF22978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729" w:type="pct"/>
            <w:vAlign w:val="center"/>
          </w:tcPr>
          <w:p w14:paraId="082DE42C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926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63971DF6" w14:textId="77777777" w:rsidR="006D7B31" w:rsidRPr="00C842ED" w:rsidRDefault="006D7B31" w:rsidP="00C16F1D">
            <w:pPr>
              <w:spacing w:after="0" w:line="360" w:lineRule="auto"/>
              <w:jc w:val="center"/>
              <w:rPr>
                <w:rFonts w:eastAsia="Calibri" w:cstheme="minorHAnsi"/>
                <w:b/>
                <w:color w:val="000000" w:themeColor="dark1"/>
                <w:kern w:val="24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lang w:eastAsia="pl-PL"/>
              </w:rPr>
              <w:t>5 0</w:t>
            </w:r>
            <w:r w:rsidRPr="00C842ED"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lang w:eastAsia="pl-PL"/>
              </w:rPr>
              <w:t>00 000 zł brutto</w:t>
            </w:r>
          </w:p>
        </w:tc>
      </w:tr>
      <w:tr w:rsidR="006D7B31" w:rsidRPr="00F436B3" w14:paraId="0D00C4DA" w14:textId="77777777" w:rsidTr="00C16F1D">
        <w:trPr>
          <w:trHeight w:val="501"/>
          <w:tblHeader/>
          <w:jc w:val="center"/>
        </w:trPr>
        <w:tc>
          <w:tcPr>
            <w:tcW w:w="5000" w:type="pct"/>
            <w:gridSpan w:val="6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34018B6" w14:textId="77777777" w:rsidR="006D7B31" w:rsidRDefault="006D7B31" w:rsidP="00C16F1D">
            <w:pPr>
              <w:spacing w:after="0" w:line="360" w:lineRule="auto"/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lang w:eastAsia="pl-PL"/>
              </w:rPr>
              <w:t>Działanie 2. „Wentylacja mieszkań”</w:t>
            </w:r>
          </w:p>
        </w:tc>
      </w:tr>
      <w:tr w:rsidR="006D7B31" w:rsidRPr="00F436B3" w14:paraId="5218F751" w14:textId="77777777" w:rsidTr="00C16F1D">
        <w:trPr>
          <w:trHeight w:val="501"/>
          <w:tblHeader/>
          <w:jc w:val="center"/>
        </w:trPr>
        <w:tc>
          <w:tcPr>
            <w:tcW w:w="211" w:type="pct"/>
            <w:vMerge w:val="restart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18CA4A7" w14:textId="77777777" w:rsidR="006D7B31" w:rsidRPr="00F436B3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  <w:r w:rsidRPr="00F436B3"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87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3B95831E" w14:textId="77777777" w:rsidR="006D7B31" w:rsidRPr="00C842ED" w:rsidRDefault="006D7B31" w:rsidP="00C16F1D">
            <w:pPr>
              <w:spacing w:after="0" w:line="360" w:lineRule="auto"/>
              <w:contextualSpacing/>
              <w:rPr>
                <w:rFonts w:eastAsia="Times New Roman" w:cstheme="minorHAnsi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68001B"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 xml:space="preserve">Prowadzenie przez Wykonawców prac badawczo-rozwojowych w celu opracowania </w:t>
            </w:r>
            <w:r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>Prototypu</w:t>
            </w:r>
            <w:r w:rsidRPr="0068001B"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>Systemu</w:t>
            </w:r>
            <w:r w:rsidRPr="0068001B"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>wentylacji B wraz z Centralnym systemem zarządzającym</w:t>
            </w:r>
          </w:p>
        </w:tc>
        <w:tc>
          <w:tcPr>
            <w:tcW w:w="601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1D3F7D4" w14:textId="77777777" w:rsidR="006D7B31" w:rsidRPr="00C842ED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>12</w:t>
            </w:r>
            <w:r w:rsidRPr="00C842ED"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 xml:space="preserve">  miesięcy</w:t>
            </w:r>
          </w:p>
          <w:p w14:paraId="6BD7695D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highlight w:val="yellow"/>
                <w:lang w:eastAsia="pl-PL"/>
              </w:rPr>
            </w:pP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III kwartał 2021 - </w:t>
            </w: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br/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III </w:t>
            </w: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kwartał 2022</w:t>
            </w:r>
          </w:p>
        </w:tc>
        <w:tc>
          <w:tcPr>
            <w:tcW w:w="746" w:type="pct"/>
            <w:vMerge w:val="restar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1F1FD9C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  <w:r w:rsidRPr="00D07102"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29" w:type="pct"/>
            <w:vMerge w:val="restart"/>
            <w:vAlign w:val="center"/>
          </w:tcPr>
          <w:p w14:paraId="7B9B2801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  <w:r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lang w:eastAsia="pl-PL"/>
              </w:rPr>
              <w:t>70</w:t>
            </w:r>
            <w:r w:rsidRPr="00EA72D8"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lang w:eastAsia="pl-PL"/>
              </w:rPr>
              <w:t>0 000 zł brutto</w:t>
            </w:r>
          </w:p>
        </w:tc>
        <w:tc>
          <w:tcPr>
            <w:tcW w:w="926" w:type="pct"/>
            <w:vMerge w:val="restar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0A5AA281" w14:textId="77777777" w:rsidR="006D7B31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eastAsia="pl-PL"/>
              </w:rPr>
              <w:t>2 100 000 zł</w:t>
            </w:r>
            <w:r w:rsidRPr="00EA72D8"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eastAsia="pl-PL"/>
              </w:rPr>
              <w:t xml:space="preserve"> brutto</w:t>
            </w:r>
          </w:p>
        </w:tc>
      </w:tr>
      <w:tr w:rsidR="006D7B31" w:rsidRPr="00F436B3" w14:paraId="1D0D2659" w14:textId="77777777" w:rsidTr="00C16F1D">
        <w:trPr>
          <w:trHeight w:val="501"/>
          <w:tblHeader/>
          <w:jc w:val="center"/>
        </w:trPr>
        <w:tc>
          <w:tcPr>
            <w:tcW w:w="211" w:type="pct"/>
            <w:vMerge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22D4D111" w14:textId="77777777" w:rsidR="006D7B31" w:rsidRPr="00F436B3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</w:p>
        </w:tc>
        <w:tc>
          <w:tcPr>
            <w:tcW w:w="1787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59654F91" w14:textId="77777777" w:rsidR="006D7B31" w:rsidRPr="00C842ED" w:rsidRDefault="006D7B31" w:rsidP="00C16F1D">
            <w:pPr>
              <w:spacing w:after="0" w:line="360" w:lineRule="auto"/>
              <w:contextualSpacing/>
              <w:rPr>
                <w:rFonts w:eastAsia="Times New Roman" w:cstheme="minorHAnsi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68001B"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>Testy Prototypów</w:t>
            </w:r>
          </w:p>
        </w:tc>
        <w:tc>
          <w:tcPr>
            <w:tcW w:w="601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1EAA5814" w14:textId="77777777" w:rsidR="006D7B31" w:rsidRPr="00B426F7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>4</w:t>
            </w:r>
            <w:r w:rsidRPr="00B426F7"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 xml:space="preserve"> miesiące </w:t>
            </w:r>
          </w:p>
          <w:p w14:paraId="0801A80C" w14:textId="77777777" w:rsidR="006D7B31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426F7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IV kwartał 2022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-</w:t>
            </w:r>
          </w:p>
          <w:p w14:paraId="4298915A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highlight w:val="yellow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I kwartał 2023</w:t>
            </w:r>
          </w:p>
        </w:tc>
        <w:tc>
          <w:tcPr>
            <w:tcW w:w="746" w:type="pct"/>
            <w:vMerge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20CFDFD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729" w:type="pct"/>
            <w:vMerge/>
            <w:vAlign w:val="center"/>
          </w:tcPr>
          <w:p w14:paraId="7778BA02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926" w:type="pct"/>
            <w:vMerge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6D84DC87" w14:textId="77777777" w:rsidR="006D7B31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lang w:eastAsia="pl-PL"/>
              </w:rPr>
            </w:pPr>
          </w:p>
        </w:tc>
      </w:tr>
      <w:tr w:rsidR="006D7B31" w:rsidRPr="00F436B3" w14:paraId="39098265" w14:textId="77777777" w:rsidTr="00C16F1D">
        <w:trPr>
          <w:trHeight w:val="501"/>
          <w:tblHeader/>
          <w:jc w:val="center"/>
        </w:trPr>
        <w:tc>
          <w:tcPr>
            <w:tcW w:w="211" w:type="pct"/>
            <w:vMerge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1C84EF30" w14:textId="77777777" w:rsidR="006D7B31" w:rsidRPr="00F436B3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</w:p>
        </w:tc>
        <w:tc>
          <w:tcPr>
            <w:tcW w:w="1787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32D8C986" w14:textId="77777777" w:rsidR="006D7B31" w:rsidRPr="00C842ED" w:rsidRDefault="006D7B31" w:rsidP="00C16F1D">
            <w:pPr>
              <w:spacing w:after="0" w:line="360" w:lineRule="auto"/>
              <w:contextualSpacing/>
              <w:rPr>
                <w:rFonts w:eastAsia="Times New Roman" w:cstheme="minorHAnsi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EA72D8"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>Ocena przez Zamawiającego Wyniku Prac Etapu I</w:t>
            </w:r>
          </w:p>
        </w:tc>
        <w:tc>
          <w:tcPr>
            <w:tcW w:w="601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1B7DF4A" w14:textId="77777777" w:rsidR="006D7B31" w:rsidRPr="00C842ED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</w:pPr>
            <w:r w:rsidRPr="00C842ED"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>1 miesiąc</w:t>
            </w:r>
          </w:p>
          <w:p w14:paraId="45FDE9E8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highlight w:val="yellow"/>
                <w:lang w:eastAsia="pl-PL"/>
              </w:rPr>
            </w:pP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I kwartał 2023</w:t>
            </w:r>
          </w:p>
        </w:tc>
        <w:tc>
          <w:tcPr>
            <w:tcW w:w="746" w:type="pct"/>
            <w:vMerge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390342D2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729" w:type="pct"/>
            <w:vMerge/>
            <w:vAlign w:val="center"/>
          </w:tcPr>
          <w:p w14:paraId="4D274E73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926" w:type="pct"/>
            <w:vMerge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7F97BA6" w14:textId="77777777" w:rsidR="006D7B31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lang w:eastAsia="pl-PL"/>
              </w:rPr>
            </w:pPr>
          </w:p>
        </w:tc>
      </w:tr>
      <w:tr w:rsidR="006D7B31" w:rsidRPr="00F436B3" w14:paraId="58D49E90" w14:textId="77777777" w:rsidTr="00C16F1D">
        <w:trPr>
          <w:trHeight w:val="501"/>
          <w:tblHeader/>
          <w:jc w:val="center"/>
        </w:trPr>
        <w:tc>
          <w:tcPr>
            <w:tcW w:w="211" w:type="pct"/>
            <w:vMerge w:val="restart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3CDC3688" w14:textId="77777777" w:rsidR="006D7B31" w:rsidRPr="00F436B3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  <w:r w:rsidRPr="00F436B3"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87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6724D113" w14:textId="77777777" w:rsidR="006D7B31" w:rsidRPr="00C842ED" w:rsidRDefault="006D7B31" w:rsidP="00C16F1D">
            <w:pPr>
              <w:spacing w:after="0" w:line="360" w:lineRule="auto"/>
              <w:contextualSpacing/>
              <w:rPr>
                <w:rFonts w:eastAsia="Times New Roman" w:cstheme="minorHAnsi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C842ED"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 xml:space="preserve">Prowadzenie przez Wykonawcę prac badawczo-rozwojowych oraz budowa Demonstratora </w:t>
            </w:r>
            <w:r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>Systemu B wraz z Centralnym systemem zarządzającym</w:t>
            </w:r>
          </w:p>
        </w:tc>
        <w:tc>
          <w:tcPr>
            <w:tcW w:w="601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0A75C5A9" w14:textId="77777777" w:rsidR="006D7B31" w:rsidRPr="00C842ED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>6 miesięcy</w:t>
            </w:r>
          </w:p>
          <w:p w14:paraId="632C8C41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highlight w:val="yellow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I kwartał 2023 –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br/>
              <w:t>II</w:t>
            </w: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 kwartał 2023</w:t>
            </w:r>
          </w:p>
        </w:tc>
        <w:tc>
          <w:tcPr>
            <w:tcW w:w="746" w:type="pct"/>
            <w:vMerge w:val="restar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3F0D8BBB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  <w:r w:rsidRPr="00C842ED">
              <w:rPr>
                <w:rFonts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9" w:type="pct"/>
            <w:vMerge w:val="restart"/>
            <w:vAlign w:val="center"/>
          </w:tcPr>
          <w:p w14:paraId="05B650EA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  <w:r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lang w:eastAsia="pl-PL"/>
              </w:rPr>
              <w:t>200</w:t>
            </w:r>
            <w:r w:rsidRPr="00C842ED"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lang w:eastAsia="pl-PL"/>
              </w:rPr>
              <w:t> 000 zł brutto</w:t>
            </w:r>
          </w:p>
        </w:tc>
        <w:tc>
          <w:tcPr>
            <w:tcW w:w="926" w:type="pct"/>
            <w:vMerge w:val="restar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3E4ADB87" w14:textId="77777777" w:rsidR="006D7B31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eastAsia="pl-PL"/>
              </w:rPr>
              <w:t xml:space="preserve"> 4</w:t>
            </w:r>
            <w:r w:rsidRPr="00C842ED"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eastAsia="pl-PL"/>
              </w:rPr>
              <w:t>00 000 zł brutto</w:t>
            </w:r>
          </w:p>
        </w:tc>
      </w:tr>
      <w:tr w:rsidR="006D7B31" w:rsidRPr="00F436B3" w14:paraId="51865A05" w14:textId="77777777" w:rsidTr="00C16F1D">
        <w:trPr>
          <w:trHeight w:val="501"/>
          <w:tblHeader/>
          <w:jc w:val="center"/>
        </w:trPr>
        <w:tc>
          <w:tcPr>
            <w:tcW w:w="211" w:type="pct"/>
            <w:vMerge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6FD3CFF4" w14:textId="77777777" w:rsidR="006D7B31" w:rsidRPr="00F436B3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</w:p>
        </w:tc>
        <w:tc>
          <w:tcPr>
            <w:tcW w:w="1787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2BDDB515" w14:textId="77777777" w:rsidR="006D7B31" w:rsidRPr="00C842ED" w:rsidRDefault="006D7B31" w:rsidP="00C16F1D">
            <w:pPr>
              <w:spacing w:after="0" w:line="360" w:lineRule="auto"/>
              <w:contextualSpacing/>
              <w:rPr>
                <w:rFonts w:eastAsia="Times New Roman" w:cstheme="minorHAnsi"/>
                <w:b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>Testy Demonstratorów Systemu B</w:t>
            </w:r>
          </w:p>
        </w:tc>
        <w:tc>
          <w:tcPr>
            <w:tcW w:w="601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378C0C4" w14:textId="77777777" w:rsidR="006D7B31" w:rsidRPr="00C842ED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>1 miesiąc</w:t>
            </w:r>
          </w:p>
          <w:p w14:paraId="7A880CBF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highlight w:val="yellow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III</w:t>
            </w: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 kwartał 2023</w:t>
            </w:r>
          </w:p>
        </w:tc>
        <w:tc>
          <w:tcPr>
            <w:tcW w:w="746" w:type="pct"/>
            <w:vMerge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505DEACE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729" w:type="pct"/>
            <w:vMerge/>
            <w:vAlign w:val="center"/>
          </w:tcPr>
          <w:p w14:paraId="3E05BE92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926" w:type="pct"/>
            <w:vMerge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D6CC9CB" w14:textId="77777777" w:rsidR="006D7B31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lang w:eastAsia="pl-PL"/>
              </w:rPr>
            </w:pPr>
          </w:p>
        </w:tc>
      </w:tr>
      <w:tr w:rsidR="006D7B31" w:rsidRPr="00F436B3" w14:paraId="06FD7472" w14:textId="77777777" w:rsidTr="00C16F1D">
        <w:trPr>
          <w:trHeight w:val="501"/>
          <w:tblHeader/>
          <w:jc w:val="center"/>
        </w:trPr>
        <w:tc>
          <w:tcPr>
            <w:tcW w:w="211" w:type="pct"/>
            <w:vMerge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2A385399" w14:textId="77777777" w:rsidR="006D7B31" w:rsidRPr="00F436B3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</w:p>
        </w:tc>
        <w:tc>
          <w:tcPr>
            <w:tcW w:w="1787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DEBEFFE" w14:textId="77777777" w:rsidR="006D7B31" w:rsidRPr="00C842ED" w:rsidRDefault="006D7B31" w:rsidP="00C16F1D">
            <w:pPr>
              <w:spacing w:after="0" w:line="360" w:lineRule="auto"/>
              <w:contextualSpacing/>
              <w:rPr>
                <w:rFonts w:eastAsia="Times New Roman" w:cstheme="minorHAnsi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C842ED"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>Ocena przez Zamawiającego Wyniku Prac Etapu II</w:t>
            </w:r>
          </w:p>
        </w:tc>
        <w:tc>
          <w:tcPr>
            <w:tcW w:w="601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6F62D430" w14:textId="77777777" w:rsidR="006D7B31" w:rsidRPr="00C842ED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</w:pPr>
            <w:r w:rsidRPr="00C842ED"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>1 miesiąc</w:t>
            </w:r>
          </w:p>
          <w:p w14:paraId="3D732B60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highlight w:val="yellow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III</w:t>
            </w: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 kwartał 2023</w:t>
            </w:r>
          </w:p>
        </w:tc>
        <w:tc>
          <w:tcPr>
            <w:tcW w:w="746" w:type="pct"/>
            <w:vMerge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0653D81F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729" w:type="pct"/>
            <w:vMerge/>
            <w:vAlign w:val="center"/>
          </w:tcPr>
          <w:p w14:paraId="5996D35C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926" w:type="pct"/>
            <w:vMerge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0A374FCF" w14:textId="77777777" w:rsidR="006D7B31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lang w:eastAsia="pl-PL"/>
              </w:rPr>
            </w:pPr>
          </w:p>
        </w:tc>
      </w:tr>
      <w:tr w:rsidR="006D7B31" w:rsidRPr="00F436B3" w14:paraId="7A9E6D99" w14:textId="77777777" w:rsidTr="00C16F1D">
        <w:trPr>
          <w:trHeight w:val="501"/>
          <w:tblHeader/>
          <w:jc w:val="center"/>
        </w:trPr>
        <w:tc>
          <w:tcPr>
            <w:tcW w:w="211" w:type="pct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468EE63" w14:textId="77777777" w:rsidR="006D7B31" w:rsidRPr="00F436B3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</w:p>
        </w:tc>
        <w:tc>
          <w:tcPr>
            <w:tcW w:w="1787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088E35EB" w14:textId="77777777" w:rsidR="006D7B31" w:rsidRPr="00C842ED" w:rsidRDefault="006D7B31" w:rsidP="00C16F1D">
            <w:pPr>
              <w:spacing w:after="0" w:line="360" w:lineRule="auto"/>
              <w:contextualSpacing/>
              <w:rPr>
                <w:rFonts w:eastAsia="Times New Roman" w:cstheme="minorHAnsi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C842ED">
              <w:rPr>
                <w:rFonts w:eastAsia="Times New Roman" w:cstheme="minorHAnsi"/>
                <w:b/>
                <w:color w:val="000000" w:themeColor="text1"/>
                <w:sz w:val="16"/>
                <w:szCs w:val="16"/>
                <w:lang w:eastAsia="pl-PL"/>
              </w:rPr>
              <w:t>SUMA</w:t>
            </w:r>
            <w:r>
              <w:rPr>
                <w:rFonts w:eastAsia="Times New Roman" w:cstheme="minorHAnsi"/>
                <w:b/>
                <w:color w:val="000000" w:themeColor="text1"/>
                <w:sz w:val="16"/>
                <w:szCs w:val="16"/>
                <w:lang w:eastAsia="pl-PL"/>
              </w:rPr>
              <w:t xml:space="preserve"> dla Działania 2.</w:t>
            </w:r>
          </w:p>
        </w:tc>
        <w:tc>
          <w:tcPr>
            <w:tcW w:w="601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52B725B4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746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572E401C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729" w:type="pct"/>
            <w:vAlign w:val="center"/>
          </w:tcPr>
          <w:p w14:paraId="245E4438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926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F6BEE36" w14:textId="77777777" w:rsidR="006D7B31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lang w:eastAsia="pl-PL"/>
              </w:rPr>
              <w:t>2 5</w:t>
            </w:r>
            <w:r w:rsidRPr="00C842ED"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lang w:eastAsia="pl-PL"/>
              </w:rPr>
              <w:t>00 000 zł brutto</w:t>
            </w:r>
          </w:p>
        </w:tc>
      </w:tr>
      <w:tr w:rsidR="006D7B31" w:rsidRPr="00F436B3" w14:paraId="4D6128C6" w14:textId="77777777" w:rsidTr="00C16F1D">
        <w:trPr>
          <w:trHeight w:val="501"/>
          <w:tblHeader/>
          <w:jc w:val="center"/>
        </w:trPr>
        <w:tc>
          <w:tcPr>
            <w:tcW w:w="211" w:type="pct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2ADF7A93" w14:textId="77777777" w:rsidR="006D7B31" w:rsidRPr="00F436B3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</w:p>
        </w:tc>
        <w:tc>
          <w:tcPr>
            <w:tcW w:w="1787" w:type="pct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5A6E13C5" w14:textId="77777777" w:rsidR="006D7B31" w:rsidRPr="00C842ED" w:rsidRDefault="006D7B31" w:rsidP="00C16F1D">
            <w:pPr>
              <w:spacing w:after="0" w:line="360" w:lineRule="auto"/>
              <w:contextualSpacing/>
              <w:rPr>
                <w:rFonts w:eastAsia="Times New Roman" w:cstheme="minorHAnsi"/>
                <w:b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color w:val="000000" w:themeColor="text1"/>
                <w:sz w:val="16"/>
                <w:szCs w:val="16"/>
                <w:lang w:eastAsia="pl-PL"/>
              </w:rPr>
              <w:t>SUMA dla Przedsięwzięcia</w:t>
            </w:r>
          </w:p>
        </w:tc>
        <w:tc>
          <w:tcPr>
            <w:tcW w:w="601" w:type="pct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BF95983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746" w:type="pct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37EBD47A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729" w:type="pct"/>
            <w:shd w:val="clear" w:color="auto" w:fill="DBDBDB" w:themeFill="accent3" w:themeFillTint="66"/>
            <w:vAlign w:val="center"/>
          </w:tcPr>
          <w:p w14:paraId="6D4316A6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926" w:type="pct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1C8BF56" w14:textId="77777777" w:rsidR="006D7B31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lang w:eastAsia="pl-PL"/>
              </w:rPr>
              <w:t>7 5</w:t>
            </w:r>
            <w:r w:rsidRPr="00C842ED"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lang w:eastAsia="pl-PL"/>
              </w:rPr>
              <w:t>00 000 zł brutto</w:t>
            </w:r>
          </w:p>
        </w:tc>
      </w:tr>
    </w:tbl>
    <w:p w14:paraId="17A5E526" w14:textId="60276F5E" w:rsidR="79370A0B" w:rsidRPr="00C36A98" w:rsidRDefault="79370A0B" w:rsidP="006D7B31">
      <w:pPr>
        <w:pStyle w:val="Akapitzlist"/>
        <w:ind w:left="284"/>
        <w:jc w:val="both"/>
      </w:pPr>
    </w:p>
    <w:p w14:paraId="431D5D70" w14:textId="4F3FC02F" w:rsidR="00AC5A31" w:rsidRPr="00C36A98" w:rsidRDefault="11276046" w:rsidP="00E467D7">
      <w:pPr>
        <w:pStyle w:val="Akapitzlist"/>
        <w:numPr>
          <w:ilvl w:val="0"/>
          <w:numId w:val="22"/>
        </w:numPr>
        <w:ind w:left="284" w:hanging="284"/>
        <w:jc w:val="both"/>
      </w:pPr>
      <w:r w:rsidRPr="00C36A98">
        <w:rPr>
          <w:b/>
          <w:bCs/>
        </w:rPr>
        <w:lastRenderedPageBreak/>
        <w:t xml:space="preserve">Maksymalny poziom </w:t>
      </w:r>
      <w:r w:rsidR="6D1B8FB6" w:rsidRPr="00C36A98">
        <w:rPr>
          <w:b/>
          <w:bCs/>
        </w:rPr>
        <w:t xml:space="preserve">wynagrodzenia </w:t>
      </w:r>
      <w:r w:rsidRPr="00C36A98">
        <w:rPr>
          <w:b/>
          <w:bCs/>
        </w:rPr>
        <w:t xml:space="preserve">jednego </w:t>
      </w:r>
      <w:r w:rsidR="2CD25B0D" w:rsidRPr="00C36A98">
        <w:rPr>
          <w:b/>
          <w:bCs/>
        </w:rPr>
        <w:t>Uczestnika Przedsięwzięcia</w:t>
      </w:r>
      <w:r w:rsidRPr="00C36A98">
        <w:rPr>
          <w:b/>
          <w:bCs/>
        </w:rPr>
        <w:t xml:space="preserve"> </w:t>
      </w:r>
      <w:r w:rsidR="6D1B8FB6" w:rsidRPr="00C36A98">
        <w:rPr>
          <w:b/>
          <w:bCs/>
        </w:rPr>
        <w:t xml:space="preserve">w ramach </w:t>
      </w:r>
      <w:r w:rsidRPr="00C36A98">
        <w:rPr>
          <w:b/>
          <w:bCs/>
        </w:rPr>
        <w:t>Umowy</w:t>
      </w:r>
      <w:r w:rsidR="586B1CBD" w:rsidRPr="00C36A98">
        <w:rPr>
          <w:b/>
          <w:bCs/>
        </w:rPr>
        <w:t xml:space="preserve"> </w:t>
      </w:r>
      <w:r w:rsidR="586B1CBD" w:rsidRPr="00C36A98">
        <w:t>(jego</w:t>
      </w:r>
      <w:r w:rsidR="586B1CBD" w:rsidRPr="00C36A98">
        <w:rPr>
          <w:b/>
          <w:bCs/>
        </w:rPr>
        <w:t xml:space="preserve"> </w:t>
      </w:r>
      <w:r w:rsidR="586B1CBD" w:rsidRPr="00C36A98">
        <w:t>wynagrodzenia)</w:t>
      </w:r>
      <w:r w:rsidR="5A72BAD9" w:rsidRPr="00C36A98">
        <w:t xml:space="preserve"> w ramach danego </w:t>
      </w:r>
      <w:r w:rsidR="001B1E3E" w:rsidRPr="00C36A98">
        <w:t>Działania</w:t>
      </w:r>
      <w:r w:rsidR="5A72BAD9" w:rsidRPr="00C36A98">
        <w:t xml:space="preserve"> wskazan</w:t>
      </w:r>
      <w:r w:rsidR="30E2AD16" w:rsidRPr="00C36A98">
        <w:t>ego</w:t>
      </w:r>
      <w:r w:rsidR="5A72BAD9" w:rsidRPr="00C36A98">
        <w:t xml:space="preserve"> we Wniosku</w:t>
      </w:r>
      <w:r w:rsidRPr="00C36A98">
        <w:t xml:space="preserve">, </w:t>
      </w:r>
      <w:r w:rsidR="5A72BAD9" w:rsidRPr="00C36A98">
        <w:t xml:space="preserve">obejmujący jego świadczenia </w:t>
      </w:r>
      <w:r w:rsidRPr="00C36A98">
        <w:t xml:space="preserve">w ramach </w:t>
      </w:r>
      <w:r w:rsidR="5A72BAD9" w:rsidRPr="00C36A98">
        <w:t xml:space="preserve">Umowy z rozbiciem na wynagrodzenie za wykonanie </w:t>
      </w:r>
      <w:r w:rsidR="2B64C258" w:rsidRPr="00C36A98">
        <w:t xml:space="preserve">każdego z Etapów: </w:t>
      </w:r>
      <w:r w:rsidR="0F5F8603" w:rsidRPr="00C36A98">
        <w:t>Etap</w:t>
      </w:r>
      <w:r w:rsidR="5A72BAD9" w:rsidRPr="00C36A98">
        <w:t>u</w:t>
      </w:r>
      <w:r w:rsidR="0F5F8603" w:rsidRPr="00C36A98">
        <w:t xml:space="preserve"> I</w:t>
      </w:r>
      <w:r w:rsidR="7B7C72EB" w:rsidRPr="00C36A98">
        <w:t xml:space="preserve"> i</w:t>
      </w:r>
      <w:r w:rsidR="0F5F8603" w:rsidRPr="00C36A98">
        <w:t xml:space="preserve"> </w:t>
      </w:r>
      <w:r w:rsidR="5A72BAD9" w:rsidRPr="00C36A98">
        <w:t xml:space="preserve">Etapu </w:t>
      </w:r>
      <w:r w:rsidR="0F5F8603" w:rsidRPr="00C36A98">
        <w:t>II</w:t>
      </w:r>
      <w:r w:rsidR="0D7B53E3" w:rsidRPr="00C36A98">
        <w:t xml:space="preserve"> </w:t>
      </w:r>
      <w:r w:rsidRPr="00C36A98">
        <w:t>nie może przekroczyć kwot wynikających z</w:t>
      </w:r>
      <w:r w:rsidR="0F5F8603" w:rsidRPr="00C36A98">
        <w:t> </w:t>
      </w:r>
      <w:r w:rsidRPr="00C36A98">
        <w:t xml:space="preserve">określonych w Regulaminie maksymalnych kwot </w:t>
      </w:r>
      <w:r w:rsidR="6BE7EBCB" w:rsidRPr="00C36A98">
        <w:t xml:space="preserve">brutto </w:t>
      </w:r>
      <w:r w:rsidR="5A72BAD9" w:rsidRPr="00C36A98">
        <w:t xml:space="preserve">przypadających na dany Etap w ramach danego </w:t>
      </w:r>
      <w:r w:rsidR="001B1E3E" w:rsidRPr="00C36A98">
        <w:t>Działania</w:t>
      </w:r>
      <w:r w:rsidR="6FBA7C6A" w:rsidRPr="00C36A98">
        <w:t xml:space="preserve"> na jednego Uczestnika Przedsięwzięcia</w:t>
      </w:r>
      <w:r w:rsidR="5A72BAD9" w:rsidRPr="00C36A98">
        <w:t>.</w:t>
      </w:r>
    </w:p>
    <w:p w14:paraId="29B58A50" w14:textId="156FBC05" w:rsidR="00C53D06" w:rsidRPr="00C36A98" w:rsidRDefault="11276046" w:rsidP="00E467D7">
      <w:pPr>
        <w:pStyle w:val="Akapitzlist"/>
        <w:numPr>
          <w:ilvl w:val="0"/>
          <w:numId w:val="22"/>
        </w:numPr>
        <w:ind w:left="284" w:hanging="284"/>
        <w:jc w:val="both"/>
      </w:pPr>
      <w:r w:rsidRPr="00C36A98">
        <w:rPr>
          <w:b/>
          <w:bCs/>
        </w:rPr>
        <w:t xml:space="preserve">Szczegółowy sposób </w:t>
      </w:r>
      <w:r w:rsidR="6D1B8FB6" w:rsidRPr="00C36A98">
        <w:rPr>
          <w:b/>
          <w:bCs/>
        </w:rPr>
        <w:t>zapłaty wynagrodzenia</w:t>
      </w:r>
      <w:r w:rsidRPr="00C36A98">
        <w:rPr>
          <w:b/>
          <w:bCs/>
        </w:rPr>
        <w:t>, w tym warunki i form</w:t>
      </w:r>
      <w:r w:rsidR="6D1B8FB6" w:rsidRPr="00C36A98">
        <w:rPr>
          <w:b/>
          <w:bCs/>
        </w:rPr>
        <w:t>a</w:t>
      </w:r>
      <w:r w:rsidRPr="00C36A98">
        <w:rPr>
          <w:b/>
          <w:bCs/>
        </w:rPr>
        <w:t xml:space="preserve"> przekazywanego przez NCBR </w:t>
      </w:r>
      <w:r w:rsidR="6D1B8FB6" w:rsidRPr="00C36A98">
        <w:rPr>
          <w:b/>
          <w:bCs/>
        </w:rPr>
        <w:t>wynagrodzenia,</w:t>
      </w:r>
      <w:r w:rsidRPr="00C36A98">
        <w:rPr>
          <w:b/>
          <w:bCs/>
        </w:rPr>
        <w:t xml:space="preserve"> określone </w:t>
      </w:r>
      <w:r w:rsidR="44EAE970" w:rsidRPr="00C36A98">
        <w:rPr>
          <w:b/>
          <w:bCs/>
        </w:rPr>
        <w:t xml:space="preserve">zostały </w:t>
      </w:r>
      <w:r w:rsidRPr="00C36A98">
        <w:rPr>
          <w:b/>
          <w:bCs/>
        </w:rPr>
        <w:t>w Umowie</w:t>
      </w:r>
      <w:r w:rsidRPr="00C36A98">
        <w:t>.</w:t>
      </w:r>
      <w:r w:rsidR="520164E4" w:rsidRPr="00C36A98">
        <w:t xml:space="preserve"> Umowa przewiduje prawo opcji.</w:t>
      </w:r>
    </w:p>
    <w:p w14:paraId="6AFA450D" w14:textId="308CAA58" w:rsidR="00D54FAD" w:rsidRPr="00C36A98" w:rsidRDefault="2CD25B0D" w:rsidP="00E467D7">
      <w:pPr>
        <w:pStyle w:val="Akapitzlist"/>
        <w:numPr>
          <w:ilvl w:val="0"/>
          <w:numId w:val="22"/>
        </w:numPr>
        <w:ind w:left="284" w:hanging="284"/>
        <w:jc w:val="both"/>
      </w:pPr>
      <w:r w:rsidRPr="00C36A98">
        <w:t>Uczestnik Przedsięwzięcia</w:t>
      </w:r>
      <w:r w:rsidR="11276046" w:rsidRPr="00C36A98">
        <w:t xml:space="preserve"> może rozpocząć realizację Umowy oraz poszczególnych </w:t>
      </w:r>
      <w:r w:rsidR="5253F017" w:rsidRPr="00C36A98">
        <w:t>Etapów</w:t>
      </w:r>
      <w:r w:rsidR="11276046" w:rsidRPr="00C36A98">
        <w:t xml:space="preserve"> wyłącznie na zasadach określonych w Umowie.</w:t>
      </w:r>
    </w:p>
    <w:p w14:paraId="3C8D7A19" w14:textId="13DBD396" w:rsidR="001A0617" w:rsidRPr="00C36A98" w:rsidRDefault="0D7B53E3" w:rsidP="55D0BBE1">
      <w:pPr>
        <w:pStyle w:val="Akapitzlist"/>
        <w:numPr>
          <w:ilvl w:val="0"/>
          <w:numId w:val="22"/>
        </w:numPr>
        <w:ind w:left="284" w:hanging="284"/>
        <w:jc w:val="both"/>
        <w:rPr>
          <w:rFonts w:eastAsiaTheme="minorEastAsia"/>
        </w:rPr>
      </w:pPr>
      <w:r>
        <w:t xml:space="preserve">Jeśli NCBR </w:t>
      </w:r>
      <w:r w:rsidR="1281CFE3">
        <w:t xml:space="preserve"> nie później niż w terminie 6 tygodni od publikacji</w:t>
      </w:r>
      <w:r>
        <w:t xml:space="preserve"> Listy Rankingowej ustal</w:t>
      </w:r>
      <w:r w:rsidR="60D37E5C">
        <w:t>i</w:t>
      </w:r>
      <w:r>
        <w:t>, że dysponuje dodatkowymi środkami względem Alokacji wskazanej w Budżecie określonym w ust. 2, jest uprawniony zwiększyć ten Budżet wraz ze zwiększeniem liczby podmiotów, z którymi może zawrzeć Umowę</w:t>
      </w:r>
      <w:r w:rsidR="19572EF1">
        <w:t xml:space="preserve">, </w:t>
      </w:r>
      <w:r w:rsidR="1F399333" w:rsidRPr="55D0BBE1">
        <w:rPr>
          <w:rFonts w:ascii="Calibri" w:eastAsia="Calibri" w:hAnsi="Calibri" w:cs="Calibri"/>
          <w:i/>
          <w:iCs/>
          <w:color w:val="FF0000"/>
        </w:rPr>
        <w:t xml:space="preserve">bez zwiększania maksymalnego wynagrodzenia na jednego Uczestnika Przedsięwzięcia. Jeśli zwiększenie Budżetu zgodnie z poprzednim zdaniem nastąpi po publikacji Listy Rankingowej, NCBR jest uprawniony do dokonania jej zmiany poprzez dopuszczenie do zawarcia Umowy kolejnych podmiotów, których Wnioski co najmniej spełniają Wymagania Obligatoryjne i przeszył pozytywnie ocenę formalną – do takich dodatkowych Wnioskodawców Rozdział XIII ust. 5-6 oraz ust. 8 stosuje się </w:t>
      </w:r>
      <w:r w:rsidR="2C7EF4B4">
        <w:t>wprost.</w:t>
      </w:r>
    </w:p>
    <w:p w14:paraId="17DCD65A" w14:textId="401843DA" w:rsidR="00B276FC" w:rsidRPr="00C36A98" w:rsidRDefault="400CE316" w:rsidP="00E467D7">
      <w:pPr>
        <w:pStyle w:val="Akapitzlist"/>
        <w:numPr>
          <w:ilvl w:val="0"/>
          <w:numId w:val="22"/>
        </w:numPr>
        <w:ind w:left="284" w:hanging="284"/>
        <w:jc w:val="both"/>
      </w:pPr>
      <w:r>
        <w:t>W</w:t>
      </w:r>
      <w:r w:rsidR="1978ECD9">
        <w:t xml:space="preserve"> trakcie realizacji </w:t>
      </w:r>
      <w:r w:rsidR="236B0D42">
        <w:t>U</w:t>
      </w:r>
      <w:r w:rsidR="1978ECD9">
        <w:t xml:space="preserve">mów z Uczestnikami Przedsięwzięcia, w razie dysponowania </w:t>
      </w:r>
      <w:r w:rsidR="7C5BCCBA">
        <w:t xml:space="preserve">środkami </w:t>
      </w:r>
      <w:r w:rsidR="1978ECD9">
        <w:t xml:space="preserve">dodatkowymi </w:t>
      </w:r>
      <w:r w:rsidR="04AAA026">
        <w:t xml:space="preserve">lub pozostałymi wskutek różnicy między </w:t>
      </w:r>
      <w:r w:rsidR="2AF09748">
        <w:t xml:space="preserve">Alokacją i </w:t>
      </w:r>
      <w:r w:rsidR="72F06896">
        <w:t xml:space="preserve">wynagrodzeniem całkowitym określonym </w:t>
      </w:r>
      <w:r w:rsidR="04AAA026">
        <w:t>Wnioskami</w:t>
      </w:r>
      <w:r w:rsidR="78309CF9">
        <w:t>,</w:t>
      </w:r>
      <w:r w:rsidR="04AAA026">
        <w:t xml:space="preserve"> </w:t>
      </w:r>
      <w:r>
        <w:t>i wedle swojego uznania</w:t>
      </w:r>
      <w:r w:rsidR="1978ECD9">
        <w:t xml:space="preserve">, </w:t>
      </w:r>
      <w:r>
        <w:t xml:space="preserve">NCBR </w:t>
      </w:r>
      <w:r w:rsidR="1978ECD9">
        <w:t>może jednostronnie zwiększyć</w:t>
      </w:r>
      <w:r w:rsidR="11276046">
        <w:t xml:space="preserve"> </w:t>
      </w:r>
      <w:r w:rsidR="1978ECD9">
        <w:t xml:space="preserve">budżet </w:t>
      </w:r>
      <w:r w:rsidR="2CA9968E">
        <w:t xml:space="preserve">ogólny </w:t>
      </w:r>
      <w:r w:rsidR="1978ECD9">
        <w:t>Przedsięwzięcia z takim skutkiem, że zwiększeniu ulegnie liczba Uczestników Przedsięwzięcia dopuszczanych do</w:t>
      </w:r>
      <w:r w:rsidR="7B7C72EB">
        <w:t xml:space="preserve"> </w:t>
      </w:r>
      <w:r w:rsidR="1978ECD9">
        <w:t xml:space="preserve">określonych przez NCBR Etapów w ramach wskazanych przez NCBR </w:t>
      </w:r>
      <w:r w:rsidR="00A04E3D">
        <w:t>Działań</w:t>
      </w:r>
      <w:r w:rsidR="1978ECD9">
        <w:t>. W takim wypadku NCBR informuje</w:t>
      </w:r>
      <w:r w:rsidR="4C08FCCB">
        <w:t xml:space="preserve"> </w:t>
      </w:r>
      <w:r w:rsidR="1978ECD9">
        <w:t xml:space="preserve">Uczestników Przedsięwzięcia o takiej okoliczności i jej wpływie na </w:t>
      </w:r>
      <w:r w:rsidR="2CA9968E">
        <w:t xml:space="preserve">liczbę Uczestników Przedsięwzięcia dopuszczanych w ramach Selekcji Etapu I lub Selekcji Etapu II w danym </w:t>
      </w:r>
      <w:r w:rsidR="00A34897">
        <w:t>Działaniu</w:t>
      </w:r>
      <w:r w:rsidR="2CA9968E">
        <w:t xml:space="preserve"> do kolejnego Etapu</w:t>
      </w:r>
      <w:r w:rsidR="4C08FCCB">
        <w:t xml:space="preserve"> niezwłocznie, lecz nie później niż przed ogłoszeniem Listy Rankingowej w ramach Selekcji danego Etapu</w:t>
      </w:r>
      <w:r>
        <w:t xml:space="preserve"> objętej zwiększeniem liczby Uczestników Przedsięwzięcia, zgodni</w:t>
      </w:r>
      <w:r w:rsidR="67F1C2F0">
        <w:t>e</w:t>
      </w:r>
      <w:r>
        <w:t xml:space="preserve"> z niniejszym ustępem</w:t>
      </w:r>
      <w:r w:rsidR="1978ECD9">
        <w:t>.</w:t>
      </w:r>
      <w:r w:rsidR="2CA9968E">
        <w:t xml:space="preserve"> Zmiana budżetu </w:t>
      </w:r>
      <w:r w:rsidR="3DD88C7B">
        <w:t xml:space="preserve">ogólnego Przedsięwzięcia </w:t>
      </w:r>
      <w:r w:rsidR="5A5F61FE">
        <w:t xml:space="preserve">i zwiększenie liczby Uczestników Przedsięwzięcia dopuszczanych w danym </w:t>
      </w:r>
      <w:r w:rsidR="00A34897">
        <w:t>Działaniu</w:t>
      </w:r>
      <w:r w:rsidR="5A5F61FE">
        <w:t xml:space="preserve"> do kolejnego Etapu</w:t>
      </w:r>
      <w:r w:rsidR="7B7C72EB">
        <w:t xml:space="preserve"> </w:t>
      </w:r>
      <w:r w:rsidR="2CA9968E">
        <w:t>zgodnie z tym ustępem nie wymaga zmian</w:t>
      </w:r>
      <w:r w:rsidR="38A8E6F3">
        <w:t>y</w:t>
      </w:r>
      <w:r w:rsidR="2CA9968E">
        <w:t xml:space="preserve"> </w:t>
      </w:r>
      <w:r w:rsidR="231B56E6">
        <w:t>U</w:t>
      </w:r>
      <w:r w:rsidR="2CA9968E">
        <w:t>mów z Uczestnikami Przedsięwzięcia.</w:t>
      </w:r>
    </w:p>
    <w:p w14:paraId="3D1AC7A8" w14:textId="1C279127" w:rsidR="00C53D06" w:rsidRPr="00C36A98" w:rsidRDefault="008C0349" w:rsidP="00C36A98">
      <w:pPr>
        <w:pStyle w:val="Nagwek1"/>
      </w:pPr>
      <w:bookmarkStart w:id="369" w:name="_Toc496261317"/>
      <w:bookmarkStart w:id="370" w:name="_Toc503863025"/>
      <w:bookmarkStart w:id="371" w:name="_Toc53762112"/>
      <w:bookmarkStart w:id="372" w:name="_Toc69201444"/>
      <w:bookmarkStart w:id="373" w:name="_Toc70262469"/>
      <w:bookmarkStart w:id="374" w:name="_Toc72093650"/>
      <w:bookmarkEnd w:id="368"/>
      <w:r w:rsidRPr="00C36A98">
        <w:t xml:space="preserve">Postanowienia Umowy z </w:t>
      </w:r>
      <w:bookmarkEnd w:id="369"/>
      <w:bookmarkEnd w:id="370"/>
      <w:r w:rsidR="00D15DB4" w:rsidRPr="00C36A98">
        <w:t>Uczestnikami Przedsięwzięcia</w:t>
      </w:r>
      <w:bookmarkEnd w:id="371"/>
      <w:bookmarkEnd w:id="372"/>
      <w:bookmarkEnd w:id="373"/>
      <w:bookmarkEnd w:id="374"/>
    </w:p>
    <w:p w14:paraId="476A3C97" w14:textId="07F6F441" w:rsidR="0040046F" w:rsidRPr="00C36A98" w:rsidRDefault="008C0349" w:rsidP="00C53D06">
      <w:pPr>
        <w:spacing w:after="120" w:line="276" w:lineRule="auto"/>
        <w:jc w:val="both"/>
        <w:rPr>
          <w:rFonts w:cstheme="majorHAnsi"/>
        </w:rPr>
      </w:pPr>
      <w:r w:rsidRPr="00C36A98">
        <w:rPr>
          <w:rFonts w:cstheme="majorHAnsi"/>
        </w:rPr>
        <w:t xml:space="preserve">Wzór Umowy stanowi Załącznik nr </w:t>
      </w:r>
      <w:r w:rsidR="006B296C" w:rsidRPr="00C36A98">
        <w:rPr>
          <w:rFonts w:cstheme="majorHAnsi"/>
        </w:rPr>
        <w:t>8</w:t>
      </w:r>
      <w:r w:rsidRPr="00C36A98">
        <w:rPr>
          <w:rFonts w:cstheme="majorHAnsi"/>
        </w:rPr>
        <w:t xml:space="preserve"> do Regulaminu. Umowa określa zasady działania NCBR i </w:t>
      </w:r>
      <w:r w:rsidR="00D15DB4" w:rsidRPr="00C36A98">
        <w:rPr>
          <w:rFonts w:cstheme="majorHAnsi"/>
        </w:rPr>
        <w:t>Uczestników Przedsięwzięcia</w:t>
      </w:r>
      <w:r w:rsidRPr="00C36A98">
        <w:rPr>
          <w:rFonts w:cstheme="majorHAnsi"/>
        </w:rPr>
        <w:t xml:space="preserve"> nieokreślone w Regulaminie.</w:t>
      </w:r>
    </w:p>
    <w:p w14:paraId="467954E4" w14:textId="77777777" w:rsidR="00AA1C84" w:rsidRPr="00C36A98" w:rsidRDefault="008C0349" w:rsidP="00C36A98">
      <w:pPr>
        <w:pStyle w:val="Nagwek1"/>
      </w:pPr>
      <w:bookmarkStart w:id="375" w:name="_Toc495414853"/>
      <w:bookmarkStart w:id="376" w:name="_Toc495487042"/>
      <w:bookmarkStart w:id="377" w:name="_Toc495414865"/>
      <w:bookmarkStart w:id="378" w:name="_Toc494180702"/>
      <w:bookmarkStart w:id="379" w:name="_Toc496261340"/>
      <w:bookmarkStart w:id="380" w:name="_Toc503863048"/>
      <w:bookmarkStart w:id="381" w:name="_Ref509201509"/>
      <w:bookmarkStart w:id="382" w:name="_Toc53762113"/>
      <w:bookmarkStart w:id="383" w:name="_Toc69201445"/>
      <w:bookmarkStart w:id="384" w:name="_Toc70262470"/>
      <w:bookmarkStart w:id="385" w:name="_Toc72093651"/>
      <w:bookmarkEnd w:id="375"/>
      <w:bookmarkEnd w:id="376"/>
      <w:bookmarkEnd w:id="377"/>
      <w:r w:rsidRPr="00C36A98">
        <w:t xml:space="preserve">Przesłanki </w:t>
      </w:r>
      <w:r w:rsidR="000E3DB1" w:rsidRPr="00C36A98">
        <w:t xml:space="preserve">przedłużenia i </w:t>
      </w:r>
      <w:r w:rsidRPr="00C36A98">
        <w:t xml:space="preserve">zakończenia </w:t>
      </w:r>
      <w:bookmarkEnd w:id="378"/>
      <w:bookmarkEnd w:id="379"/>
      <w:r w:rsidRPr="00C36A98">
        <w:t>Postępowania</w:t>
      </w:r>
      <w:bookmarkEnd w:id="380"/>
      <w:bookmarkEnd w:id="381"/>
      <w:bookmarkEnd w:id="382"/>
      <w:bookmarkEnd w:id="383"/>
      <w:bookmarkEnd w:id="384"/>
      <w:bookmarkEnd w:id="385"/>
    </w:p>
    <w:p w14:paraId="37BA76C3" w14:textId="6C8686F1" w:rsidR="00EC088F" w:rsidRPr="00C36A98" w:rsidRDefault="008C0349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Bidi"/>
        </w:rPr>
      </w:pPr>
      <w:r w:rsidRPr="00C36A98">
        <w:rPr>
          <w:rFonts w:cstheme="majorBidi"/>
        </w:rPr>
        <w:t xml:space="preserve">Postępowanie może być </w:t>
      </w:r>
      <w:r w:rsidR="00747FC4" w:rsidRPr="00C36A98">
        <w:rPr>
          <w:rFonts w:cstheme="majorBidi"/>
        </w:rPr>
        <w:t xml:space="preserve">przedłużone </w:t>
      </w:r>
      <w:r w:rsidRPr="00C36A98">
        <w:rPr>
          <w:rFonts w:cstheme="majorBidi"/>
        </w:rPr>
        <w:t xml:space="preserve">przez </w:t>
      </w:r>
      <w:r w:rsidR="00D65462" w:rsidRPr="00C36A98">
        <w:rPr>
          <w:rFonts w:cstheme="majorBidi"/>
        </w:rPr>
        <w:t>NCBR</w:t>
      </w:r>
      <w:r w:rsidRPr="00C36A98">
        <w:rPr>
          <w:rFonts w:cstheme="majorBidi"/>
        </w:rPr>
        <w:t xml:space="preserve"> </w:t>
      </w:r>
      <w:r w:rsidR="00D65462" w:rsidRPr="00C36A98">
        <w:rPr>
          <w:rFonts w:cstheme="majorBidi"/>
        </w:rPr>
        <w:t xml:space="preserve">albo </w:t>
      </w:r>
      <w:r w:rsidRPr="00C36A98">
        <w:rPr>
          <w:rFonts w:cstheme="majorBidi"/>
        </w:rPr>
        <w:t>odwołane</w:t>
      </w:r>
      <w:r w:rsidR="00395C4C" w:rsidRPr="00C36A98">
        <w:rPr>
          <w:rFonts w:cstheme="majorBidi"/>
        </w:rPr>
        <w:t xml:space="preserve"> (zakończone bez rozstrzygnięcia)</w:t>
      </w:r>
      <w:r w:rsidR="00C50B3F" w:rsidRPr="00C36A98">
        <w:rPr>
          <w:rFonts w:cstheme="majorBidi"/>
        </w:rPr>
        <w:t xml:space="preserve"> </w:t>
      </w:r>
      <w:r w:rsidR="00991D97" w:rsidRPr="00C36A98">
        <w:rPr>
          <w:rFonts w:cstheme="majorBidi"/>
        </w:rPr>
        <w:t>bez podania przyczyn</w:t>
      </w:r>
      <w:r w:rsidR="70C2B57C" w:rsidRPr="00C36A98">
        <w:rPr>
          <w:rFonts w:cstheme="majorBidi"/>
        </w:rPr>
        <w:t>y</w:t>
      </w:r>
      <w:r w:rsidRPr="00C36A98">
        <w:rPr>
          <w:rFonts w:cstheme="majorBidi"/>
        </w:rPr>
        <w:t xml:space="preserve">. </w:t>
      </w:r>
    </w:p>
    <w:p w14:paraId="076AD8B5" w14:textId="4BB84920" w:rsidR="00747FC4" w:rsidRPr="00C36A98" w:rsidRDefault="00747FC4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Bidi"/>
        </w:rPr>
      </w:pPr>
      <w:r w:rsidRPr="00C36A98">
        <w:rPr>
          <w:rFonts w:cstheme="majorBidi"/>
        </w:rPr>
        <w:t xml:space="preserve">Przedłużenie Postępowania może mieć miejsce w </w:t>
      </w:r>
      <w:r w:rsidR="007F4DB2" w:rsidRPr="00C36A98">
        <w:rPr>
          <w:rFonts w:cstheme="majorBidi"/>
        </w:rPr>
        <w:t>szczególności,</w:t>
      </w:r>
      <w:r w:rsidRPr="00C36A98">
        <w:rPr>
          <w:rFonts w:cstheme="majorBidi"/>
        </w:rPr>
        <w:t xml:space="preserve"> </w:t>
      </w:r>
      <w:r w:rsidR="004402D7" w:rsidRPr="00C36A98">
        <w:rPr>
          <w:rFonts w:cstheme="majorBidi"/>
        </w:rPr>
        <w:t xml:space="preserve">kiedy </w:t>
      </w:r>
      <w:r w:rsidRPr="00C36A98">
        <w:rPr>
          <w:rFonts w:cstheme="majorBidi"/>
        </w:rPr>
        <w:t>ze względu na stopień skomplikowania Wniosków ich analiza wymaga więcej czasu niż przewidziano w Harmonogramie</w:t>
      </w:r>
      <w:r w:rsidR="00D65462" w:rsidRPr="00C36A98">
        <w:rPr>
          <w:rFonts w:cstheme="majorBidi"/>
        </w:rPr>
        <w:t xml:space="preserve"> </w:t>
      </w:r>
      <w:r w:rsidR="00390FB3" w:rsidRPr="00C36A98">
        <w:rPr>
          <w:rFonts w:cstheme="majorBidi"/>
        </w:rPr>
        <w:t>Przedsięwzięcia</w:t>
      </w:r>
      <w:r w:rsidRPr="00C36A98">
        <w:rPr>
          <w:rFonts w:cstheme="majorBidi"/>
        </w:rPr>
        <w:t>. O przedłużeniu Postępowania Centrum informuje Wnioskodawców wraz ze wskazaniem nowych terminów.</w:t>
      </w:r>
    </w:p>
    <w:p w14:paraId="29083E45" w14:textId="09B8CD53" w:rsidR="00EC088F" w:rsidRPr="00C36A98" w:rsidRDefault="00395C4C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Bidi"/>
        </w:rPr>
      </w:pPr>
      <w:r w:rsidRPr="00C36A98">
        <w:rPr>
          <w:rFonts w:cstheme="majorBidi"/>
        </w:rPr>
        <w:t xml:space="preserve">Do momentu zawarcia </w:t>
      </w:r>
      <w:r w:rsidR="0091676B" w:rsidRPr="00C36A98">
        <w:rPr>
          <w:rFonts w:cstheme="majorBidi"/>
        </w:rPr>
        <w:t xml:space="preserve">pierwszej z </w:t>
      </w:r>
      <w:r w:rsidRPr="00C36A98">
        <w:rPr>
          <w:rFonts w:cstheme="majorBidi"/>
        </w:rPr>
        <w:t xml:space="preserve">Umów z Wnioskodawcami </w:t>
      </w:r>
      <w:r w:rsidR="001C1E73" w:rsidRPr="00C36A98">
        <w:rPr>
          <w:rFonts w:cstheme="majorBidi"/>
        </w:rPr>
        <w:t xml:space="preserve">w zakresie danego </w:t>
      </w:r>
      <w:r w:rsidR="001B1E3E" w:rsidRPr="00C36A98">
        <w:rPr>
          <w:rFonts w:cstheme="majorBidi"/>
        </w:rPr>
        <w:t>Działania</w:t>
      </w:r>
      <w:r w:rsidRPr="00C36A98">
        <w:rPr>
          <w:rFonts w:cstheme="majorBidi"/>
        </w:rPr>
        <w:t xml:space="preserve">, </w:t>
      </w:r>
      <w:r w:rsidR="008C0349" w:rsidRPr="00C36A98">
        <w:rPr>
          <w:rFonts w:cstheme="majorBidi"/>
        </w:rPr>
        <w:t xml:space="preserve">Centrum może zakończyć Postępowanie </w:t>
      </w:r>
      <w:r w:rsidR="001C1E73" w:rsidRPr="00C36A98">
        <w:rPr>
          <w:rFonts w:cstheme="majorBidi"/>
        </w:rPr>
        <w:t xml:space="preserve">w zakresie danego </w:t>
      </w:r>
      <w:r w:rsidR="001B1E3E" w:rsidRPr="00C36A98">
        <w:rPr>
          <w:rFonts w:cstheme="majorBidi"/>
        </w:rPr>
        <w:t>Działania</w:t>
      </w:r>
      <w:r w:rsidR="001C1E73" w:rsidRPr="00C36A98">
        <w:rPr>
          <w:rFonts w:cstheme="majorBidi"/>
        </w:rPr>
        <w:t xml:space="preserve"> lub w całości,</w:t>
      </w:r>
      <w:r w:rsidR="008C0349" w:rsidRPr="00C36A98">
        <w:rPr>
          <w:rFonts w:cstheme="majorBidi"/>
        </w:rPr>
        <w:t xml:space="preserve"> nie dokonując wyboru żadnego Wniosku, </w:t>
      </w:r>
      <w:r w:rsidR="006911FB" w:rsidRPr="00C36A98">
        <w:rPr>
          <w:rFonts w:cstheme="majorBidi"/>
        </w:rPr>
        <w:t>w tym</w:t>
      </w:r>
      <w:r w:rsidR="008C0349" w:rsidRPr="00C36A98">
        <w:rPr>
          <w:rFonts w:cstheme="majorBidi"/>
        </w:rPr>
        <w:t xml:space="preserve"> nie dokonując </w:t>
      </w:r>
      <w:r w:rsidR="00BB37CD" w:rsidRPr="00C36A98">
        <w:rPr>
          <w:rFonts w:cstheme="majorBidi"/>
        </w:rPr>
        <w:t>o</w:t>
      </w:r>
      <w:r w:rsidR="008C0349" w:rsidRPr="00C36A98">
        <w:rPr>
          <w:rFonts w:cstheme="majorBidi"/>
        </w:rPr>
        <w:t>cen</w:t>
      </w:r>
      <w:r w:rsidR="00D65462" w:rsidRPr="00C36A98">
        <w:rPr>
          <w:rFonts w:cstheme="majorBidi"/>
        </w:rPr>
        <w:t xml:space="preserve">y </w:t>
      </w:r>
      <w:r w:rsidR="00BB37CD" w:rsidRPr="00C36A98">
        <w:rPr>
          <w:rFonts w:cstheme="majorBidi"/>
        </w:rPr>
        <w:t>f</w:t>
      </w:r>
      <w:r w:rsidR="00D65462" w:rsidRPr="00C36A98">
        <w:rPr>
          <w:rFonts w:cstheme="majorBidi"/>
        </w:rPr>
        <w:t xml:space="preserve">ormalnej Wniosków lub </w:t>
      </w:r>
      <w:r w:rsidR="00BB37CD" w:rsidRPr="00C36A98">
        <w:rPr>
          <w:rFonts w:cstheme="majorBidi"/>
        </w:rPr>
        <w:t>o</w:t>
      </w:r>
      <w:r w:rsidR="00D65462" w:rsidRPr="00C36A98">
        <w:rPr>
          <w:rFonts w:cstheme="majorBidi"/>
        </w:rPr>
        <w:t xml:space="preserve">ceny </w:t>
      </w:r>
      <w:r w:rsidR="00BB37CD" w:rsidRPr="00C36A98">
        <w:rPr>
          <w:rFonts w:cstheme="majorBidi"/>
        </w:rPr>
        <w:t>m</w:t>
      </w:r>
      <w:r w:rsidR="008C0349" w:rsidRPr="00C36A98">
        <w:rPr>
          <w:rFonts w:cstheme="majorBidi"/>
        </w:rPr>
        <w:t xml:space="preserve">erytorycznej Wniosków, niezależnie od spełnienia przez nie </w:t>
      </w:r>
      <w:r w:rsidR="005CF5CF" w:rsidRPr="00C36A98">
        <w:rPr>
          <w:rFonts w:cstheme="majorBidi"/>
        </w:rPr>
        <w:t>Wymagań</w:t>
      </w:r>
      <w:r w:rsidR="008C0349" w:rsidRPr="00C36A98">
        <w:rPr>
          <w:rFonts w:cstheme="majorBidi"/>
        </w:rPr>
        <w:t xml:space="preserve"> lub kryteriów określonych w tym dokumencie</w:t>
      </w:r>
      <w:r w:rsidR="00C966EE" w:rsidRPr="00C36A98">
        <w:rPr>
          <w:rFonts w:cstheme="majorBidi"/>
        </w:rPr>
        <w:t>, w szczególności</w:t>
      </w:r>
      <w:r w:rsidR="00C50B3F" w:rsidRPr="00C36A98">
        <w:rPr>
          <w:rFonts w:cstheme="majorBidi"/>
        </w:rPr>
        <w:t xml:space="preserve"> </w:t>
      </w:r>
      <w:r w:rsidR="759D3108" w:rsidRPr="00C36A98">
        <w:rPr>
          <w:rFonts w:cstheme="majorBidi"/>
        </w:rPr>
        <w:t xml:space="preserve">do zakończenia Postępowania w zakresie danego </w:t>
      </w:r>
      <w:r w:rsidR="001B1E3E" w:rsidRPr="00C36A98">
        <w:rPr>
          <w:rFonts w:cstheme="majorBidi"/>
        </w:rPr>
        <w:lastRenderedPageBreak/>
        <w:t>Działania</w:t>
      </w:r>
      <w:r w:rsidR="3F61A249" w:rsidRPr="00C36A98">
        <w:rPr>
          <w:rFonts w:cstheme="majorBidi"/>
        </w:rPr>
        <w:t>,</w:t>
      </w:r>
      <w:r w:rsidR="759D3108" w:rsidRPr="00C36A98">
        <w:rPr>
          <w:rFonts w:cstheme="majorBidi"/>
        </w:rPr>
        <w:t xml:space="preserve"> </w:t>
      </w:r>
      <w:r w:rsidR="00C50B3F" w:rsidRPr="00C36A98">
        <w:rPr>
          <w:rFonts w:cstheme="majorBidi"/>
        </w:rPr>
        <w:t>gdy</w:t>
      </w:r>
      <w:r w:rsidR="00DD4E56" w:rsidRPr="00C36A98">
        <w:rPr>
          <w:rFonts w:cstheme="majorBidi"/>
        </w:rPr>
        <w:t xml:space="preserve"> </w:t>
      </w:r>
      <w:r w:rsidR="00C966EE" w:rsidRPr="00C36A98">
        <w:rPr>
          <w:rFonts w:cstheme="majorBidi"/>
        </w:rPr>
        <w:t xml:space="preserve">liczba Wniosków rekomendowanych </w:t>
      </w:r>
      <w:r w:rsidR="00C216F2" w:rsidRPr="00C36A98">
        <w:rPr>
          <w:rFonts w:cstheme="majorBidi"/>
        </w:rPr>
        <w:t>w ramach List</w:t>
      </w:r>
      <w:r w:rsidR="3CDBBF86" w:rsidRPr="00C36A98">
        <w:rPr>
          <w:rFonts w:cstheme="majorBidi"/>
        </w:rPr>
        <w:t>y</w:t>
      </w:r>
      <w:r w:rsidR="00C216F2" w:rsidRPr="00C36A98">
        <w:rPr>
          <w:rFonts w:cstheme="majorBidi"/>
        </w:rPr>
        <w:t xml:space="preserve"> Rankingow</w:t>
      </w:r>
      <w:r w:rsidR="7BE941F6" w:rsidRPr="00C36A98">
        <w:rPr>
          <w:rFonts w:cstheme="majorBidi"/>
        </w:rPr>
        <w:t>ej</w:t>
      </w:r>
      <w:r w:rsidR="00C216F2" w:rsidRPr="00C36A98">
        <w:rPr>
          <w:rFonts w:cstheme="majorBidi"/>
        </w:rPr>
        <w:t xml:space="preserve"> </w:t>
      </w:r>
      <w:r w:rsidR="00C966EE" w:rsidRPr="00C36A98">
        <w:rPr>
          <w:rFonts w:cstheme="majorBidi"/>
        </w:rPr>
        <w:t xml:space="preserve">do podpisania Umowy </w:t>
      </w:r>
      <w:r w:rsidR="00C216F2" w:rsidRPr="00C36A98">
        <w:rPr>
          <w:rFonts w:cstheme="majorBidi"/>
        </w:rPr>
        <w:t xml:space="preserve">w ramach </w:t>
      </w:r>
      <w:r w:rsidR="2F04F962" w:rsidRPr="00C36A98">
        <w:rPr>
          <w:rFonts w:cstheme="majorBidi"/>
        </w:rPr>
        <w:t xml:space="preserve">tego </w:t>
      </w:r>
      <w:r w:rsidR="001B1E3E" w:rsidRPr="00C36A98">
        <w:rPr>
          <w:rFonts w:cstheme="majorBidi"/>
        </w:rPr>
        <w:t>Działania</w:t>
      </w:r>
      <w:r w:rsidR="00C966EE" w:rsidRPr="00C36A98">
        <w:rPr>
          <w:rFonts w:cstheme="majorBidi"/>
        </w:rPr>
        <w:t xml:space="preserve"> będzie mniejsza niż </w:t>
      </w:r>
      <w:r w:rsidR="0D2DEAE2" w:rsidRPr="00C36A98">
        <w:rPr>
          <w:rFonts w:cstheme="majorBidi"/>
        </w:rPr>
        <w:t>trz</w:t>
      </w:r>
      <w:r w:rsidR="009312B9" w:rsidRPr="00C36A98">
        <w:rPr>
          <w:rFonts w:cstheme="majorBidi"/>
        </w:rPr>
        <w:t>y</w:t>
      </w:r>
      <w:r w:rsidR="00C966EE" w:rsidRPr="00C36A98">
        <w:rPr>
          <w:rFonts w:cstheme="majorBidi"/>
        </w:rPr>
        <w:t>.</w:t>
      </w:r>
    </w:p>
    <w:p w14:paraId="3C499E7B" w14:textId="77777777" w:rsidR="00EC088F" w:rsidRPr="00C36A98" w:rsidRDefault="008C0349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36A98">
        <w:rPr>
          <w:rFonts w:cstheme="majorHAnsi"/>
        </w:rPr>
        <w:t xml:space="preserve">NCBR zastrzega sobie prawo do </w:t>
      </w:r>
      <w:r w:rsidR="00395C4C" w:rsidRPr="00C36A98">
        <w:rPr>
          <w:rFonts w:cstheme="majorHAnsi"/>
        </w:rPr>
        <w:t xml:space="preserve">zakończenia </w:t>
      </w:r>
      <w:r w:rsidRPr="00C36A98">
        <w:rPr>
          <w:rFonts w:cstheme="majorHAnsi"/>
        </w:rPr>
        <w:t>Postępowania</w:t>
      </w:r>
      <w:r w:rsidR="00395C4C" w:rsidRPr="00C36A98">
        <w:rPr>
          <w:rFonts w:cstheme="majorHAnsi"/>
        </w:rPr>
        <w:t xml:space="preserve"> bez rozstrzygnięcia</w:t>
      </w:r>
      <w:r w:rsidRPr="00C36A98">
        <w:rPr>
          <w:rFonts w:cstheme="majorHAnsi"/>
        </w:rPr>
        <w:t>, w każdym przypadku, w szczególności w przypadku zmian w przepisach prawa mających wpływ na warunki i zasady prowadzenia Postępowania lub wystąpienia jakiegokolwiek zdarzenia mającego charakter siły wyższej.</w:t>
      </w:r>
    </w:p>
    <w:p w14:paraId="6F519E1C" w14:textId="77777777" w:rsidR="00941824" w:rsidRPr="00C36A98" w:rsidRDefault="00941824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36A98">
        <w:rPr>
          <w:rFonts w:cstheme="majorHAnsi"/>
        </w:rPr>
        <w:t xml:space="preserve">W razie </w:t>
      </w:r>
      <w:r w:rsidR="00395C4C" w:rsidRPr="00C36A98">
        <w:rPr>
          <w:rFonts w:cstheme="majorHAnsi"/>
        </w:rPr>
        <w:t xml:space="preserve">wstrzymania </w:t>
      </w:r>
      <w:r w:rsidRPr="00C36A98">
        <w:rPr>
          <w:rFonts w:cstheme="majorHAnsi"/>
        </w:rPr>
        <w:t xml:space="preserve">lub </w:t>
      </w:r>
      <w:r w:rsidR="00395C4C" w:rsidRPr="00C36A98">
        <w:rPr>
          <w:rFonts w:cstheme="majorHAnsi"/>
        </w:rPr>
        <w:t xml:space="preserve">zakończenia </w:t>
      </w:r>
      <w:r w:rsidRPr="00C36A98">
        <w:rPr>
          <w:rFonts w:cstheme="majorHAnsi"/>
        </w:rPr>
        <w:t>Postępowania</w:t>
      </w:r>
      <w:r w:rsidR="00395C4C" w:rsidRPr="00C36A98">
        <w:rPr>
          <w:rFonts w:cstheme="majorHAnsi"/>
        </w:rPr>
        <w:t xml:space="preserve"> bez rozstrzygnięcia</w:t>
      </w:r>
      <w:r w:rsidRPr="00C36A98">
        <w:rPr>
          <w:rFonts w:cstheme="majorHAnsi"/>
        </w:rPr>
        <w:t xml:space="preserve">, </w:t>
      </w:r>
      <w:r w:rsidR="0005271B" w:rsidRPr="00C36A98">
        <w:rPr>
          <w:rFonts w:cstheme="majorHAnsi"/>
        </w:rPr>
        <w:t xml:space="preserve">przed podpisaniem Umowy, </w:t>
      </w:r>
      <w:r w:rsidRPr="00C36A98">
        <w:rPr>
          <w:rFonts w:cstheme="majorHAnsi"/>
        </w:rPr>
        <w:t xml:space="preserve">Wnioskodawcy nie są uprawnieni do dochodzenia od NCBR odszkodowania tytułem kosztów poniesionych </w:t>
      </w:r>
      <w:r w:rsidR="00395C4C" w:rsidRPr="00C36A98">
        <w:rPr>
          <w:rFonts w:cstheme="majorHAnsi"/>
        </w:rPr>
        <w:t xml:space="preserve">w związku z </w:t>
      </w:r>
      <w:r w:rsidR="000E3DB1" w:rsidRPr="00C36A98">
        <w:rPr>
          <w:rFonts w:cstheme="majorHAnsi"/>
        </w:rPr>
        <w:t>udziałem w Postępowaniu</w:t>
      </w:r>
      <w:r w:rsidR="00395C4C" w:rsidRPr="00C36A98">
        <w:rPr>
          <w:rFonts w:cstheme="majorHAnsi"/>
        </w:rPr>
        <w:t>.</w:t>
      </w:r>
    </w:p>
    <w:p w14:paraId="292B98AD" w14:textId="4C036570" w:rsidR="00E915E2" w:rsidRPr="00C36A98" w:rsidRDefault="008C0349" w:rsidP="00E467D7">
      <w:pPr>
        <w:pStyle w:val="Akapitzlist"/>
        <w:numPr>
          <w:ilvl w:val="0"/>
          <w:numId w:val="28"/>
        </w:numPr>
        <w:spacing w:before="240" w:after="0" w:line="240" w:lineRule="auto"/>
        <w:ind w:left="425" w:hanging="425"/>
        <w:jc w:val="both"/>
        <w:rPr>
          <w:rFonts w:cstheme="majorBidi"/>
        </w:rPr>
      </w:pPr>
      <w:r w:rsidRPr="00C36A98">
        <w:rPr>
          <w:rFonts w:cstheme="majorBidi"/>
        </w:rPr>
        <w:t>Przesłanki wygaśnięcia, wypowiedzenia, rozwiązania</w:t>
      </w:r>
      <w:r w:rsidR="5E035E32" w:rsidRPr="00C36A98">
        <w:rPr>
          <w:rFonts w:cstheme="majorBidi"/>
        </w:rPr>
        <w:t xml:space="preserve"> </w:t>
      </w:r>
      <w:r w:rsidR="02B6E5D6" w:rsidRPr="00C36A98">
        <w:rPr>
          <w:rFonts w:cstheme="majorBidi"/>
        </w:rPr>
        <w:t>i</w:t>
      </w:r>
      <w:r w:rsidRPr="00C36A98">
        <w:rPr>
          <w:rFonts w:cstheme="majorBidi"/>
        </w:rPr>
        <w:t xml:space="preserve"> zmiany Umowy, określa wzór Umowy stanowiący Załącznik nr </w:t>
      </w:r>
      <w:r w:rsidR="006B296C" w:rsidRPr="00C36A98">
        <w:rPr>
          <w:rFonts w:cstheme="majorBidi"/>
        </w:rPr>
        <w:t xml:space="preserve">8 </w:t>
      </w:r>
      <w:r w:rsidR="007547C8" w:rsidRPr="00C36A98">
        <w:rPr>
          <w:rFonts w:cstheme="majorBidi"/>
        </w:rPr>
        <w:t>do Regulaminu</w:t>
      </w:r>
      <w:r w:rsidR="00395C4C" w:rsidRPr="00C36A98">
        <w:rPr>
          <w:rFonts w:cstheme="majorBidi"/>
        </w:rPr>
        <w:t>.</w:t>
      </w:r>
    </w:p>
    <w:p w14:paraId="776BD065" w14:textId="7A46DF73" w:rsidR="00A62BAF" w:rsidRPr="00C36A98" w:rsidRDefault="00A62BAF" w:rsidP="00C36A98">
      <w:pPr>
        <w:pStyle w:val="Nagwek1"/>
      </w:pPr>
      <w:bookmarkStart w:id="386" w:name="_Ref67953519"/>
      <w:bookmarkStart w:id="387" w:name="_Toc69201446"/>
      <w:bookmarkStart w:id="388" w:name="_Toc70262471"/>
      <w:bookmarkStart w:id="389" w:name="_Toc72093652"/>
      <w:r w:rsidRPr="00C36A98">
        <w:t>Dodatkowy Nabór Wniosków</w:t>
      </w:r>
      <w:bookmarkEnd w:id="386"/>
      <w:bookmarkEnd w:id="387"/>
      <w:bookmarkEnd w:id="388"/>
      <w:bookmarkEnd w:id="389"/>
    </w:p>
    <w:p w14:paraId="7E26B956" w14:textId="32297C97" w:rsidR="00A62BAF" w:rsidRPr="00C36A98" w:rsidRDefault="00A62BAF" w:rsidP="17840A8F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Bidi"/>
        </w:rPr>
      </w:pPr>
      <w:r w:rsidRPr="00C36A98">
        <w:rPr>
          <w:rFonts w:cstheme="majorBidi"/>
        </w:rPr>
        <w:t xml:space="preserve">Jeśli w ramach Listy Rankingowej wskazanej w Rozdziale </w:t>
      </w:r>
      <w:r w:rsidRPr="00C36A98">
        <w:rPr>
          <w:rFonts w:cstheme="majorBidi"/>
        </w:rPr>
        <w:fldChar w:fldCharType="begin"/>
      </w:r>
      <w:r w:rsidRPr="00C36A98">
        <w:rPr>
          <w:rFonts w:cstheme="majorBidi"/>
        </w:rPr>
        <w:instrText xml:space="preserve"> REF _Ref52633642 \r \h </w:instrText>
      </w:r>
      <w:r w:rsidR="00C9470A" w:rsidRPr="00C36A98">
        <w:rPr>
          <w:rFonts w:cstheme="majorBidi"/>
        </w:rPr>
        <w:instrText xml:space="preserve"> \* MERGEFORMAT </w:instrText>
      </w:r>
      <w:r w:rsidRPr="00C36A98">
        <w:rPr>
          <w:rFonts w:cstheme="majorBidi"/>
        </w:rPr>
      </w:r>
      <w:r w:rsidRPr="00C36A98">
        <w:rPr>
          <w:rFonts w:cstheme="majorBidi"/>
        </w:rPr>
        <w:fldChar w:fldCharType="separate"/>
      </w:r>
      <w:r w:rsidR="00AD1446" w:rsidRPr="00C36A98">
        <w:rPr>
          <w:rFonts w:cstheme="majorBidi"/>
        </w:rPr>
        <w:t>VI</w:t>
      </w:r>
      <w:r w:rsidRPr="00C36A98">
        <w:rPr>
          <w:rFonts w:cstheme="majorBidi"/>
        </w:rPr>
        <w:fldChar w:fldCharType="end"/>
      </w:r>
      <w:r w:rsidRPr="00C36A98">
        <w:rPr>
          <w:rFonts w:cstheme="majorBidi"/>
        </w:rPr>
        <w:t xml:space="preserve"> pkt </w:t>
      </w:r>
      <w:r w:rsidRPr="00C36A98">
        <w:rPr>
          <w:rFonts w:cstheme="majorBidi"/>
        </w:rPr>
        <w:fldChar w:fldCharType="begin"/>
      </w:r>
      <w:r w:rsidRPr="00C36A98">
        <w:rPr>
          <w:rFonts w:cstheme="majorBidi"/>
        </w:rPr>
        <w:instrText xml:space="preserve"> REF _Ref52633658 \r \h </w:instrText>
      </w:r>
      <w:r w:rsidR="00C9470A" w:rsidRPr="00C36A98">
        <w:rPr>
          <w:rFonts w:cstheme="majorBidi"/>
        </w:rPr>
        <w:instrText xml:space="preserve"> \* MERGEFORMAT </w:instrText>
      </w:r>
      <w:r w:rsidRPr="00C36A98">
        <w:rPr>
          <w:rFonts w:cstheme="majorBidi"/>
        </w:rPr>
      </w:r>
      <w:r w:rsidRPr="00C36A98">
        <w:rPr>
          <w:rFonts w:cstheme="majorBidi"/>
        </w:rPr>
        <w:fldChar w:fldCharType="separate"/>
      </w:r>
      <w:r w:rsidR="00AD1446" w:rsidRPr="00C36A98">
        <w:rPr>
          <w:rFonts w:cstheme="majorBidi"/>
        </w:rPr>
        <w:t>6.5</w:t>
      </w:r>
      <w:r w:rsidRPr="00C36A98">
        <w:rPr>
          <w:rFonts w:cstheme="majorBidi"/>
        </w:rPr>
        <w:fldChar w:fldCharType="end"/>
      </w:r>
      <w:r w:rsidRPr="00C36A98">
        <w:rPr>
          <w:rFonts w:cstheme="majorBidi"/>
        </w:rPr>
        <w:t xml:space="preserve"> Regulaminu liczba Wnioskodawców, którzy uzyskali Wynik Pozytywny </w:t>
      </w:r>
      <w:r w:rsidR="003F71DA" w:rsidRPr="00C36A98">
        <w:rPr>
          <w:rFonts w:cstheme="majorBidi"/>
        </w:rPr>
        <w:t xml:space="preserve">w danym </w:t>
      </w:r>
      <w:r w:rsidR="00A34897" w:rsidRPr="00C36A98">
        <w:rPr>
          <w:rFonts w:cstheme="majorBidi"/>
        </w:rPr>
        <w:t>Działaniu</w:t>
      </w:r>
      <w:r w:rsidR="003F71DA" w:rsidRPr="00C36A98">
        <w:rPr>
          <w:rFonts w:cstheme="majorBidi"/>
        </w:rPr>
        <w:t xml:space="preserve"> </w:t>
      </w:r>
      <w:r w:rsidRPr="00C36A98">
        <w:rPr>
          <w:rFonts w:cstheme="majorBidi"/>
        </w:rPr>
        <w:t xml:space="preserve">jest mniejsza niż </w:t>
      </w:r>
      <w:r w:rsidR="00701949" w:rsidRPr="00C36A98">
        <w:rPr>
          <w:rFonts w:cstheme="majorBidi"/>
        </w:rPr>
        <w:t>dw</w:t>
      </w:r>
      <w:r w:rsidR="00206522" w:rsidRPr="00C36A98">
        <w:rPr>
          <w:rFonts w:cstheme="majorBidi"/>
        </w:rPr>
        <w:t>óch</w:t>
      </w:r>
      <w:r w:rsidR="00701949" w:rsidRPr="00C36A98">
        <w:rPr>
          <w:rFonts w:cstheme="majorBidi"/>
        </w:rPr>
        <w:t xml:space="preserve"> </w:t>
      </w:r>
      <w:r w:rsidRPr="00C36A98">
        <w:rPr>
          <w:rFonts w:cstheme="majorBidi"/>
        </w:rPr>
        <w:t xml:space="preserve">lub jeśli w wyniku odstąpienia przez NCBR od zawarcia Umowy z Wnioskodawcą zgodnie z Rozdziałem </w:t>
      </w:r>
      <w:r w:rsidR="00BB7B13" w:rsidRPr="00C36A98">
        <w:rPr>
          <w:rFonts w:cstheme="majorBidi"/>
        </w:rPr>
        <w:t>VII</w:t>
      </w:r>
      <w:r w:rsidRPr="00C36A98">
        <w:rPr>
          <w:rFonts w:cstheme="majorBidi"/>
        </w:rPr>
        <w:t xml:space="preserve"> ust. </w:t>
      </w:r>
      <w:r w:rsidR="002E282D" w:rsidRPr="00C36A98">
        <w:rPr>
          <w:rFonts w:cstheme="majorBidi"/>
        </w:rPr>
        <w:fldChar w:fldCharType="begin"/>
      </w:r>
      <w:r w:rsidR="002E282D" w:rsidRPr="00C36A98">
        <w:rPr>
          <w:rFonts w:cstheme="majorBidi"/>
        </w:rPr>
        <w:instrText xml:space="preserve"> REF _Ref62506789 \r \h </w:instrText>
      </w:r>
      <w:r w:rsidR="007E4736" w:rsidRPr="00C36A98">
        <w:rPr>
          <w:rFonts w:cstheme="majorBidi"/>
        </w:rPr>
        <w:instrText xml:space="preserve"> \* MERGEFORMAT </w:instrText>
      </w:r>
      <w:r w:rsidR="002E282D" w:rsidRPr="00C36A98">
        <w:rPr>
          <w:rFonts w:cstheme="majorBidi"/>
        </w:rPr>
      </w:r>
      <w:r w:rsidR="002E282D" w:rsidRPr="00C36A98">
        <w:rPr>
          <w:rFonts w:cstheme="majorBidi"/>
        </w:rPr>
        <w:fldChar w:fldCharType="separate"/>
      </w:r>
      <w:r w:rsidR="00AD1446" w:rsidRPr="00C36A98">
        <w:rPr>
          <w:rFonts w:cstheme="majorBidi"/>
        </w:rPr>
        <w:t>4</w:t>
      </w:r>
      <w:r w:rsidR="002E282D" w:rsidRPr="00C36A98">
        <w:rPr>
          <w:rFonts w:cstheme="majorBidi"/>
        </w:rPr>
        <w:fldChar w:fldCharType="end"/>
      </w:r>
      <w:r w:rsidRPr="00C36A98">
        <w:rPr>
          <w:rFonts w:cstheme="majorBidi"/>
        </w:rPr>
        <w:t xml:space="preserve"> liczba Umów efektywnie zawartych przez NCBR z Wnioskodawcami </w:t>
      </w:r>
      <w:r w:rsidR="003F71DA" w:rsidRPr="00C36A98">
        <w:rPr>
          <w:rFonts w:cstheme="majorBidi"/>
        </w:rPr>
        <w:t xml:space="preserve">w danym </w:t>
      </w:r>
      <w:r w:rsidR="00A34897" w:rsidRPr="00C36A98">
        <w:rPr>
          <w:rFonts w:cstheme="majorBidi"/>
        </w:rPr>
        <w:t>Działaniu</w:t>
      </w:r>
      <w:r w:rsidR="003F71DA" w:rsidRPr="00C36A98">
        <w:rPr>
          <w:rFonts w:cstheme="majorBidi"/>
        </w:rPr>
        <w:t xml:space="preserve"> </w:t>
      </w:r>
      <w:r w:rsidRPr="00C36A98">
        <w:rPr>
          <w:rFonts w:cstheme="majorBidi"/>
        </w:rPr>
        <w:t xml:space="preserve">jest mniejsza niż </w:t>
      </w:r>
      <w:r w:rsidR="00701949" w:rsidRPr="00C36A98">
        <w:rPr>
          <w:rFonts w:cstheme="majorBidi"/>
        </w:rPr>
        <w:t>dwie</w:t>
      </w:r>
      <w:r w:rsidRPr="00C36A98">
        <w:rPr>
          <w:rFonts w:cstheme="majorBidi"/>
        </w:rPr>
        <w:t>, NCBR nie później niż w terminie 30 dni od publikacji pierwszej Listy Rankingowej może jednorazowo ogłosić w ramach Postępowania dodatkowy nabór Wniosków („Dodatkowy Nabór Wniosków”)</w:t>
      </w:r>
      <w:r w:rsidR="003F71DA" w:rsidRPr="00C36A98">
        <w:rPr>
          <w:rFonts w:cstheme="majorBidi"/>
        </w:rPr>
        <w:t xml:space="preserve">, przy czym z uprawnienia tego może skorzystać niezależnie w zakresie każdego </w:t>
      </w:r>
      <w:r w:rsidR="001B1E3E" w:rsidRPr="00C36A98">
        <w:rPr>
          <w:rFonts w:cstheme="majorBidi"/>
        </w:rPr>
        <w:t>Działania</w:t>
      </w:r>
      <w:r w:rsidRPr="00C36A98">
        <w:rPr>
          <w:rFonts w:cstheme="majorBidi"/>
        </w:rPr>
        <w:t>.</w:t>
      </w:r>
    </w:p>
    <w:p w14:paraId="2EA101D1" w14:textId="3A8B5937" w:rsidR="00A62BAF" w:rsidRPr="00C36A98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36A98">
        <w:rPr>
          <w:rFonts w:cstheme="majorHAnsi"/>
        </w:rPr>
        <w:t>Publikacja ogłoszenia o Dodatkowym Naborze Wniosków następuje w sposób odpowiadający sposobowi ogłoszenia Postępowania. Ogłoszenie takie zawiera ponad to odwołanie do niniejszego Regulaminu i wyraźne wskazanie, że jego przedmiotem jest Dodatkowy Nabór Wniosków</w:t>
      </w:r>
      <w:r w:rsidR="003F71DA" w:rsidRPr="00C36A98">
        <w:rPr>
          <w:rFonts w:cstheme="majorHAnsi"/>
        </w:rPr>
        <w:t>,</w:t>
      </w:r>
      <w:r w:rsidRPr="00C36A98">
        <w:rPr>
          <w:rFonts w:cstheme="majorHAnsi"/>
        </w:rPr>
        <w:t xml:space="preserve"> </w:t>
      </w:r>
      <w:r w:rsidR="003F71DA" w:rsidRPr="00C36A98">
        <w:rPr>
          <w:rFonts w:cstheme="majorHAnsi"/>
        </w:rPr>
        <w:t xml:space="preserve">którego </w:t>
      </w:r>
      <w:r w:rsidR="001B1E3E" w:rsidRPr="00C36A98">
        <w:rPr>
          <w:rFonts w:cstheme="majorHAnsi"/>
        </w:rPr>
        <w:t>Działania</w:t>
      </w:r>
      <w:r w:rsidR="003F71DA" w:rsidRPr="00C36A98">
        <w:rPr>
          <w:rFonts w:cstheme="majorHAnsi"/>
        </w:rPr>
        <w:t xml:space="preserve"> dotyczy,</w:t>
      </w:r>
      <w:r w:rsidRPr="00C36A98">
        <w:rPr>
          <w:rFonts w:cstheme="majorHAnsi"/>
        </w:rPr>
        <w:t xml:space="preserve"> jaka jest maksymalna liczba Wniosków, które mogą w jego wyniku być dopuszczone do zawarcia Umowy oraz wskazuje termin składania Wniosków w ramach Dodatkowego Naboru Wniosków, przy czym termin ten nie może być krótszy niż 14 dni.</w:t>
      </w:r>
    </w:p>
    <w:p w14:paraId="71CF8637" w14:textId="77777777" w:rsidR="00A62BAF" w:rsidRPr="00C36A98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36A98">
        <w:rPr>
          <w:rFonts w:cstheme="majorHAnsi"/>
        </w:rPr>
        <w:t>Jeśli dane kryterium oceny Wniosku zgodnie z Załącznikiem nr 5 do Regulaminu jest dokonywane z uwzględnieniem danych lub parametrów podanych w innych Wnioskach, ocena danego Wniosku prowadzona w ramach Dodatkowego Naboru Wniosków obejmuje tylko odpowiednio dane lub parametry zawarte we Wnioskach złożonych w tym naborze.</w:t>
      </w:r>
    </w:p>
    <w:p w14:paraId="415CDD46" w14:textId="455CF65B" w:rsidR="00A62BAF" w:rsidRPr="00C36A98" w:rsidRDefault="00A62BAF" w:rsidP="302B8C2D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Bidi"/>
        </w:rPr>
      </w:pPr>
      <w:r w:rsidRPr="00C36A98">
        <w:rPr>
          <w:rFonts w:cstheme="majorBidi"/>
        </w:rPr>
        <w:t>W ramach Dodatkowego Naboru NCBR do zawarcia Umowy</w:t>
      </w:r>
      <w:r w:rsidR="003F71DA" w:rsidRPr="00C36A98">
        <w:rPr>
          <w:rFonts w:cstheme="majorBidi"/>
        </w:rPr>
        <w:t xml:space="preserve"> w danym </w:t>
      </w:r>
      <w:r w:rsidR="00A34897" w:rsidRPr="00C36A98">
        <w:rPr>
          <w:rFonts w:cstheme="majorBidi"/>
        </w:rPr>
        <w:t>Działaniu</w:t>
      </w:r>
      <w:r w:rsidRPr="00C36A98">
        <w:rPr>
          <w:rFonts w:cstheme="majorBidi"/>
        </w:rPr>
        <w:t xml:space="preserve"> może być rekomendowana liczba Wniosków nie </w:t>
      </w:r>
      <w:r w:rsidR="492D18DA" w:rsidRPr="00C36A98">
        <w:rPr>
          <w:rFonts w:cstheme="majorBidi"/>
        </w:rPr>
        <w:t>większa</w:t>
      </w:r>
      <w:r w:rsidRPr="00C36A98">
        <w:rPr>
          <w:rFonts w:cstheme="majorBidi"/>
        </w:rPr>
        <w:t xml:space="preserve"> niż liczba </w:t>
      </w:r>
      <w:r w:rsidR="00534DF4" w:rsidRPr="00C36A98">
        <w:rPr>
          <w:rFonts w:cstheme="majorBidi"/>
        </w:rPr>
        <w:t>trzy</w:t>
      </w:r>
      <w:r w:rsidR="00C6081B" w:rsidRPr="00C36A98">
        <w:rPr>
          <w:rFonts w:cstheme="majorBidi"/>
        </w:rPr>
        <w:t xml:space="preserve"> </w:t>
      </w:r>
      <w:r w:rsidRPr="00C36A98">
        <w:rPr>
          <w:rFonts w:cstheme="majorBidi"/>
        </w:rPr>
        <w:t>pomniejszona o liczbę odpowiadającą liczbie Umów zawartych w ramach pierwotnego naboru Wniosków.</w:t>
      </w:r>
    </w:p>
    <w:p w14:paraId="22A1927C" w14:textId="77777777" w:rsidR="00A62BAF" w:rsidRPr="00C36A98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36A98">
        <w:rPr>
          <w:rFonts w:cstheme="majorHAnsi"/>
        </w:rPr>
        <w:t>Warunki realizacji Zamówienia, w szczególności Harmonogram Przedsięwzięcia i Terminy Doręczenia Wyników Prac Etapu, lecz z uwzględnieniem złożonych przez nich Wniosków, w przypadku Uczestników Przedsięwzięcia dopuszczonych do zawarcia Umowy w wyniku pierwotnego oraz Dodatkowego Naboru Wniosków są tożsame. NCBR, z zastrzeżeniem krótszego czasu na realizację Etapu I dla Wnioskodawców wybranych w ramach Dodatkowego Naboru Wniosków, będzie traktować wszystkich Wnioskodawców na tożsamych zasadach.</w:t>
      </w:r>
    </w:p>
    <w:p w14:paraId="2B7D6089" w14:textId="77777777" w:rsidR="00A62BAF" w:rsidRPr="00C36A98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36A98">
        <w:rPr>
          <w:rFonts w:cstheme="majorHAnsi"/>
        </w:rPr>
        <w:t xml:space="preserve">Uczestnik Przedsięwzięcia nie może wnosić o przedłużenie terminów realizacji Umowy na podstawie jej ART. 10 </w:t>
      </w:r>
      <w:r w:rsidRPr="00C36A98">
        <w:rPr>
          <w:rFonts w:cstheme="minorHAnsi"/>
        </w:rPr>
        <w:t>§</w:t>
      </w:r>
      <w:r w:rsidRPr="00C36A98">
        <w:rPr>
          <w:rFonts w:cstheme="majorHAnsi"/>
        </w:rPr>
        <w:t>9 wyłącznie w oparciu o okoliczność, że w jego wypadku Umowa została zawarta później niż w przypadku Uczestnika lub Uczestników Przedsięwzięcia wybranych do realizacji Zamówienia w pierwotnym naborze.</w:t>
      </w:r>
    </w:p>
    <w:p w14:paraId="03ED382C" w14:textId="117D42B3" w:rsidR="00A62BAF" w:rsidRPr="00C36A98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36A98">
        <w:rPr>
          <w:rFonts w:cstheme="majorHAnsi"/>
        </w:rPr>
        <w:t xml:space="preserve">Wnioskodawcy, </w:t>
      </w:r>
      <w:r w:rsidR="00155F17" w:rsidRPr="00C36A98">
        <w:rPr>
          <w:rFonts w:cstheme="majorHAnsi"/>
        </w:rPr>
        <w:t xml:space="preserve">których Wnioski zostały odrzucone lub </w:t>
      </w:r>
      <w:r w:rsidRPr="00C36A98">
        <w:rPr>
          <w:rFonts w:cstheme="majorHAnsi"/>
        </w:rPr>
        <w:t>którzy uzyskali Wynik Negatywny w ramach pierwotnego naboru, mogą składać Wnioski w ramach Dodatkowego Naboru Wniosków, o ile taki nabór zostanie przez NCBR ogłoszony.</w:t>
      </w:r>
    </w:p>
    <w:p w14:paraId="3E909FA4" w14:textId="01A0B24C" w:rsidR="00A62BAF" w:rsidRPr="00C36A98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36A98">
        <w:rPr>
          <w:rFonts w:cstheme="majorHAnsi"/>
        </w:rPr>
        <w:t>Z uwzględnieniem odstępstw wynikających z tego Rozdziału</w:t>
      </w:r>
      <w:r w:rsidR="0091703F" w:rsidRPr="00C36A98">
        <w:rPr>
          <w:rFonts w:cstheme="majorHAnsi"/>
        </w:rPr>
        <w:t xml:space="preserve"> </w:t>
      </w:r>
      <w:r w:rsidR="00755265" w:rsidRPr="00C36A98">
        <w:rPr>
          <w:rFonts w:cstheme="majorHAnsi"/>
        </w:rPr>
        <w:t>XIII</w:t>
      </w:r>
      <w:r w:rsidRPr="00C36A98">
        <w:rPr>
          <w:rFonts w:cstheme="majorHAnsi"/>
        </w:rPr>
        <w:t>, do Dodatkowego Naboru Wniosków oraz Umów zawartych w jego wyniku postanowienia Regulaminu i Umowy oraz załączników do nich stosuje się wprost.</w:t>
      </w:r>
    </w:p>
    <w:p w14:paraId="214A97AF" w14:textId="77777777" w:rsidR="00AA1C84" w:rsidRPr="00C36A98" w:rsidRDefault="008C0349" w:rsidP="00C36A98">
      <w:pPr>
        <w:pStyle w:val="Nagwek1"/>
      </w:pPr>
      <w:bookmarkStart w:id="390" w:name="_Toc494180704"/>
      <w:bookmarkStart w:id="391" w:name="_Toc496261341"/>
      <w:bookmarkStart w:id="392" w:name="_Toc503863049"/>
      <w:bookmarkStart w:id="393" w:name="_Toc53762114"/>
      <w:bookmarkStart w:id="394" w:name="_Toc69201447"/>
      <w:bookmarkStart w:id="395" w:name="_Toc70262472"/>
      <w:bookmarkStart w:id="396" w:name="_Toc72093653"/>
      <w:r w:rsidRPr="00C36A98">
        <w:lastRenderedPageBreak/>
        <w:t>Postanowienia końcowe</w:t>
      </w:r>
      <w:bookmarkEnd w:id="390"/>
      <w:bookmarkEnd w:id="391"/>
      <w:bookmarkEnd w:id="392"/>
      <w:bookmarkEnd w:id="393"/>
      <w:bookmarkEnd w:id="394"/>
      <w:bookmarkEnd w:id="395"/>
      <w:bookmarkEnd w:id="396"/>
    </w:p>
    <w:p w14:paraId="45A9E02D" w14:textId="03D7C519" w:rsidR="00EC088F" w:rsidRPr="00C36A98" w:rsidRDefault="008C0349" w:rsidP="17840A8F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Bidi"/>
        </w:rPr>
      </w:pPr>
      <w:r w:rsidRPr="00C36A98">
        <w:rPr>
          <w:rFonts w:cstheme="majorBidi"/>
        </w:rPr>
        <w:t xml:space="preserve">Wszelkie kwoty wyrażone w walucie innej niż PLN, w celu wykazania ich równowartość w złotych polskich (PLN) powinny być przeliczone według kursu średniego dla walut obcych publikowanego przez Narodowy Bank Polski </w:t>
      </w:r>
      <w:r w:rsidR="00B7022E" w:rsidRPr="00C36A98">
        <w:rPr>
          <w:rFonts w:cstheme="majorBidi"/>
        </w:rPr>
        <w:t>według stanu na dzień</w:t>
      </w:r>
      <w:r w:rsidR="00B60EA4" w:rsidRPr="00C36A98">
        <w:rPr>
          <w:rFonts w:cstheme="majorBidi"/>
        </w:rPr>
        <w:t xml:space="preserve"> </w:t>
      </w:r>
      <w:r w:rsidR="00534DF4" w:rsidRPr="00C36A98">
        <w:rPr>
          <w:rFonts w:cstheme="majorBidi"/>
        </w:rPr>
        <w:t>ogłoszenia Postępowania</w:t>
      </w:r>
      <w:r w:rsidR="1CAF70A8" w:rsidRPr="00C36A98">
        <w:rPr>
          <w:rFonts w:cstheme="majorBidi"/>
        </w:rPr>
        <w:t>.</w:t>
      </w:r>
    </w:p>
    <w:p w14:paraId="210A02C1" w14:textId="34E15590" w:rsidR="00EC088F" w:rsidRPr="00C36A98" w:rsidRDefault="008C0349" w:rsidP="00E467D7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Bidi"/>
        </w:rPr>
      </w:pPr>
      <w:r w:rsidRPr="00C36A98">
        <w:rPr>
          <w:rFonts w:cstheme="majorBidi"/>
        </w:rPr>
        <w:t>Postanowienia Regulaminu muszą być rozumiane łącznie z postanowieniami Załączników do Regulaminu. W przypadku rozbieżności postanowień Umowy, której wzór stanowi Załącznik nr</w:t>
      </w:r>
      <w:r w:rsidR="00CC38BE" w:rsidRPr="00C36A98">
        <w:rPr>
          <w:rFonts w:cstheme="majorBidi"/>
        </w:rPr>
        <w:t> </w:t>
      </w:r>
      <w:r w:rsidR="00EE69E9" w:rsidRPr="00C36A98">
        <w:rPr>
          <w:rFonts w:cstheme="majorBidi"/>
        </w:rPr>
        <w:t xml:space="preserve">8 </w:t>
      </w:r>
      <w:r w:rsidR="009F2B16" w:rsidRPr="00C36A98">
        <w:rPr>
          <w:rFonts w:cstheme="majorBidi"/>
        </w:rPr>
        <w:t>do Regulaminu</w:t>
      </w:r>
      <w:r w:rsidRPr="00C36A98">
        <w:rPr>
          <w:rFonts w:cstheme="majorBidi"/>
        </w:rPr>
        <w:t xml:space="preserve"> i Regulaminu</w:t>
      </w:r>
      <w:r w:rsidR="00C216F2" w:rsidRPr="00C36A98">
        <w:rPr>
          <w:rFonts w:cstheme="majorBidi"/>
        </w:rPr>
        <w:t>,</w:t>
      </w:r>
      <w:r w:rsidRPr="00C36A98">
        <w:rPr>
          <w:rFonts w:cstheme="majorBidi"/>
        </w:rPr>
        <w:t xml:space="preserve"> postanowienia Umowy</w:t>
      </w:r>
      <w:r w:rsidR="00A82ACE" w:rsidRPr="00C36A98">
        <w:rPr>
          <w:rFonts w:cstheme="majorBidi"/>
        </w:rPr>
        <w:t xml:space="preserve"> </w:t>
      </w:r>
      <w:r w:rsidRPr="00C36A98">
        <w:rPr>
          <w:rFonts w:cstheme="majorBidi"/>
        </w:rPr>
        <w:t>mają znaczenie rozstrzygające.</w:t>
      </w:r>
    </w:p>
    <w:p w14:paraId="181868E1" w14:textId="77777777" w:rsidR="00EC088F" w:rsidRPr="00C36A98" w:rsidRDefault="008C0349" w:rsidP="00E467D7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Bidi"/>
        </w:rPr>
      </w:pPr>
      <w:r w:rsidRPr="00C36A98">
        <w:rPr>
          <w:rFonts w:cstheme="majorBidi"/>
        </w:rPr>
        <w:t>Centrum nie odpowiada za szkodę powstałą po stronie Wnioskodawców w związku z wcześniejszym zakończeniem procedury oceny Wniosków</w:t>
      </w:r>
      <w:r w:rsidR="000E3DB1" w:rsidRPr="00C36A98">
        <w:rPr>
          <w:rFonts w:cstheme="majorBidi"/>
        </w:rPr>
        <w:t xml:space="preserve">, zakończeniem </w:t>
      </w:r>
      <w:r w:rsidRPr="00C36A98">
        <w:rPr>
          <w:rFonts w:cstheme="majorBidi"/>
        </w:rPr>
        <w:t xml:space="preserve">prowadzenia Postępowania lub </w:t>
      </w:r>
      <w:r w:rsidR="000E3DB1" w:rsidRPr="00C36A98">
        <w:rPr>
          <w:rFonts w:cstheme="majorBidi"/>
        </w:rPr>
        <w:t xml:space="preserve">zakończeniem </w:t>
      </w:r>
      <w:r w:rsidR="00390FB3" w:rsidRPr="00C36A98">
        <w:rPr>
          <w:rFonts w:cstheme="majorBidi"/>
        </w:rPr>
        <w:t>Przedsięwzięcia</w:t>
      </w:r>
      <w:r w:rsidR="000E3DB1" w:rsidRPr="00C36A98">
        <w:rPr>
          <w:rFonts w:cstheme="majorBidi"/>
        </w:rPr>
        <w:t>,</w:t>
      </w:r>
      <w:r w:rsidRPr="00C36A98">
        <w:rPr>
          <w:rFonts w:cstheme="majorBidi"/>
        </w:rPr>
        <w:t xml:space="preserve"> w jakimkolwiek momencie oraz z</w:t>
      </w:r>
      <w:r w:rsidR="003039CF" w:rsidRPr="00C36A98">
        <w:rPr>
          <w:rFonts w:cstheme="majorBidi"/>
        </w:rPr>
        <w:t> </w:t>
      </w:r>
      <w:r w:rsidRPr="00C36A98">
        <w:rPr>
          <w:rFonts w:cstheme="majorBidi"/>
        </w:rPr>
        <w:t>jakiejkolwiek przyczyny.</w:t>
      </w:r>
    </w:p>
    <w:p w14:paraId="7B7C2D24" w14:textId="1EE6668B" w:rsidR="00EC088F" w:rsidRPr="00C36A98" w:rsidRDefault="008C0349" w:rsidP="00E467D7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36A98">
        <w:rPr>
          <w:rFonts w:cstheme="majorHAnsi"/>
        </w:rPr>
        <w:t xml:space="preserve">Centrum jest uprawnione do ponownego przeprowadzenia swojej czynności objętej Regulaminem względem każdego z </w:t>
      </w:r>
      <w:r w:rsidR="00D15DB4" w:rsidRPr="00C36A98">
        <w:rPr>
          <w:rFonts w:cstheme="majorHAnsi"/>
        </w:rPr>
        <w:t>Wnioskodawców</w:t>
      </w:r>
      <w:r w:rsidRPr="00C36A98">
        <w:rPr>
          <w:rFonts w:cstheme="majorHAnsi"/>
        </w:rPr>
        <w:t xml:space="preserve">, nie później niż do czasu zawarcia przez danego </w:t>
      </w:r>
      <w:r w:rsidR="00395C4C" w:rsidRPr="00C36A98">
        <w:rPr>
          <w:rFonts w:cstheme="majorHAnsi"/>
        </w:rPr>
        <w:t>Wnioskodawcę</w:t>
      </w:r>
      <w:r w:rsidRPr="00C36A98">
        <w:rPr>
          <w:rFonts w:cstheme="majorHAnsi"/>
        </w:rPr>
        <w:t xml:space="preserve"> </w:t>
      </w:r>
      <w:r w:rsidR="00395C4C" w:rsidRPr="00C36A98">
        <w:rPr>
          <w:rFonts w:cstheme="majorHAnsi"/>
        </w:rPr>
        <w:t>U</w:t>
      </w:r>
      <w:r w:rsidRPr="00C36A98">
        <w:rPr>
          <w:rFonts w:cstheme="majorHAnsi"/>
        </w:rPr>
        <w:t>mowy z Centrum</w:t>
      </w:r>
      <w:r w:rsidR="00395C4C" w:rsidRPr="00C36A98">
        <w:rPr>
          <w:rFonts w:cstheme="majorHAnsi"/>
        </w:rPr>
        <w:t>.</w:t>
      </w:r>
    </w:p>
    <w:p w14:paraId="65DCC120" w14:textId="50AA9513" w:rsidR="00E915E2" w:rsidRPr="00C36A98" w:rsidRDefault="008C0349" w:rsidP="00E467D7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36A98">
        <w:rPr>
          <w:rFonts w:cstheme="majorHAnsi"/>
        </w:rPr>
        <w:t xml:space="preserve">W pozostałym zakresie, </w:t>
      </w:r>
      <w:r w:rsidR="007F4DB2" w:rsidRPr="00C36A98">
        <w:rPr>
          <w:rFonts w:cstheme="majorHAnsi"/>
        </w:rPr>
        <w:t>nieobjętym</w:t>
      </w:r>
      <w:r w:rsidRPr="00C36A98">
        <w:rPr>
          <w:rFonts w:cstheme="majorHAnsi"/>
        </w:rPr>
        <w:t xml:space="preserve"> treścią Regulaminu wraz z Załącznikami, zastosowanie mają przepisy obowiązującego prawa</w:t>
      </w:r>
      <w:r w:rsidR="00BE68BC" w:rsidRPr="00C36A98">
        <w:rPr>
          <w:rFonts w:cstheme="majorHAnsi"/>
        </w:rPr>
        <w:t xml:space="preserve">. </w:t>
      </w:r>
    </w:p>
    <w:p w14:paraId="06CFB320" w14:textId="77777777" w:rsidR="00B61CDA" w:rsidRPr="00C36A98" w:rsidRDefault="008C0349" w:rsidP="00C36A98">
      <w:pPr>
        <w:pStyle w:val="Nagwek1"/>
      </w:pPr>
      <w:bookmarkStart w:id="397" w:name="_Toc494180705"/>
      <w:bookmarkStart w:id="398" w:name="_Toc496261342"/>
      <w:bookmarkStart w:id="399" w:name="_Toc503863050"/>
      <w:bookmarkStart w:id="400" w:name="_Toc53762115"/>
      <w:bookmarkStart w:id="401" w:name="_Toc69201448"/>
      <w:bookmarkStart w:id="402" w:name="_Toc70262473"/>
      <w:bookmarkStart w:id="403" w:name="_Toc72093654"/>
      <w:r w:rsidRPr="00C36A98">
        <w:t>Załączniki do Regulaminu</w:t>
      </w:r>
      <w:bookmarkEnd w:id="397"/>
      <w:bookmarkEnd w:id="398"/>
      <w:bookmarkEnd w:id="399"/>
      <w:bookmarkEnd w:id="400"/>
      <w:bookmarkEnd w:id="401"/>
      <w:bookmarkEnd w:id="402"/>
      <w:bookmarkEnd w:id="403"/>
    </w:p>
    <w:p w14:paraId="5B9F49D9" w14:textId="0DCBC6AD" w:rsidR="006C27E4" w:rsidRPr="00C36A98" w:rsidRDefault="2C1A5B9F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C36A98">
        <w:rPr>
          <w:rFonts w:eastAsiaTheme="minorEastAsia"/>
          <w:color w:val="000000" w:themeColor="text1"/>
          <w:sz w:val="22"/>
          <w:szCs w:val="22"/>
        </w:rPr>
        <w:t xml:space="preserve">Wymagania stawiane dla rozwiązań opracowywanych w </w:t>
      </w:r>
      <w:r w:rsidR="00A34897" w:rsidRPr="00C36A98">
        <w:rPr>
          <w:rFonts w:eastAsiaTheme="minorEastAsia"/>
          <w:color w:val="000000" w:themeColor="text1"/>
          <w:sz w:val="22"/>
          <w:szCs w:val="22"/>
        </w:rPr>
        <w:t>Działania</w:t>
      </w:r>
      <w:r w:rsidR="00524339" w:rsidRPr="00C36A98">
        <w:rPr>
          <w:rFonts w:eastAsiaTheme="minorEastAsia"/>
          <w:color w:val="000000" w:themeColor="text1"/>
          <w:sz w:val="22"/>
          <w:szCs w:val="22"/>
        </w:rPr>
        <w:t xml:space="preserve"> 1 i Działania 2</w:t>
      </w:r>
      <w:bookmarkStart w:id="404" w:name="_Ref495568016"/>
      <w:bookmarkStart w:id="405" w:name="_Ref495479834"/>
      <w:bookmarkStart w:id="406" w:name="_Hlk53777765"/>
      <w:r w:rsidR="00F17539" w:rsidRPr="00C36A98">
        <w:rPr>
          <w:rFonts w:eastAsiaTheme="minorEastAsia"/>
          <w:color w:val="000000" w:themeColor="text1"/>
          <w:sz w:val="22"/>
          <w:szCs w:val="22"/>
        </w:rPr>
        <w:t>;</w:t>
      </w:r>
    </w:p>
    <w:p w14:paraId="07EAE89B" w14:textId="37990E3C" w:rsidR="00C454D1" w:rsidRPr="00C36A98" w:rsidRDefault="0B6CCE38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C36A98">
        <w:rPr>
          <w:rFonts w:eastAsiaTheme="minorEastAsia"/>
          <w:color w:val="000000" w:themeColor="text1"/>
          <w:sz w:val="22"/>
          <w:szCs w:val="22"/>
        </w:rPr>
        <w:t>Opis miejsca instalacji Demonstratora dla Przedsięwzięcia</w:t>
      </w:r>
      <w:r w:rsidR="6DAF42C5" w:rsidRPr="00C36A98">
        <w:rPr>
          <w:rFonts w:eastAsiaTheme="minorEastAsia"/>
          <w:color w:val="000000" w:themeColor="text1"/>
          <w:sz w:val="22"/>
          <w:szCs w:val="22"/>
        </w:rPr>
        <w:t>;</w:t>
      </w:r>
      <w:bookmarkStart w:id="407" w:name="_Ref495414602"/>
      <w:bookmarkStart w:id="408" w:name="_Ref495567984"/>
      <w:bookmarkEnd w:id="404"/>
      <w:r w:rsidR="01DA7A31" w:rsidRPr="00C36A98">
        <w:rPr>
          <w:rFonts w:eastAsiaTheme="minorEastAsia"/>
          <w:color w:val="000000" w:themeColor="text1"/>
          <w:sz w:val="22"/>
          <w:szCs w:val="22"/>
        </w:rPr>
        <w:t xml:space="preserve"> </w:t>
      </w:r>
    </w:p>
    <w:p w14:paraId="671A305C" w14:textId="512D306B" w:rsidR="5079DDC6" w:rsidRPr="00C36A98" w:rsidRDefault="5079DDC6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C36A98">
        <w:rPr>
          <w:rFonts w:eastAsiaTheme="minorEastAsia"/>
          <w:color w:val="000000" w:themeColor="text1"/>
          <w:sz w:val="22"/>
          <w:szCs w:val="22"/>
        </w:rPr>
        <w:t xml:space="preserve">Wzór Wniosku - </w:t>
      </w:r>
      <w:r w:rsidR="00A34897" w:rsidRPr="00C36A98">
        <w:rPr>
          <w:rFonts w:eastAsiaTheme="minorEastAsia"/>
          <w:color w:val="000000" w:themeColor="text1"/>
          <w:sz w:val="22"/>
          <w:szCs w:val="22"/>
        </w:rPr>
        <w:t>Działanie</w:t>
      </w:r>
      <w:r w:rsidRPr="00C36A98">
        <w:rPr>
          <w:rFonts w:eastAsiaTheme="minorEastAsia"/>
          <w:color w:val="000000" w:themeColor="text1"/>
          <w:sz w:val="22"/>
          <w:szCs w:val="22"/>
        </w:rPr>
        <w:t xml:space="preserve"> </w:t>
      </w:r>
      <w:r w:rsidR="00A628DB" w:rsidRPr="00C36A98">
        <w:rPr>
          <w:rFonts w:eastAsiaTheme="minorEastAsia"/>
          <w:color w:val="000000" w:themeColor="text1"/>
          <w:sz w:val="22"/>
          <w:szCs w:val="22"/>
        </w:rPr>
        <w:t>1</w:t>
      </w:r>
      <w:r w:rsidR="30604063" w:rsidRPr="00C36A98">
        <w:rPr>
          <w:rFonts w:eastAsiaTheme="minorEastAsia"/>
          <w:color w:val="000000" w:themeColor="text1"/>
          <w:sz w:val="22"/>
          <w:szCs w:val="22"/>
        </w:rPr>
        <w:t>;</w:t>
      </w:r>
      <w:r w:rsidR="7B496AA7" w:rsidRPr="00C36A98">
        <w:rPr>
          <w:rFonts w:eastAsiaTheme="minorEastAsia"/>
          <w:color w:val="000000" w:themeColor="text1"/>
          <w:sz w:val="22"/>
          <w:szCs w:val="22"/>
        </w:rPr>
        <w:t xml:space="preserve"> </w:t>
      </w:r>
      <w:bookmarkEnd w:id="407"/>
      <w:r w:rsidR="06E2E1D8" w:rsidRPr="00C36A98">
        <w:rPr>
          <w:rFonts w:eastAsiaTheme="minorEastAsia"/>
          <w:color w:val="000000" w:themeColor="text1"/>
          <w:sz w:val="22"/>
          <w:szCs w:val="22"/>
        </w:rPr>
        <w:t xml:space="preserve">Wzór Wniosku </w:t>
      </w:r>
      <w:r w:rsidR="00A628DB" w:rsidRPr="00C36A98">
        <w:rPr>
          <w:rFonts w:eastAsiaTheme="minorEastAsia"/>
          <w:color w:val="000000" w:themeColor="text1"/>
          <w:sz w:val="22"/>
          <w:szCs w:val="22"/>
        </w:rPr>
        <w:t>–</w:t>
      </w:r>
      <w:r w:rsidR="06E2E1D8" w:rsidRPr="00C36A98">
        <w:rPr>
          <w:rFonts w:eastAsiaTheme="minorEastAsia"/>
          <w:color w:val="000000" w:themeColor="text1"/>
          <w:sz w:val="22"/>
          <w:szCs w:val="22"/>
        </w:rPr>
        <w:t xml:space="preserve"> </w:t>
      </w:r>
      <w:r w:rsidR="00A628DB" w:rsidRPr="00C36A98">
        <w:rPr>
          <w:rFonts w:eastAsiaTheme="minorEastAsia"/>
          <w:color w:val="000000" w:themeColor="text1"/>
          <w:sz w:val="22"/>
          <w:szCs w:val="22"/>
        </w:rPr>
        <w:t>Działanie 2;</w:t>
      </w:r>
    </w:p>
    <w:p w14:paraId="003DD258" w14:textId="2FC72176" w:rsidR="00C454D1" w:rsidRPr="00C36A98" w:rsidRDefault="140C9875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C36A98">
        <w:rPr>
          <w:rFonts w:eastAsiaTheme="minorEastAsia"/>
          <w:color w:val="000000" w:themeColor="text1"/>
          <w:sz w:val="22"/>
          <w:szCs w:val="22"/>
        </w:rPr>
        <w:t>Harmonogram Przedsięwzięcia</w:t>
      </w:r>
      <w:r w:rsidR="0E55A0A5" w:rsidRPr="00C36A98">
        <w:rPr>
          <w:rFonts w:eastAsiaTheme="minorEastAsia"/>
          <w:color w:val="000000" w:themeColor="text1"/>
          <w:sz w:val="22"/>
          <w:szCs w:val="22"/>
        </w:rPr>
        <w:t>;</w:t>
      </w:r>
    </w:p>
    <w:p w14:paraId="7FFE98DF" w14:textId="5549FF7E" w:rsidR="006C27E4" w:rsidRPr="00C36A98" w:rsidRDefault="140C9875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C36A98">
        <w:rPr>
          <w:rFonts w:eastAsiaTheme="minorEastAsia"/>
          <w:color w:val="000000" w:themeColor="text1"/>
          <w:sz w:val="22"/>
          <w:szCs w:val="22"/>
        </w:rPr>
        <w:t>Kryteria Wyboru Uczestników Przedsięwzięcia do każdego z Etapów oraz Kryteria Oceny Wyników Prac B+R Etapu II</w:t>
      </w:r>
      <w:r w:rsidR="7B13F51A" w:rsidRPr="00C36A98">
        <w:rPr>
          <w:rFonts w:eastAsiaTheme="minorEastAsia"/>
          <w:color w:val="000000" w:themeColor="text1"/>
          <w:sz w:val="22"/>
          <w:szCs w:val="22"/>
        </w:rPr>
        <w:t>;</w:t>
      </w:r>
    </w:p>
    <w:p w14:paraId="2BE6F776" w14:textId="43798697" w:rsidR="7369BFC9" w:rsidRPr="00C36A98" w:rsidRDefault="7369BFC9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C36A98">
        <w:rPr>
          <w:rFonts w:eastAsiaTheme="minorEastAsia"/>
          <w:color w:val="000000" w:themeColor="text1"/>
          <w:sz w:val="22"/>
          <w:szCs w:val="22"/>
        </w:rPr>
        <w:t>Kryteria Wyboru Uczestników Przedsięwzięcia do każdego z Etapów oraz Kryteria Oceny Wyników Prac B+R Etapu II</w:t>
      </w:r>
      <w:r w:rsidR="099AC9B4" w:rsidRPr="00C36A98">
        <w:rPr>
          <w:rFonts w:eastAsiaTheme="minorEastAsia"/>
          <w:color w:val="000000" w:themeColor="text1"/>
          <w:sz w:val="22"/>
          <w:szCs w:val="22"/>
        </w:rPr>
        <w:t>;</w:t>
      </w:r>
    </w:p>
    <w:p w14:paraId="199B959C" w14:textId="71059535" w:rsidR="00C454D1" w:rsidRPr="00C36A98" w:rsidRDefault="7B13F51A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C36A98">
        <w:rPr>
          <w:rFonts w:eastAsiaTheme="minorEastAsia"/>
          <w:color w:val="000000" w:themeColor="text1"/>
          <w:sz w:val="22"/>
          <w:szCs w:val="22"/>
        </w:rPr>
        <w:t>Definicje;</w:t>
      </w:r>
    </w:p>
    <w:p w14:paraId="4646E7B4" w14:textId="77777777" w:rsidR="00263944" w:rsidRPr="00C36A98" w:rsidRDefault="322B5242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C36A98">
        <w:rPr>
          <w:rFonts w:eastAsiaTheme="minorEastAsia"/>
          <w:color w:val="000000" w:themeColor="text1"/>
          <w:sz w:val="22"/>
          <w:szCs w:val="22"/>
        </w:rPr>
        <w:t>Wzór Umowy;</w:t>
      </w:r>
      <w:bookmarkEnd w:id="405"/>
      <w:bookmarkEnd w:id="408"/>
      <w:r w:rsidR="018875B8" w:rsidRPr="00C36A98">
        <w:rPr>
          <w:rFonts w:eastAsiaTheme="minorEastAsia"/>
          <w:color w:val="000000" w:themeColor="text1"/>
          <w:sz w:val="22"/>
          <w:szCs w:val="22"/>
        </w:rPr>
        <w:t xml:space="preserve"> </w:t>
      </w:r>
    </w:p>
    <w:p w14:paraId="4934832A" w14:textId="0E47AA9F" w:rsidR="005121BB" w:rsidRPr="00C36A98" w:rsidRDefault="322B5242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bookmarkStart w:id="409" w:name="_Ref495568107"/>
      <w:bookmarkStart w:id="410" w:name="_Ref495414734"/>
      <w:r w:rsidRPr="00C36A98">
        <w:rPr>
          <w:rFonts w:eastAsiaTheme="minorEastAsia"/>
          <w:color w:val="000000" w:themeColor="text1"/>
          <w:sz w:val="22"/>
          <w:szCs w:val="22"/>
        </w:rPr>
        <w:t>Lista Krajowych Inteligentnych Specjalizacji;</w:t>
      </w:r>
      <w:bookmarkEnd w:id="409"/>
      <w:bookmarkEnd w:id="410"/>
    </w:p>
    <w:p w14:paraId="41D2AA3B" w14:textId="17C54B85" w:rsidR="009F245E" w:rsidRPr="00C36A98" w:rsidRDefault="4501E37A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C36A98">
        <w:rPr>
          <w:rFonts w:eastAsiaTheme="minorEastAsia"/>
          <w:color w:val="000000" w:themeColor="text1"/>
          <w:sz w:val="22"/>
          <w:szCs w:val="22"/>
        </w:rPr>
        <w:t>Wzór klauzuli informacyjnej z art. 13 RODO;</w:t>
      </w:r>
    </w:p>
    <w:p w14:paraId="06EEF806" w14:textId="7FA950E1" w:rsidR="009F245E" w:rsidRPr="00C36A98" w:rsidRDefault="4501E37A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C36A98">
        <w:rPr>
          <w:rFonts w:eastAsiaTheme="minorEastAsia"/>
          <w:color w:val="000000" w:themeColor="text1"/>
          <w:sz w:val="22"/>
          <w:szCs w:val="22"/>
        </w:rPr>
        <w:t>Wzór klauzuli informacyjnej z art. 14 RODO</w:t>
      </w:r>
      <w:r w:rsidR="6E7817F6" w:rsidRPr="00C36A98">
        <w:rPr>
          <w:rFonts w:eastAsiaTheme="minorEastAsia"/>
          <w:color w:val="000000" w:themeColor="text1"/>
          <w:sz w:val="22"/>
          <w:szCs w:val="22"/>
        </w:rPr>
        <w:t>;</w:t>
      </w:r>
    </w:p>
    <w:p w14:paraId="12E7357E" w14:textId="4C578505" w:rsidR="005121BB" w:rsidRPr="00C36A98" w:rsidRDefault="0FE74051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C36A98">
        <w:rPr>
          <w:rFonts w:eastAsiaTheme="minorEastAsia"/>
          <w:color w:val="000000" w:themeColor="text1"/>
          <w:sz w:val="22"/>
          <w:szCs w:val="22"/>
        </w:rPr>
        <w:t>Wzór zobowiązania podmiotu trzeciego do udostępnienia zasobów dla potrzeb realizacji Przedsięwzięcia</w:t>
      </w:r>
      <w:r w:rsidR="5BDE4D0C" w:rsidRPr="00C36A98">
        <w:rPr>
          <w:rFonts w:eastAsiaTheme="minorEastAsia"/>
          <w:color w:val="000000" w:themeColor="text1"/>
          <w:sz w:val="22"/>
          <w:szCs w:val="22"/>
        </w:rPr>
        <w:t>.</w:t>
      </w:r>
      <w:bookmarkEnd w:id="406"/>
    </w:p>
    <w:sectPr w:rsidR="005121BB" w:rsidRPr="00C36A98" w:rsidSect="00C36A98">
      <w:pgSz w:w="11906" w:h="16838" w:code="9"/>
      <w:pgMar w:top="1417" w:right="1417" w:bottom="1417" w:left="1417" w:header="709" w:footer="414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31CA63" w14:textId="77777777" w:rsidR="00C36A98" w:rsidRDefault="00C36A98" w:rsidP="008C2908">
      <w:pPr>
        <w:spacing w:after="0" w:line="240" w:lineRule="auto"/>
      </w:pPr>
      <w:r>
        <w:separator/>
      </w:r>
    </w:p>
  </w:endnote>
  <w:endnote w:type="continuationSeparator" w:id="0">
    <w:p w14:paraId="6CC314A4" w14:textId="77777777" w:rsidR="00C36A98" w:rsidRDefault="00C36A98" w:rsidP="008C2908">
      <w:pPr>
        <w:spacing w:after="0" w:line="240" w:lineRule="auto"/>
      </w:pPr>
      <w:r>
        <w:continuationSeparator/>
      </w:r>
    </w:p>
  </w:endnote>
  <w:endnote w:type="continuationNotice" w:id="1">
    <w:p w14:paraId="602DA106" w14:textId="77777777" w:rsidR="00C36A98" w:rsidRDefault="00C36A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16D60" w14:textId="77777777" w:rsidR="00997356" w:rsidRDefault="009973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3594570"/>
      <w:docPartObj>
        <w:docPartGallery w:val="Page Numbers (Bottom of Page)"/>
        <w:docPartUnique/>
      </w:docPartObj>
    </w:sdtPr>
    <w:sdtEndPr/>
    <w:sdtContent>
      <w:p w14:paraId="460DCFCF" w14:textId="140FF7D1" w:rsidR="00C36A98" w:rsidRDefault="00C36A9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0E7E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1AEA2572" w14:textId="77777777" w:rsidR="00C36A98" w:rsidRDefault="00C36A9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0C8A7" w14:textId="77777777" w:rsidR="00997356" w:rsidRDefault="009973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7FB98" w14:textId="77777777" w:rsidR="00C36A98" w:rsidRDefault="00C36A98" w:rsidP="008C2908">
      <w:pPr>
        <w:spacing w:after="0" w:line="240" w:lineRule="auto"/>
      </w:pPr>
      <w:r>
        <w:separator/>
      </w:r>
    </w:p>
  </w:footnote>
  <w:footnote w:type="continuationSeparator" w:id="0">
    <w:p w14:paraId="5392B6F6" w14:textId="77777777" w:rsidR="00C36A98" w:rsidRDefault="00C36A98" w:rsidP="008C2908">
      <w:pPr>
        <w:spacing w:after="0" w:line="240" w:lineRule="auto"/>
      </w:pPr>
      <w:r>
        <w:continuationSeparator/>
      </w:r>
    </w:p>
  </w:footnote>
  <w:footnote w:type="continuationNotice" w:id="1">
    <w:p w14:paraId="15AF25FF" w14:textId="77777777" w:rsidR="00C36A98" w:rsidRDefault="00C36A9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73EDE3" w14:textId="77777777" w:rsidR="00997356" w:rsidRDefault="009973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95BFD" w14:textId="77777777" w:rsidR="00997356" w:rsidRDefault="0099735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CCF11" w14:textId="77777777" w:rsidR="00C36A98" w:rsidRPr="0066390A" w:rsidRDefault="55D0BBE1" w:rsidP="00C36A98">
    <w:pPr>
      <w:pStyle w:val="Nagwek"/>
      <w:tabs>
        <w:tab w:val="clear" w:pos="9072"/>
        <w:tab w:val="right" w:pos="3969"/>
      </w:tabs>
      <w:ind w:right="4110"/>
      <w:jc w:val="both"/>
      <w:rPr>
        <w:b/>
        <w:i/>
        <w:u w:val="single"/>
      </w:rPr>
    </w:pPr>
    <w:r>
      <w:rPr>
        <w:noProof/>
        <w:lang w:eastAsia="pl-PL"/>
      </w:rPr>
      <w:drawing>
        <wp:inline distT="0" distB="0" distL="0" distR="0" wp14:anchorId="4833E2B0" wp14:editId="3CD4EB9C">
          <wp:extent cx="5739044" cy="342881"/>
          <wp:effectExtent l="0" t="0" r="0" b="635"/>
          <wp:docPr id="3" name="Obraz 3" descr="C:\Users\MaciejMisiura\AppData\Local\Microsoft\Windows\INetCache\Content.Word\poir_ncbr_rp_ueefrr_02_02_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9044" cy="3428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720993D" w14:textId="77777777" w:rsidR="00C36A98" w:rsidRDefault="00C36A98" w:rsidP="00C36A98">
    <w:pPr>
      <w:pStyle w:val="Nagwek"/>
      <w:jc w:val="center"/>
      <w:rPr>
        <w:i/>
        <w:sz w:val="15"/>
        <w:szCs w:val="15"/>
      </w:rPr>
    </w:pPr>
  </w:p>
  <w:p w14:paraId="48A39FBD" w14:textId="77777777" w:rsidR="00C36A98" w:rsidRDefault="00C36A98" w:rsidP="00C36A98">
    <w:pPr>
      <w:pStyle w:val="Nagwek"/>
      <w:jc w:val="center"/>
    </w:pPr>
    <w:r w:rsidRPr="00B76E98">
      <w:rPr>
        <w:i/>
        <w:sz w:val="15"/>
        <w:szCs w:val="15"/>
      </w:rPr>
      <w:t>Zamówienie jest współfinansowane ze środków Europejskiego Funduszu Rozwoju Regionalnego</w:t>
    </w:r>
    <w:r>
      <w:rPr>
        <w:i/>
        <w:sz w:val="15"/>
        <w:szCs w:val="15"/>
      </w:rPr>
      <w:t xml:space="preserve"> w </w:t>
    </w:r>
    <w:r w:rsidRPr="00B76E98">
      <w:rPr>
        <w:i/>
        <w:sz w:val="15"/>
        <w:szCs w:val="15"/>
      </w:rPr>
      <w:t>ramach poddziałania 4.1.3 Innowacyjne metody zarządzania badaniami Programu Operacyjnego Inteligentny Rozwój 2014-2020,</w:t>
    </w:r>
    <w:r>
      <w:rPr>
        <w:i/>
        <w:sz w:val="15"/>
        <w:szCs w:val="15"/>
      </w:rPr>
      <w:t xml:space="preserve"> w </w:t>
    </w:r>
    <w:r w:rsidRPr="00B76E98">
      <w:rPr>
        <w:i/>
        <w:sz w:val="15"/>
        <w:szCs w:val="15"/>
      </w:rPr>
      <w:t>ramach projektu</w:t>
    </w:r>
    <w:r>
      <w:rPr>
        <w:i/>
        <w:sz w:val="15"/>
        <w:szCs w:val="15"/>
      </w:rPr>
      <w:t xml:space="preserve"> pn. </w:t>
    </w:r>
    <w:r w:rsidRPr="008B58F6">
      <w:rPr>
        <w:i/>
        <w:sz w:val="15"/>
        <w:szCs w:val="15"/>
      </w:rPr>
      <w:t>Podniesienie poziomu innowacyjności gospodarki poprzez realizację przedsięwzięć badawczych w trybie innowacyjnych zamówień publicznych w celu wsparcia realizacji strategii Europejskiego Zielonego Ładu</w:t>
    </w:r>
    <w:r w:rsidRPr="00B97289">
      <w:rPr>
        <w:i/>
        <w:sz w:val="15"/>
        <w:szCs w:val="15"/>
      </w:rPr>
      <w:t xml:space="preserve"> zgodnie z umową z dnia 3 lipca 2020 r. numer POIR.04.01.03-00-0001/20-00</w:t>
    </w:r>
    <w:r w:rsidRPr="00B76E98">
      <w:rPr>
        <w:i/>
        <w:sz w:val="15"/>
        <w:szCs w:val="15"/>
      </w:rPr>
      <w:t>.</w:t>
    </w:r>
  </w:p>
  <w:p w14:paraId="3DA928A2" w14:textId="77777777" w:rsidR="00C36A98" w:rsidRDefault="00C36A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66B55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D3C5D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F56F5"/>
    <w:multiLevelType w:val="hybridMultilevel"/>
    <w:tmpl w:val="29F4C25E"/>
    <w:lvl w:ilvl="0" w:tplc="1AAA3D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E0BAF3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06814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216DE"/>
    <w:multiLevelType w:val="hybridMultilevel"/>
    <w:tmpl w:val="123CE33A"/>
    <w:lvl w:ilvl="0" w:tplc="992A477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97F44"/>
    <w:multiLevelType w:val="hybridMultilevel"/>
    <w:tmpl w:val="41002E7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9F87B3C"/>
    <w:multiLevelType w:val="hybridMultilevel"/>
    <w:tmpl w:val="1F9E683C"/>
    <w:lvl w:ilvl="0" w:tplc="33CED6DE">
      <w:start w:val="1"/>
      <w:numFmt w:val="decimal"/>
      <w:lvlText w:val="%1."/>
      <w:lvlJc w:val="left"/>
      <w:pPr>
        <w:tabs>
          <w:tab w:val="num" w:pos="360"/>
        </w:tabs>
      </w:pPr>
      <w:rPr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D65A0"/>
    <w:multiLevelType w:val="hybridMultilevel"/>
    <w:tmpl w:val="51A46662"/>
    <w:lvl w:ilvl="0" w:tplc="04150011">
      <w:start w:val="1"/>
      <w:numFmt w:val="decimal"/>
      <w:lvlText w:val="%1)"/>
      <w:lvlJc w:val="left"/>
      <w:pPr>
        <w:ind w:left="93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7" w15:restartNumberingAfterBreak="0">
    <w:nsid w:val="1C581B22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C40F7"/>
    <w:multiLevelType w:val="multilevel"/>
    <w:tmpl w:val="748471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F291D92"/>
    <w:multiLevelType w:val="multilevel"/>
    <w:tmpl w:val="A784FA1A"/>
    <w:lvl w:ilvl="0">
      <w:start w:val="1"/>
      <w:numFmt w:val="decimal"/>
      <w:lvlText w:val="Art.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Art. %1.%2"/>
      <w:lvlJc w:val="left"/>
      <w:pPr>
        <w:ind w:left="1285" w:hanging="576"/>
      </w:pPr>
      <w:rPr>
        <w:rFonts w:hint="default"/>
      </w:rPr>
    </w:lvl>
    <w:lvl w:ilvl="2">
      <w:start w:val="1"/>
      <w:numFmt w:val="decimal"/>
      <w:pStyle w:val="Nagwek3"/>
      <w:lvlText w:val="Art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Art. 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1F5A7823"/>
    <w:multiLevelType w:val="hybridMultilevel"/>
    <w:tmpl w:val="CC0A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DE3346"/>
    <w:multiLevelType w:val="hybridMultilevel"/>
    <w:tmpl w:val="21E0DA38"/>
    <w:lvl w:ilvl="0" w:tplc="2A7C5D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46F6D"/>
    <w:multiLevelType w:val="hybridMultilevel"/>
    <w:tmpl w:val="3B8A9366"/>
    <w:lvl w:ilvl="0" w:tplc="25300F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155B9"/>
    <w:multiLevelType w:val="hybridMultilevel"/>
    <w:tmpl w:val="5EB22F52"/>
    <w:lvl w:ilvl="0" w:tplc="114CD0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F52523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435055"/>
    <w:multiLevelType w:val="hybridMultilevel"/>
    <w:tmpl w:val="D60043BC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1">
      <w:start w:val="1"/>
      <w:numFmt w:val="decimal"/>
      <w:lvlText w:val="%5)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15" w15:restartNumberingAfterBreak="0">
    <w:nsid w:val="2FB274F8"/>
    <w:multiLevelType w:val="hybridMultilevel"/>
    <w:tmpl w:val="26F04B62"/>
    <w:lvl w:ilvl="0" w:tplc="737866EE">
      <w:start w:val="1"/>
      <w:numFmt w:val="decimal"/>
      <w:lvlText w:val="%1."/>
      <w:lvlJc w:val="left"/>
      <w:pPr>
        <w:ind w:left="720" w:hanging="360"/>
      </w:pPr>
    </w:lvl>
    <w:lvl w:ilvl="1" w:tplc="29E2318C">
      <w:start w:val="1"/>
      <w:numFmt w:val="decimal"/>
      <w:lvlText w:val="%2."/>
      <w:lvlJc w:val="left"/>
      <w:pPr>
        <w:ind w:left="1440" w:hanging="360"/>
      </w:pPr>
    </w:lvl>
    <w:lvl w:ilvl="2" w:tplc="3692D884">
      <w:start w:val="1"/>
      <w:numFmt w:val="lowerRoman"/>
      <w:lvlText w:val="%3."/>
      <w:lvlJc w:val="right"/>
      <w:pPr>
        <w:ind w:left="2160" w:hanging="180"/>
      </w:pPr>
    </w:lvl>
    <w:lvl w:ilvl="3" w:tplc="B98E28A4">
      <w:start w:val="1"/>
      <w:numFmt w:val="decimal"/>
      <w:lvlText w:val="%4."/>
      <w:lvlJc w:val="left"/>
      <w:pPr>
        <w:ind w:left="2880" w:hanging="360"/>
      </w:pPr>
    </w:lvl>
    <w:lvl w:ilvl="4" w:tplc="8A0EAC0C">
      <w:start w:val="1"/>
      <w:numFmt w:val="lowerLetter"/>
      <w:lvlText w:val="%5."/>
      <w:lvlJc w:val="left"/>
      <w:pPr>
        <w:ind w:left="3600" w:hanging="360"/>
      </w:pPr>
    </w:lvl>
    <w:lvl w:ilvl="5" w:tplc="FB9E7DCC">
      <w:start w:val="1"/>
      <w:numFmt w:val="lowerRoman"/>
      <w:lvlText w:val="%6."/>
      <w:lvlJc w:val="right"/>
      <w:pPr>
        <w:ind w:left="4320" w:hanging="180"/>
      </w:pPr>
    </w:lvl>
    <w:lvl w:ilvl="6" w:tplc="617AF1B4">
      <w:start w:val="1"/>
      <w:numFmt w:val="decimal"/>
      <w:lvlText w:val="%7."/>
      <w:lvlJc w:val="left"/>
      <w:pPr>
        <w:ind w:left="5040" w:hanging="360"/>
      </w:pPr>
    </w:lvl>
    <w:lvl w:ilvl="7" w:tplc="3E581A32">
      <w:start w:val="1"/>
      <w:numFmt w:val="lowerLetter"/>
      <w:lvlText w:val="%8."/>
      <w:lvlJc w:val="left"/>
      <w:pPr>
        <w:ind w:left="5760" w:hanging="360"/>
      </w:pPr>
    </w:lvl>
    <w:lvl w:ilvl="8" w:tplc="776034C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E50A97"/>
    <w:multiLevelType w:val="hybridMultilevel"/>
    <w:tmpl w:val="D18EF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C63353"/>
    <w:multiLevelType w:val="multilevel"/>
    <w:tmpl w:val="6512E26A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0D5326"/>
    <w:multiLevelType w:val="hybridMultilevel"/>
    <w:tmpl w:val="21E0DA38"/>
    <w:lvl w:ilvl="0" w:tplc="2A7C5D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3B3C26"/>
    <w:multiLevelType w:val="hybridMultilevel"/>
    <w:tmpl w:val="638A3734"/>
    <w:lvl w:ilvl="0" w:tplc="A0545D3A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b/>
        <w:color w:val="C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370776"/>
    <w:multiLevelType w:val="hybridMultilevel"/>
    <w:tmpl w:val="B3F09622"/>
    <w:lvl w:ilvl="0" w:tplc="23A6ECEE">
      <w:start w:val="1"/>
      <w:numFmt w:val="decimal"/>
      <w:lvlText w:val="%1."/>
      <w:lvlJc w:val="left"/>
      <w:pPr>
        <w:ind w:left="936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383C1987"/>
    <w:multiLevelType w:val="hybridMultilevel"/>
    <w:tmpl w:val="51FCBA3E"/>
    <w:lvl w:ilvl="0" w:tplc="81D68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8967FF"/>
    <w:multiLevelType w:val="hybridMultilevel"/>
    <w:tmpl w:val="4CF013E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46789A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6D6EBA"/>
    <w:multiLevelType w:val="hybridMultilevel"/>
    <w:tmpl w:val="839EBF04"/>
    <w:lvl w:ilvl="0" w:tplc="05FE559C">
      <w:start w:val="1"/>
      <w:numFmt w:val="decimal"/>
      <w:lvlText w:val="%1)"/>
      <w:lvlJc w:val="left"/>
      <w:pPr>
        <w:ind w:left="936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5" w15:restartNumberingAfterBreak="0">
    <w:nsid w:val="40FD61A3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343C36"/>
    <w:multiLevelType w:val="multilevel"/>
    <w:tmpl w:val="86EA4730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41C56690"/>
    <w:multiLevelType w:val="hybridMultilevel"/>
    <w:tmpl w:val="C12AD974"/>
    <w:lvl w:ilvl="0" w:tplc="DD383340">
      <w:start w:val="7"/>
      <w:numFmt w:val="decimal"/>
      <w:lvlText w:val="%1."/>
      <w:lvlJc w:val="left"/>
      <w:pPr>
        <w:ind w:left="720" w:hanging="360"/>
      </w:pPr>
    </w:lvl>
    <w:lvl w:ilvl="1" w:tplc="8472B1BE">
      <w:start w:val="1"/>
      <w:numFmt w:val="lowerLetter"/>
      <w:lvlText w:val="%2."/>
      <w:lvlJc w:val="left"/>
      <w:pPr>
        <w:ind w:left="1440" w:hanging="360"/>
      </w:pPr>
    </w:lvl>
    <w:lvl w:ilvl="2" w:tplc="6116F3F4">
      <w:start w:val="1"/>
      <w:numFmt w:val="lowerRoman"/>
      <w:lvlText w:val="%3."/>
      <w:lvlJc w:val="right"/>
      <w:pPr>
        <w:ind w:left="2160" w:hanging="180"/>
      </w:pPr>
    </w:lvl>
    <w:lvl w:ilvl="3" w:tplc="8B441248">
      <w:start w:val="1"/>
      <w:numFmt w:val="decimal"/>
      <w:lvlText w:val="%4."/>
      <w:lvlJc w:val="left"/>
      <w:pPr>
        <w:ind w:left="2880" w:hanging="360"/>
      </w:pPr>
    </w:lvl>
    <w:lvl w:ilvl="4" w:tplc="DA7C5A7E">
      <w:start w:val="1"/>
      <w:numFmt w:val="lowerLetter"/>
      <w:lvlText w:val="%5."/>
      <w:lvlJc w:val="left"/>
      <w:pPr>
        <w:ind w:left="3600" w:hanging="360"/>
      </w:pPr>
    </w:lvl>
    <w:lvl w:ilvl="5" w:tplc="E7F4FE06">
      <w:start w:val="1"/>
      <w:numFmt w:val="lowerRoman"/>
      <w:lvlText w:val="%6."/>
      <w:lvlJc w:val="right"/>
      <w:pPr>
        <w:ind w:left="4320" w:hanging="180"/>
      </w:pPr>
    </w:lvl>
    <w:lvl w:ilvl="6" w:tplc="DA5231F2">
      <w:start w:val="1"/>
      <w:numFmt w:val="decimal"/>
      <w:lvlText w:val="%7."/>
      <w:lvlJc w:val="left"/>
      <w:pPr>
        <w:ind w:left="5040" w:hanging="360"/>
      </w:pPr>
    </w:lvl>
    <w:lvl w:ilvl="7" w:tplc="5F2233C0">
      <w:start w:val="1"/>
      <w:numFmt w:val="lowerLetter"/>
      <w:lvlText w:val="%8."/>
      <w:lvlJc w:val="left"/>
      <w:pPr>
        <w:ind w:left="5760" w:hanging="360"/>
      </w:pPr>
    </w:lvl>
    <w:lvl w:ilvl="8" w:tplc="BCB278AE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006558"/>
    <w:multiLevelType w:val="hybridMultilevel"/>
    <w:tmpl w:val="7682F01E"/>
    <w:lvl w:ilvl="0" w:tplc="88C225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B">
      <w:start w:val="1"/>
      <w:numFmt w:val="lowerRoman"/>
      <w:lvlText w:val="%4."/>
      <w:lvlJc w:val="righ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836652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922F51"/>
    <w:multiLevelType w:val="hybridMultilevel"/>
    <w:tmpl w:val="DBC822B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D45103F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7135A6"/>
    <w:multiLevelType w:val="hybridMultilevel"/>
    <w:tmpl w:val="D124EB0E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7">
      <w:start w:val="1"/>
      <w:numFmt w:val="lowerLetter"/>
      <w:lvlText w:val="%2)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9">
      <w:start w:val="1"/>
      <w:numFmt w:val="lowerLetter"/>
      <w:lvlText w:val="%5.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33" w15:restartNumberingAfterBreak="0">
    <w:nsid w:val="536E6A7D"/>
    <w:multiLevelType w:val="hybridMultilevel"/>
    <w:tmpl w:val="7B2602B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2B3A0D"/>
    <w:multiLevelType w:val="multilevel"/>
    <w:tmpl w:val="E0E0B048"/>
    <w:lvl w:ilvl="0">
      <w:start w:val="1"/>
      <w:numFmt w:val="upperRoman"/>
      <w:pStyle w:val="Nagwek1"/>
      <w:lvlText w:val="%1."/>
      <w:lvlJc w:val="right"/>
      <w:pPr>
        <w:ind w:left="720" w:hanging="360"/>
      </w:pPr>
      <w:rPr>
        <w:rFonts w:asciiTheme="minorHAnsi" w:hAnsiTheme="minorHAnsi" w:cstheme="minorHAnsi" w:hint="default"/>
        <w:b/>
        <w:color w:val="C00000"/>
        <w:sz w:val="24"/>
        <w:szCs w:val="24"/>
      </w:rPr>
    </w:lvl>
    <w:lvl w:ilvl="1">
      <w:start w:val="1"/>
      <w:numFmt w:val="decimal"/>
      <w:pStyle w:val="Nagwek2"/>
      <w:isLgl/>
      <w:lvlText w:val="%1.%2."/>
      <w:lvlJc w:val="left"/>
      <w:pPr>
        <w:ind w:left="1004" w:hanging="720"/>
      </w:pPr>
      <w:rPr>
        <w:rFonts w:asciiTheme="minorHAnsi" w:hAnsiTheme="minorHAnsi" w:hint="default"/>
        <w:b/>
        <w:color w:val="C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4993B0D"/>
    <w:multiLevelType w:val="hybridMultilevel"/>
    <w:tmpl w:val="58AC3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F7F60"/>
    <w:multiLevelType w:val="hybridMultilevel"/>
    <w:tmpl w:val="51FCBA3E"/>
    <w:lvl w:ilvl="0" w:tplc="81D68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735331"/>
    <w:multiLevelType w:val="hybridMultilevel"/>
    <w:tmpl w:val="0A942026"/>
    <w:lvl w:ilvl="0" w:tplc="C6263CA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E36A99"/>
    <w:multiLevelType w:val="multilevel"/>
    <w:tmpl w:val="8CCCDFB6"/>
    <w:lvl w:ilvl="0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b/>
        <w:color w:val="C0000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asciiTheme="minorHAnsi" w:hAnsiTheme="minorHAnsi" w:hint="default"/>
        <w:b/>
        <w:color w:val="C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4753832"/>
    <w:multiLevelType w:val="hybridMultilevel"/>
    <w:tmpl w:val="DC508B12"/>
    <w:lvl w:ilvl="0" w:tplc="50345F6A">
      <w:start w:val="3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671675A7"/>
    <w:multiLevelType w:val="hybridMultilevel"/>
    <w:tmpl w:val="C86ED5EE"/>
    <w:lvl w:ilvl="0" w:tplc="712E6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1C22A8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E766F9"/>
    <w:multiLevelType w:val="hybridMultilevel"/>
    <w:tmpl w:val="4CF013E6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822A05"/>
    <w:multiLevelType w:val="hybridMultilevel"/>
    <w:tmpl w:val="7B2602B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414316"/>
    <w:multiLevelType w:val="hybridMultilevel"/>
    <w:tmpl w:val="02A4BA2E"/>
    <w:lvl w:ilvl="0" w:tplc="2DE8734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E316C1"/>
    <w:multiLevelType w:val="hybridMultilevel"/>
    <w:tmpl w:val="191C8708"/>
    <w:lvl w:ilvl="0" w:tplc="BF52523C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5562AD"/>
    <w:multiLevelType w:val="hybridMultilevel"/>
    <w:tmpl w:val="9CBC582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B0F544B"/>
    <w:multiLevelType w:val="hybridMultilevel"/>
    <w:tmpl w:val="A2261946"/>
    <w:lvl w:ilvl="0" w:tplc="5DC6D4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iCs w:val="0"/>
      </w:rPr>
    </w:lvl>
    <w:lvl w:ilvl="1" w:tplc="D6CE282C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EE1FAF"/>
    <w:multiLevelType w:val="hybridMultilevel"/>
    <w:tmpl w:val="29F4C25E"/>
    <w:lvl w:ilvl="0" w:tplc="1AAA3D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E0BAF3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06814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E5032E"/>
    <w:multiLevelType w:val="hybridMultilevel"/>
    <w:tmpl w:val="6C6E43DC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17"/>
  </w:num>
  <w:num w:numId="2">
    <w:abstractNumId w:val="26"/>
  </w:num>
  <w:num w:numId="3">
    <w:abstractNumId w:val="37"/>
  </w:num>
  <w:num w:numId="4">
    <w:abstractNumId w:val="9"/>
  </w:num>
  <w:num w:numId="5">
    <w:abstractNumId w:val="18"/>
  </w:num>
  <w:num w:numId="6">
    <w:abstractNumId w:val="20"/>
  </w:num>
  <w:num w:numId="7">
    <w:abstractNumId w:val="24"/>
  </w:num>
  <w:num w:numId="8">
    <w:abstractNumId w:val="43"/>
  </w:num>
  <w:num w:numId="9">
    <w:abstractNumId w:val="0"/>
  </w:num>
  <w:num w:numId="10">
    <w:abstractNumId w:val="41"/>
  </w:num>
  <w:num w:numId="11">
    <w:abstractNumId w:val="13"/>
  </w:num>
  <w:num w:numId="12">
    <w:abstractNumId w:val="38"/>
  </w:num>
  <w:num w:numId="13">
    <w:abstractNumId w:val="46"/>
  </w:num>
  <w:num w:numId="14">
    <w:abstractNumId w:val="6"/>
  </w:num>
  <w:num w:numId="15">
    <w:abstractNumId w:val="12"/>
  </w:num>
  <w:num w:numId="16">
    <w:abstractNumId w:val="36"/>
  </w:num>
  <w:num w:numId="17">
    <w:abstractNumId w:val="47"/>
  </w:num>
  <w:num w:numId="18">
    <w:abstractNumId w:val="16"/>
  </w:num>
  <w:num w:numId="19">
    <w:abstractNumId w:val="35"/>
  </w:num>
  <w:num w:numId="20">
    <w:abstractNumId w:val="10"/>
  </w:num>
  <w:num w:numId="21">
    <w:abstractNumId w:val="8"/>
  </w:num>
  <w:num w:numId="22">
    <w:abstractNumId w:val="44"/>
  </w:num>
  <w:num w:numId="23">
    <w:abstractNumId w:val="31"/>
  </w:num>
  <w:num w:numId="24">
    <w:abstractNumId w:val="14"/>
  </w:num>
  <w:num w:numId="25">
    <w:abstractNumId w:val="32"/>
  </w:num>
  <w:num w:numId="26">
    <w:abstractNumId w:val="39"/>
  </w:num>
  <w:num w:numId="27">
    <w:abstractNumId w:val="21"/>
  </w:num>
  <w:num w:numId="28">
    <w:abstractNumId w:val="1"/>
  </w:num>
  <w:num w:numId="29">
    <w:abstractNumId w:val="25"/>
  </w:num>
  <w:num w:numId="30">
    <w:abstractNumId w:val="4"/>
  </w:num>
  <w:num w:numId="31">
    <w:abstractNumId w:val="45"/>
  </w:num>
  <w:num w:numId="32">
    <w:abstractNumId w:val="28"/>
  </w:num>
  <w:num w:numId="33">
    <w:abstractNumId w:val="2"/>
  </w:num>
  <w:num w:numId="34">
    <w:abstractNumId w:val="22"/>
  </w:num>
  <w:num w:numId="35">
    <w:abstractNumId w:val="29"/>
  </w:num>
  <w:num w:numId="36">
    <w:abstractNumId w:val="5"/>
  </w:num>
  <w:num w:numId="37">
    <w:abstractNumId w:val="30"/>
  </w:num>
  <w:num w:numId="38">
    <w:abstractNumId w:val="48"/>
  </w:num>
  <w:num w:numId="39">
    <w:abstractNumId w:val="23"/>
  </w:num>
  <w:num w:numId="40">
    <w:abstractNumId w:val="15"/>
  </w:num>
  <w:num w:numId="41">
    <w:abstractNumId w:val="27"/>
  </w:num>
  <w:num w:numId="42">
    <w:abstractNumId w:val="40"/>
  </w:num>
  <w:num w:numId="43">
    <w:abstractNumId w:val="7"/>
  </w:num>
  <w:num w:numId="44">
    <w:abstractNumId w:val="3"/>
  </w:num>
  <w:num w:numId="45">
    <w:abstractNumId w:val="11"/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9"/>
  </w:num>
  <w:num w:numId="48">
    <w:abstractNumId w:val="42"/>
  </w:num>
  <w:num w:numId="49">
    <w:abstractNumId w:val="33"/>
  </w:num>
  <w:num w:numId="50">
    <w:abstractNumId w:val="3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D9E"/>
    <w:rsid w:val="00000198"/>
    <w:rsid w:val="00000DF9"/>
    <w:rsid w:val="00001449"/>
    <w:rsid w:val="000028F0"/>
    <w:rsid w:val="00005196"/>
    <w:rsid w:val="00005970"/>
    <w:rsid w:val="00005F4C"/>
    <w:rsid w:val="0000658C"/>
    <w:rsid w:val="000065CB"/>
    <w:rsid w:val="0000670F"/>
    <w:rsid w:val="00007B98"/>
    <w:rsid w:val="000102F4"/>
    <w:rsid w:val="000108E8"/>
    <w:rsid w:val="00011F84"/>
    <w:rsid w:val="00012490"/>
    <w:rsid w:val="00012579"/>
    <w:rsid w:val="00012A09"/>
    <w:rsid w:val="0001310E"/>
    <w:rsid w:val="000135C4"/>
    <w:rsid w:val="00013E22"/>
    <w:rsid w:val="00014390"/>
    <w:rsid w:val="00014616"/>
    <w:rsid w:val="000168ED"/>
    <w:rsid w:val="00016F4F"/>
    <w:rsid w:val="00017929"/>
    <w:rsid w:val="00017FB4"/>
    <w:rsid w:val="0002083F"/>
    <w:rsid w:val="00020C1E"/>
    <w:rsid w:val="00020F14"/>
    <w:rsid w:val="000212E6"/>
    <w:rsid w:val="000215CA"/>
    <w:rsid w:val="00021DA9"/>
    <w:rsid w:val="00022259"/>
    <w:rsid w:val="0002227A"/>
    <w:rsid w:val="00022552"/>
    <w:rsid w:val="000225A4"/>
    <w:rsid w:val="000226F5"/>
    <w:rsid w:val="00022B20"/>
    <w:rsid w:val="00023BAC"/>
    <w:rsid w:val="00024767"/>
    <w:rsid w:val="00024F73"/>
    <w:rsid w:val="00025081"/>
    <w:rsid w:val="0002531D"/>
    <w:rsid w:val="00025A2E"/>
    <w:rsid w:val="00025ED2"/>
    <w:rsid w:val="0002653D"/>
    <w:rsid w:val="000267C6"/>
    <w:rsid w:val="00026C29"/>
    <w:rsid w:val="0002707A"/>
    <w:rsid w:val="00027A71"/>
    <w:rsid w:val="00027AAD"/>
    <w:rsid w:val="00030582"/>
    <w:rsid w:val="000310F5"/>
    <w:rsid w:val="00031173"/>
    <w:rsid w:val="00031D48"/>
    <w:rsid w:val="00031F27"/>
    <w:rsid w:val="00031FED"/>
    <w:rsid w:val="00032D06"/>
    <w:rsid w:val="00033928"/>
    <w:rsid w:val="00034106"/>
    <w:rsid w:val="00034791"/>
    <w:rsid w:val="00034E99"/>
    <w:rsid w:val="00035152"/>
    <w:rsid w:val="0003684D"/>
    <w:rsid w:val="00037037"/>
    <w:rsid w:val="00037723"/>
    <w:rsid w:val="00037730"/>
    <w:rsid w:val="000403D6"/>
    <w:rsid w:val="00040DDE"/>
    <w:rsid w:val="0004102E"/>
    <w:rsid w:val="0004166F"/>
    <w:rsid w:val="0004269C"/>
    <w:rsid w:val="00042A14"/>
    <w:rsid w:val="00044140"/>
    <w:rsid w:val="00044370"/>
    <w:rsid w:val="0004483A"/>
    <w:rsid w:val="00045255"/>
    <w:rsid w:val="00045621"/>
    <w:rsid w:val="00045848"/>
    <w:rsid w:val="00045B2F"/>
    <w:rsid w:val="000461A1"/>
    <w:rsid w:val="000463F1"/>
    <w:rsid w:val="000465B7"/>
    <w:rsid w:val="00046BC9"/>
    <w:rsid w:val="0005055A"/>
    <w:rsid w:val="000508C0"/>
    <w:rsid w:val="00051069"/>
    <w:rsid w:val="000515D4"/>
    <w:rsid w:val="0005180C"/>
    <w:rsid w:val="00051E84"/>
    <w:rsid w:val="000524A3"/>
    <w:rsid w:val="000526A5"/>
    <w:rsid w:val="000526AE"/>
    <w:rsid w:val="0005271B"/>
    <w:rsid w:val="00052B44"/>
    <w:rsid w:val="00052C27"/>
    <w:rsid w:val="0005369C"/>
    <w:rsid w:val="00053A70"/>
    <w:rsid w:val="00054427"/>
    <w:rsid w:val="0005553E"/>
    <w:rsid w:val="00056485"/>
    <w:rsid w:val="000566C1"/>
    <w:rsid w:val="00057757"/>
    <w:rsid w:val="00057FEE"/>
    <w:rsid w:val="00060297"/>
    <w:rsid w:val="000606C0"/>
    <w:rsid w:val="000607C6"/>
    <w:rsid w:val="000608B6"/>
    <w:rsid w:val="000619B7"/>
    <w:rsid w:val="00061C21"/>
    <w:rsid w:val="0006227E"/>
    <w:rsid w:val="000627A0"/>
    <w:rsid w:val="00062B9D"/>
    <w:rsid w:val="00062D24"/>
    <w:rsid w:val="00063290"/>
    <w:rsid w:val="000635EC"/>
    <w:rsid w:val="0006588E"/>
    <w:rsid w:val="000659DC"/>
    <w:rsid w:val="00066E60"/>
    <w:rsid w:val="000672C2"/>
    <w:rsid w:val="000677C2"/>
    <w:rsid w:val="00070575"/>
    <w:rsid w:val="00070725"/>
    <w:rsid w:val="000717A7"/>
    <w:rsid w:val="0007265D"/>
    <w:rsid w:val="0007283D"/>
    <w:rsid w:val="000736B9"/>
    <w:rsid w:val="00073745"/>
    <w:rsid w:val="00073BFE"/>
    <w:rsid w:val="00074306"/>
    <w:rsid w:val="0007623E"/>
    <w:rsid w:val="00076999"/>
    <w:rsid w:val="00077729"/>
    <w:rsid w:val="0007777F"/>
    <w:rsid w:val="00080763"/>
    <w:rsid w:val="00081643"/>
    <w:rsid w:val="00081E24"/>
    <w:rsid w:val="00083030"/>
    <w:rsid w:val="000830A2"/>
    <w:rsid w:val="000830CF"/>
    <w:rsid w:val="000835AF"/>
    <w:rsid w:val="0008442B"/>
    <w:rsid w:val="00085852"/>
    <w:rsid w:val="00085CF5"/>
    <w:rsid w:val="0008641D"/>
    <w:rsid w:val="00086DC0"/>
    <w:rsid w:val="00086E67"/>
    <w:rsid w:val="00087F8C"/>
    <w:rsid w:val="000901D6"/>
    <w:rsid w:val="00090444"/>
    <w:rsid w:val="0009055A"/>
    <w:rsid w:val="00090953"/>
    <w:rsid w:val="00090ABF"/>
    <w:rsid w:val="000912EA"/>
    <w:rsid w:val="0009138A"/>
    <w:rsid w:val="000918F7"/>
    <w:rsid w:val="00091A19"/>
    <w:rsid w:val="000930F4"/>
    <w:rsid w:val="00093DFC"/>
    <w:rsid w:val="0009424E"/>
    <w:rsid w:val="0009468B"/>
    <w:rsid w:val="00094AC1"/>
    <w:rsid w:val="00094FB0"/>
    <w:rsid w:val="00095E7E"/>
    <w:rsid w:val="000968D8"/>
    <w:rsid w:val="00096C00"/>
    <w:rsid w:val="0009730B"/>
    <w:rsid w:val="00097772"/>
    <w:rsid w:val="000A0171"/>
    <w:rsid w:val="000A0A34"/>
    <w:rsid w:val="000A144A"/>
    <w:rsid w:val="000A1A80"/>
    <w:rsid w:val="000A1D82"/>
    <w:rsid w:val="000A3A2D"/>
    <w:rsid w:val="000A4325"/>
    <w:rsid w:val="000A48D3"/>
    <w:rsid w:val="000A4AF4"/>
    <w:rsid w:val="000A4CA4"/>
    <w:rsid w:val="000A4EA5"/>
    <w:rsid w:val="000A513C"/>
    <w:rsid w:val="000A5909"/>
    <w:rsid w:val="000A60FA"/>
    <w:rsid w:val="000A610D"/>
    <w:rsid w:val="000A74FF"/>
    <w:rsid w:val="000B0042"/>
    <w:rsid w:val="000B041F"/>
    <w:rsid w:val="000B0816"/>
    <w:rsid w:val="000B15CB"/>
    <w:rsid w:val="000B1AE7"/>
    <w:rsid w:val="000B2875"/>
    <w:rsid w:val="000B3D16"/>
    <w:rsid w:val="000B4147"/>
    <w:rsid w:val="000B4C94"/>
    <w:rsid w:val="000B50C3"/>
    <w:rsid w:val="000B58EB"/>
    <w:rsid w:val="000B5C9F"/>
    <w:rsid w:val="000B6542"/>
    <w:rsid w:val="000B7C58"/>
    <w:rsid w:val="000B7CF0"/>
    <w:rsid w:val="000C0428"/>
    <w:rsid w:val="000C074D"/>
    <w:rsid w:val="000C0921"/>
    <w:rsid w:val="000C0BC9"/>
    <w:rsid w:val="000C0CB6"/>
    <w:rsid w:val="000C22D3"/>
    <w:rsid w:val="000C3571"/>
    <w:rsid w:val="000C40FF"/>
    <w:rsid w:val="000C4A37"/>
    <w:rsid w:val="000C4EEA"/>
    <w:rsid w:val="000C55AF"/>
    <w:rsid w:val="000D0622"/>
    <w:rsid w:val="000D08C3"/>
    <w:rsid w:val="000D241A"/>
    <w:rsid w:val="000D2820"/>
    <w:rsid w:val="000D28A1"/>
    <w:rsid w:val="000D2A59"/>
    <w:rsid w:val="000D3133"/>
    <w:rsid w:val="000D37EA"/>
    <w:rsid w:val="000D4822"/>
    <w:rsid w:val="000D5090"/>
    <w:rsid w:val="000D7B57"/>
    <w:rsid w:val="000D7C5C"/>
    <w:rsid w:val="000D7EC8"/>
    <w:rsid w:val="000D7EF2"/>
    <w:rsid w:val="000E1AFA"/>
    <w:rsid w:val="000E230A"/>
    <w:rsid w:val="000E29D1"/>
    <w:rsid w:val="000E2DC7"/>
    <w:rsid w:val="000E2F03"/>
    <w:rsid w:val="000E2FEE"/>
    <w:rsid w:val="000E3193"/>
    <w:rsid w:val="000E3AA1"/>
    <w:rsid w:val="000E3DB1"/>
    <w:rsid w:val="000E3E21"/>
    <w:rsid w:val="000E40C1"/>
    <w:rsid w:val="000E4DEA"/>
    <w:rsid w:val="000E4F29"/>
    <w:rsid w:val="000E5B56"/>
    <w:rsid w:val="000E6E3A"/>
    <w:rsid w:val="000E6EC0"/>
    <w:rsid w:val="000E7029"/>
    <w:rsid w:val="000E763A"/>
    <w:rsid w:val="000E774A"/>
    <w:rsid w:val="000F048C"/>
    <w:rsid w:val="000F04E0"/>
    <w:rsid w:val="000F083B"/>
    <w:rsid w:val="000F0AA7"/>
    <w:rsid w:val="000F2D54"/>
    <w:rsid w:val="000F2D70"/>
    <w:rsid w:val="000F2FDB"/>
    <w:rsid w:val="000F3412"/>
    <w:rsid w:val="000F3425"/>
    <w:rsid w:val="000F359C"/>
    <w:rsid w:val="000F381E"/>
    <w:rsid w:val="000F51B0"/>
    <w:rsid w:val="000F6CEC"/>
    <w:rsid w:val="000F70AD"/>
    <w:rsid w:val="000F70C9"/>
    <w:rsid w:val="000F743B"/>
    <w:rsid w:val="000F760A"/>
    <w:rsid w:val="000F7DC2"/>
    <w:rsid w:val="001001A2"/>
    <w:rsid w:val="0010071C"/>
    <w:rsid w:val="00100C37"/>
    <w:rsid w:val="00102200"/>
    <w:rsid w:val="00102C71"/>
    <w:rsid w:val="001036B7"/>
    <w:rsid w:val="00103987"/>
    <w:rsid w:val="00103A4A"/>
    <w:rsid w:val="00103D4D"/>
    <w:rsid w:val="00104286"/>
    <w:rsid w:val="001046E7"/>
    <w:rsid w:val="00105316"/>
    <w:rsid w:val="001066B4"/>
    <w:rsid w:val="00106A0E"/>
    <w:rsid w:val="00106A33"/>
    <w:rsid w:val="00106EDB"/>
    <w:rsid w:val="00107FA5"/>
    <w:rsid w:val="001105CE"/>
    <w:rsid w:val="00110CE8"/>
    <w:rsid w:val="0011133C"/>
    <w:rsid w:val="001127E5"/>
    <w:rsid w:val="00112B9B"/>
    <w:rsid w:val="001130B3"/>
    <w:rsid w:val="0011356E"/>
    <w:rsid w:val="00113AB7"/>
    <w:rsid w:val="00114773"/>
    <w:rsid w:val="00114B94"/>
    <w:rsid w:val="0011699F"/>
    <w:rsid w:val="00116D3F"/>
    <w:rsid w:val="00116FFF"/>
    <w:rsid w:val="001170F8"/>
    <w:rsid w:val="00117969"/>
    <w:rsid w:val="001207B3"/>
    <w:rsid w:val="001208F9"/>
    <w:rsid w:val="00120ABE"/>
    <w:rsid w:val="00121AFC"/>
    <w:rsid w:val="00121E8F"/>
    <w:rsid w:val="001226C6"/>
    <w:rsid w:val="001231DC"/>
    <w:rsid w:val="001233A3"/>
    <w:rsid w:val="00124BA3"/>
    <w:rsid w:val="00125A04"/>
    <w:rsid w:val="00125C28"/>
    <w:rsid w:val="00125F3D"/>
    <w:rsid w:val="001260F3"/>
    <w:rsid w:val="00127071"/>
    <w:rsid w:val="0012738A"/>
    <w:rsid w:val="001273AF"/>
    <w:rsid w:val="001273D7"/>
    <w:rsid w:val="001275C9"/>
    <w:rsid w:val="00127AA9"/>
    <w:rsid w:val="00127B43"/>
    <w:rsid w:val="00127EC8"/>
    <w:rsid w:val="00130144"/>
    <w:rsid w:val="00130448"/>
    <w:rsid w:val="00130FF0"/>
    <w:rsid w:val="001315AB"/>
    <w:rsid w:val="001318DA"/>
    <w:rsid w:val="00131DAA"/>
    <w:rsid w:val="00132C1F"/>
    <w:rsid w:val="0013332C"/>
    <w:rsid w:val="001334BF"/>
    <w:rsid w:val="001340AC"/>
    <w:rsid w:val="0013434E"/>
    <w:rsid w:val="00134BA8"/>
    <w:rsid w:val="00134C15"/>
    <w:rsid w:val="001356A9"/>
    <w:rsid w:val="001358A9"/>
    <w:rsid w:val="00135DCB"/>
    <w:rsid w:val="001360E0"/>
    <w:rsid w:val="00136A80"/>
    <w:rsid w:val="00137809"/>
    <w:rsid w:val="00137EA1"/>
    <w:rsid w:val="001409D0"/>
    <w:rsid w:val="0014190F"/>
    <w:rsid w:val="00141A81"/>
    <w:rsid w:val="00141D58"/>
    <w:rsid w:val="001420B9"/>
    <w:rsid w:val="00142483"/>
    <w:rsid w:val="0014347A"/>
    <w:rsid w:val="00143662"/>
    <w:rsid w:val="00143684"/>
    <w:rsid w:val="001437D3"/>
    <w:rsid w:val="00143B9C"/>
    <w:rsid w:val="00143D89"/>
    <w:rsid w:val="00144D51"/>
    <w:rsid w:val="00144FDF"/>
    <w:rsid w:val="001451E7"/>
    <w:rsid w:val="001459AE"/>
    <w:rsid w:val="00145A02"/>
    <w:rsid w:val="00145AB8"/>
    <w:rsid w:val="00145ED9"/>
    <w:rsid w:val="001468DC"/>
    <w:rsid w:val="00146B4A"/>
    <w:rsid w:val="001500CE"/>
    <w:rsid w:val="001502F8"/>
    <w:rsid w:val="00150948"/>
    <w:rsid w:val="00151D87"/>
    <w:rsid w:val="00151FCD"/>
    <w:rsid w:val="00153DF5"/>
    <w:rsid w:val="00154EB2"/>
    <w:rsid w:val="0015563F"/>
    <w:rsid w:val="001559C6"/>
    <w:rsid w:val="00155A24"/>
    <w:rsid w:val="00155F17"/>
    <w:rsid w:val="00160C28"/>
    <w:rsid w:val="00161292"/>
    <w:rsid w:val="00163340"/>
    <w:rsid w:val="001640DF"/>
    <w:rsid w:val="00164FE6"/>
    <w:rsid w:val="00165F42"/>
    <w:rsid w:val="00166E39"/>
    <w:rsid w:val="00166F4B"/>
    <w:rsid w:val="001676C6"/>
    <w:rsid w:val="00170516"/>
    <w:rsid w:val="00170B3E"/>
    <w:rsid w:val="00170F84"/>
    <w:rsid w:val="0017272E"/>
    <w:rsid w:val="00172756"/>
    <w:rsid w:val="00172E81"/>
    <w:rsid w:val="00172F9A"/>
    <w:rsid w:val="00173232"/>
    <w:rsid w:val="001735B6"/>
    <w:rsid w:val="00173A65"/>
    <w:rsid w:val="00174115"/>
    <w:rsid w:val="00174128"/>
    <w:rsid w:val="00174531"/>
    <w:rsid w:val="00174745"/>
    <w:rsid w:val="001747A4"/>
    <w:rsid w:val="00174D13"/>
    <w:rsid w:val="00174E41"/>
    <w:rsid w:val="001751D8"/>
    <w:rsid w:val="00175BC2"/>
    <w:rsid w:val="00176744"/>
    <w:rsid w:val="00176AC0"/>
    <w:rsid w:val="00176AFC"/>
    <w:rsid w:val="00176CE5"/>
    <w:rsid w:val="001772C4"/>
    <w:rsid w:val="00177613"/>
    <w:rsid w:val="0017795F"/>
    <w:rsid w:val="0017799F"/>
    <w:rsid w:val="00177AA2"/>
    <w:rsid w:val="00177D80"/>
    <w:rsid w:val="00180062"/>
    <w:rsid w:val="001801A7"/>
    <w:rsid w:val="0018021C"/>
    <w:rsid w:val="00180E59"/>
    <w:rsid w:val="001810D4"/>
    <w:rsid w:val="00181247"/>
    <w:rsid w:val="00181860"/>
    <w:rsid w:val="00181D89"/>
    <w:rsid w:val="001826E0"/>
    <w:rsid w:val="00182768"/>
    <w:rsid w:val="00182CFD"/>
    <w:rsid w:val="00182F8B"/>
    <w:rsid w:val="0018379B"/>
    <w:rsid w:val="00183960"/>
    <w:rsid w:val="00183AE9"/>
    <w:rsid w:val="00183D79"/>
    <w:rsid w:val="00183F4A"/>
    <w:rsid w:val="001850FC"/>
    <w:rsid w:val="00185201"/>
    <w:rsid w:val="0018553F"/>
    <w:rsid w:val="001855AE"/>
    <w:rsid w:val="00186801"/>
    <w:rsid w:val="00186CEA"/>
    <w:rsid w:val="00186E0B"/>
    <w:rsid w:val="00186E9B"/>
    <w:rsid w:val="00187306"/>
    <w:rsid w:val="001874B0"/>
    <w:rsid w:val="001876D8"/>
    <w:rsid w:val="00187B78"/>
    <w:rsid w:val="00187CC3"/>
    <w:rsid w:val="00190044"/>
    <w:rsid w:val="00190AD7"/>
    <w:rsid w:val="00191BF0"/>
    <w:rsid w:val="00191E79"/>
    <w:rsid w:val="00191EC5"/>
    <w:rsid w:val="00191F21"/>
    <w:rsid w:val="0019216B"/>
    <w:rsid w:val="001921AC"/>
    <w:rsid w:val="001925EC"/>
    <w:rsid w:val="00192DC9"/>
    <w:rsid w:val="00193C72"/>
    <w:rsid w:val="001940EB"/>
    <w:rsid w:val="00194925"/>
    <w:rsid w:val="00194E5D"/>
    <w:rsid w:val="00196DB4"/>
    <w:rsid w:val="001976D4"/>
    <w:rsid w:val="001A0617"/>
    <w:rsid w:val="001A0C5C"/>
    <w:rsid w:val="001A1410"/>
    <w:rsid w:val="001A1939"/>
    <w:rsid w:val="001A2110"/>
    <w:rsid w:val="001A233F"/>
    <w:rsid w:val="001A3A8F"/>
    <w:rsid w:val="001A4603"/>
    <w:rsid w:val="001A5E59"/>
    <w:rsid w:val="001A608E"/>
    <w:rsid w:val="001A6E2E"/>
    <w:rsid w:val="001B0632"/>
    <w:rsid w:val="001B0CEA"/>
    <w:rsid w:val="001B1296"/>
    <w:rsid w:val="001B14FF"/>
    <w:rsid w:val="001B1823"/>
    <w:rsid w:val="001B1B1B"/>
    <w:rsid w:val="001B1B21"/>
    <w:rsid w:val="001B1E3E"/>
    <w:rsid w:val="001B1E66"/>
    <w:rsid w:val="001B2019"/>
    <w:rsid w:val="001B2185"/>
    <w:rsid w:val="001B2D7B"/>
    <w:rsid w:val="001B306D"/>
    <w:rsid w:val="001B3BD3"/>
    <w:rsid w:val="001B4ED9"/>
    <w:rsid w:val="001B4F92"/>
    <w:rsid w:val="001B56CF"/>
    <w:rsid w:val="001B58D4"/>
    <w:rsid w:val="001B615C"/>
    <w:rsid w:val="001B6C45"/>
    <w:rsid w:val="001B6EB7"/>
    <w:rsid w:val="001B72DC"/>
    <w:rsid w:val="001B7F13"/>
    <w:rsid w:val="001C1E73"/>
    <w:rsid w:val="001C226E"/>
    <w:rsid w:val="001C2577"/>
    <w:rsid w:val="001C29E1"/>
    <w:rsid w:val="001C3029"/>
    <w:rsid w:val="001C35BA"/>
    <w:rsid w:val="001C4877"/>
    <w:rsid w:val="001C4E3C"/>
    <w:rsid w:val="001C5625"/>
    <w:rsid w:val="001C59B4"/>
    <w:rsid w:val="001C5C67"/>
    <w:rsid w:val="001C61A9"/>
    <w:rsid w:val="001C63A5"/>
    <w:rsid w:val="001C6DD9"/>
    <w:rsid w:val="001C71B3"/>
    <w:rsid w:val="001C7A6D"/>
    <w:rsid w:val="001C7AFB"/>
    <w:rsid w:val="001C7D81"/>
    <w:rsid w:val="001D1443"/>
    <w:rsid w:val="001D16DE"/>
    <w:rsid w:val="001D190D"/>
    <w:rsid w:val="001D1933"/>
    <w:rsid w:val="001D1DF3"/>
    <w:rsid w:val="001D1FB2"/>
    <w:rsid w:val="001D2446"/>
    <w:rsid w:val="001D2710"/>
    <w:rsid w:val="001D2C89"/>
    <w:rsid w:val="001D3DCF"/>
    <w:rsid w:val="001D3E0E"/>
    <w:rsid w:val="001D427F"/>
    <w:rsid w:val="001D43B2"/>
    <w:rsid w:val="001D6B4D"/>
    <w:rsid w:val="001E05E8"/>
    <w:rsid w:val="001E0B0E"/>
    <w:rsid w:val="001E1220"/>
    <w:rsid w:val="001E1518"/>
    <w:rsid w:val="001E1583"/>
    <w:rsid w:val="001E16C5"/>
    <w:rsid w:val="001E1E6B"/>
    <w:rsid w:val="001E2EFD"/>
    <w:rsid w:val="001E363F"/>
    <w:rsid w:val="001E3F31"/>
    <w:rsid w:val="001E4D23"/>
    <w:rsid w:val="001E56EA"/>
    <w:rsid w:val="001E5852"/>
    <w:rsid w:val="001E5A27"/>
    <w:rsid w:val="001E61ED"/>
    <w:rsid w:val="001E670E"/>
    <w:rsid w:val="001E7E41"/>
    <w:rsid w:val="001E7FFD"/>
    <w:rsid w:val="001F018E"/>
    <w:rsid w:val="001F0B3A"/>
    <w:rsid w:val="001F0CB3"/>
    <w:rsid w:val="001F0D7C"/>
    <w:rsid w:val="001F18E7"/>
    <w:rsid w:val="001F19C8"/>
    <w:rsid w:val="001F218B"/>
    <w:rsid w:val="001F21B9"/>
    <w:rsid w:val="001F2335"/>
    <w:rsid w:val="001F2561"/>
    <w:rsid w:val="001F26C5"/>
    <w:rsid w:val="001F2843"/>
    <w:rsid w:val="001F3EDB"/>
    <w:rsid w:val="001F4002"/>
    <w:rsid w:val="001F46CC"/>
    <w:rsid w:val="001F4865"/>
    <w:rsid w:val="001F5776"/>
    <w:rsid w:val="001F60B5"/>
    <w:rsid w:val="001F6646"/>
    <w:rsid w:val="001F6E22"/>
    <w:rsid w:val="001F6F2A"/>
    <w:rsid w:val="001F7796"/>
    <w:rsid w:val="001F79F6"/>
    <w:rsid w:val="001F7F65"/>
    <w:rsid w:val="00201312"/>
    <w:rsid w:val="00201B19"/>
    <w:rsid w:val="00201F17"/>
    <w:rsid w:val="00202606"/>
    <w:rsid w:val="00202858"/>
    <w:rsid w:val="00202D24"/>
    <w:rsid w:val="00203183"/>
    <w:rsid w:val="00204228"/>
    <w:rsid w:val="0020483D"/>
    <w:rsid w:val="002055EF"/>
    <w:rsid w:val="00206522"/>
    <w:rsid w:val="0020684C"/>
    <w:rsid w:val="002068AE"/>
    <w:rsid w:val="00207521"/>
    <w:rsid w:val="00207B79"/>
    <w:rsid w:val="0021085F"/>
    <w:rsid w:val="00210D2F"/>
    <w:rsid w:val="00211369"/>
    <w:rsid w:val="00211BD1"/>
    <w:rsid w:val="0021314D"/>
    <w:rsid w:val="00213689"/>
    <w:rsid w:val="00213C1F"/>
    <w:rsid w:val="00216375"/>
    <w:rsid w:val="002168E3"/>
    <w:rsid w:val="00216B81"/>
    <w:rsid w:val="002173ED"/>
    <w:rsid w:val="002205C7"/>
    <w:rsid w:val="00221281"/>
    <w:rsid w:val="00221377"/>
    <w:rsid w:val="002215B0"/>
    <w:rsid w:val="00222E8E"/>
    <w:rsid w:val="0022311B"/>
    <w:rsid w:val="0022314A"/>
    <w:rsid w:val="002233BB"/>
    <w:rsid w:val="0022369A"/>
    <w:rsid w:val="00223745"/>
    <w:rsid w:val="002257F4"/>
    <w:rsid w:val="00225AE5"/>
    <w:rsid w:val="00225CA9"/>
    <w:rsid w:val="00226F21"/>
    <w:rsid w:val="002279E3"/>
    <w:rsid w:val="0022FB35"/>
    <w:rsid w:val="00231070"/>
    <w:rsid w:val="00232426"/>
    <w:rsid w:val="00232F4B"/>
    <w:rsid w:val="0023306D"/>
    <w:rsid w:val="002334F8"/>
    <w:rsid w:val="002339A7"/>
    <w:rsid w:val="00234FA4"/>
    <w:rsid w:val="002352CE"/>
    <w:rsid w:val="00235B70"/>
    <w:rsid w:val="002362BC"/>
    <w:rsid w:val="0023675E"/>
    <w:rsid w:val="0023788B"/>
    <w:rsid w:val="00240347"/>
    <w:rsid w:val="002411E1"/>
    <w:rsid w:val="0024136A"/>
    <w:rsid w:val="00241934"/>
    <w:rsid w:val="002419E0"/>
    <w:rsid w:val="002426D8"/>
    <w:rsid w:val="002428BC"/>
    <w:rsid w:val="00242E0B"/>
    <w:rsid w:val="0024365B"/>
    <w:rsid w:val="002438CD"/>
    <w:rsid w:val="00243A79"/>
    <w:rsid w:val="00244390"/>
    <w:rsid w:val="00244AE7"/>
    <w:rsid w:val="00246D93"/>
    <w:rsid w:val="00246DB2"/>
    <w:rsid w:val="002472BF"/>
    <w:rsid w:val="002500DE"/>
    <w:rsid w:val="00250347"/>
    <w:rsid w:val="00250452"/>
    <w:rsid w:val="002509AE"/>
    <w:rsid w:val="002510BB"/>
    <w:rsid w:val="002512C3"/>
    <w:rsid w:val="002523F1"/>
    <w:rsid w:val="002526D9"/>
    <w:rsid w:val="00252CDC"/>
    <w:rsid w:val="00252E43"/>
    <w:rsid w:val="0025342E"/>
    <w:rsid w:val="002539CB"/>
    <w:rsid w:val="0025413E"/>
    <w:rsid w:val="00254504"/>
    <w:rsid w:val="00254BAF"/>
    <w:rsid w:val="00255DD6"/>
    <w:rsid w:val="00256507"/>
    <w:rsid w:val="002571A9"/>
    <w:rsid w:val="002577EC"/>
    <w:rsid w:val="00260166"/>
    <w:rsid w:val="00261035"/>
    <w:rsid w:val="0026114B"/>
    <w:rsid w:val="00261445"/>
    <w:rsid w:val="00262212"/>
    <w:rsid w:val="00262C9F"/>
    <w:rsid w:val="00262F39"/>
    <w:rsid w:val="0026388A"/>
    <w:rsid w:val="00263944"/>
    <w:rsid w:val="00263E91"/>
    <w:rsid w:val="00264356"/>
    <w:rsid w:val="0026441C"/>
    <w:rsid w:val="00264D80"/>
    <w:rsid w:val="00264E57"/>
    <w:rsid w:val="0026574C"/>
    <w:rsid w:val="00265DB0"/>
    <w:rsid w:val="00265DBE"/>
    <w:rsid w:val="00265E49"/>
    <w:rsid w:val="0026611C"/>
    <w:rsid w:val="00266C42"/>
    <w:rsid w:val="002676CD"/>
    <w:rsid w:val="00270502"/>
    <w:rsid w:val="00272E9F"/>
    <w:rsid w:val="00272F31"/>
    <w:rsid w:val="002737C8"/>
    <w:rsid w:val="00273A61"/>
    <w:rsid w:val="002740D7"/>
    <w:rsid w:val="002743A9"/>
    <w:rsid w:val="00274CC3"/>
    <w:rsid w:val="00274F5A"/>
    <w:rsid w:val="00275128"/>
    <w:rsid w:val="00275DBD"/>
    <w:rsid w:val="002764C0"/>
    <w:rsid w:val="0027697F"/>
    <w:rsid w:val="00277CA6"/>
    <w:rsid w:val="00280667"/>
    <w:rsid w:val="00280A7F"/>
    <w:rsid w:val="00280CBE"/>
    <w:rsid w:val="002813D4"/>
    <w:rsid w:val="002814E7"/>
    <w:rsid w:val="0028195C"/>
    <w:rsid w:val="00281ACA"/>
    <w:rsid w:val="00282056"/>
    <w:rsid w:val="00282149"/>
    <w:rsid w:val="00282734"/>
    <w:rsid w:val="00282A6A"/>
    <w:rsid w:val="00282EEB"/>
    <w:rsid w:val="002834C6"/>
    <w:rsid w:val="002835BC"/>
    <w:rsid w:val="002836BC"/>
    <w:rsid w:val="0028371E"/>
    <w:rsid w:val="002838A3"/>
    <w:rsid w:val="00283DFD"/>
    <w:rsid w:val="00283F9B"/>
    <w:rsid w:val="00284073"/>
    <w:rsid w:val="00284510"/>
    <w:rsid w:val="00284655"/>
    <w:rsid w:val="0028490E"/>
    <w:rsid w:val="0028542F"/>
    <w:rsid w:val="002855D0"/>
    <w:rsid w:val="00285F61"/>
    <w:rsid w:val="00285FB9"/>
    <w:rsid w:val="00286E21"/>
    <w:rsid w:val="002873F5"/>
    <w:rsid w:val="002878AF"/>
    <w:rsid w:val="00287ACF"/>
    <w:rsid w:val="00287C55"/>
    <w:rsid w:val="0029074E"/>
    <w:rsid w:val="00291C1E"/>
    <w:rsid w:val="00291F1D"/>
    <w:rsid w:val="00292A94"/>
    <w:rsid w:val="00292DF7"/>
    <w:rsid w:val="00293233"/>
    <w:rsid w:val="0029390E"/>
    <w:rsid w:val="00293C9D"/>
    <w:rsid w:val="00293D64"/>
    <w:rsid w:val="002940AA"/>
    <w:rsid w:val="002949DF"/>
    <w:rsid w:val="00294F33"/>
    <w:rsid w:val="00295626"/>
    <w:rsid w:val="00295C42"/>
    <w:rsid w:val="00296B52"/>
    <w:rsid w:val="00296C6F"/>
    <w:rsid w:val="00296EAA"/>
    <w:rsid w:val="002973D0"/>
    <w:rsid w:val="00297430"/>
    <w:rsid w:val="00297DF8"/>
    <w:rsid w:val="00297ECF"/>
    <w:rsid w:val="002A03CD"/>
    <w:rsid w:val="002A15E1"/>
    <w:rsid w:val="002A191B"/>
    <w:rsid w:val="002A1DCB"/>
    <w:rsid w:val="002A2603"/>
    <w:rsid w:val="002A36CC"/>
    <w:rsid w:val="002A3F7B"/>
    <w:rsid w:val="002A4486"/>
    <w:rsid w:val="002A4890"/>
    <w:rsid w:val="002A4B3D"/>
    <w:rsid w:val="002A4E35"/>
    <w:rsid w:val="002A5D26"/>
    <w:rsid w:val="002A5F3F"/>
    <w:rsid w:val="002A61AB"/>
    <w:rsid w:val="002A68E2"/>
    <w:rsid w:val="002A7A0F"/>
    <w:rsid w:val="002B04C6"/>
    <w:rsid w:val="002B1873"/>
    <w:rsid w:val="002B1959"/>
    <w:rsid w:val="002B231B"/>
    <w:rsid w:val="002B2535"/>
    <w:rsid w:val="002B352C"/>
    <w:rsid w:val="002B55DA"/>
    <w:rsid w:val="002B589A"/>
    <w:rsid w:val="002B5FE8"/>
    <w:rsid w:val="002B66E9"/>
    <w:rsid w:val="002B7A3C"/>
    <w:rsid w:val="002B7C95"/>
    <w:rsid w:val="002C0C21"/>
    <w:rsid w:val="002C1000"/>
    <w:rsid w:val="002C158A"/>
    <w:rsid w:val="002C182B"/>
    <w:rsid w:val="002C1CE3"/>
    <w:rsid w:val="002C2147"/>
    <w:rsid w:val="002C242F"/>
    <w:rsid w:val="002C3651"/>
    <w:rsid w:val="002C3861"/>
    <w:rsid w:val="002C4319"/>
    <w:rsid w:val="002C4864"/>
    <w:rsid w:val="002C4D05"/>
    <w:rsid w:val="002C61F3"/>
    <w:rsid w:val="002C62BE"/>
    <w:rsid w:val="002C636E"/>
    <w:rsid w:val="002C7823"/>
    <w:rsid w:val="002D10DF"/>
    <w:rsid w:val="002D13F3"/>
    <w:rsid w:val="002D1660"/>
    <w:rsid w:val="002D20AC"/>
    <w:rsid w:val="002D2516"/>
    <w:rsid w:val="002D2F2E"/>
    <w:rsid w:val="002D31EB"/>
    <w:rsid w:val="002D551E"/>
    <w:rsid w:val="002D5562"/>
    <w:rsid w:val="002D5A1E"/>
    <w:rsid w:val="002D5ED9"/>
    <w:rsid w:val="002D63D8"/>
    <w:rsid w:val="002D70E2"/>
    <w:rsid w:val="002D78A0"/>
    <w:rsid w:val="002D7E0E"/>
    <w:rsid w:val="002D7E34"/>
    <w:rsid w:val="002E0732"/>
    <w:rsid w:val="002E1158"/>
    <w:rsid w:val="002E18C9"/>
    <w:rsid w:val="002E1CC0"/>
    <w:rsid w:val="002E1F78"/>
    <w:rsid w:val="002E282D"/>
    <w:rsid w:val="002E2890"/>
    <w:rsid w:val="002E3458"/>
    <w:rsid w:val="002E3741"/>
    <w:rsid w:val="002E3A85"/>
    <w:rsid w:val="002E3B64"/>
    <w:rsid w:val="002E4691"/>
    <w:rsid w:val="002E495A"/>
    <w:rsid w:val="002E501A"/>
    <w:rsid w:val="002E5585"/>
    <w:rsid w:val="002E5715"/>
    <w:rsid w:val="002E6213"/>
    <w:rsid w:val="002E6577"/>
    <w:rsid w:val="002E70BD"/>
    <w:rsid w:val="002E71C0"/>
    <w:rsid w:val="002E7BD5"/>
    <w:rsid w:val="002F01B4"/>
    <w:rsid w:val="002F02B4"/>
    <w:rsid w:val="002F05EC"/>
    <w:rsid w:val="002F0A74"/>
    <w:rsid w:val="002F1546"/>
    <w:rsid w:val="002F15EC"/>
    <w:rsid w:val="002F2650"/>
    <w:rsid w:val="002F2CDC"/>
    <w:rsid w:val="002F314D"/>
    <w:rsid w:val="002F344B"/>
    <w:rsid w:val="002F3717"/>
    <w:rsid w:val="002F3DF6"/>
    <w:rsid w:val="002F4040"/>
    <w:rsid w:val="002F4199"/>
    <w:rsid w:val="002F58B1"/>
    <w:rsid w:val="002F601D"/>
    <w:rsid w:val="002F6392"/>
    <w:rsid w:val="002F64BF"/>
    <w:rsid w:val="002F6C7F"/>
    <w:rsid w:val="002F75A7"/>
    <w:rsid w:val="002F7987"/>
    <w:rsid w:val="003000C3"/>
    <w:rsid w:val="00301170"/>
    <w:rsid w:val="00302823"/>
    <w:rsid w:val="00302991"/>
    <w:rsid w:val="00302D2F"/>
    <w:rsid w:val="003030B2"/>
    <w:rsid w:val="003031F6"/>
    <w:rsid w:val="0030393D"/>
    <w:rsid w:val="003039CF"/>
    <w:rsid w:val="003047C7"/>
    <w:rsid w:val="00304BE9"/>
    <w:rsid w:val="003053ED"/>
    <w:rsid w:val="00305475"/>
    <w:rsid w:val="003057A3"/>
    <w:rsid w:val="00305B0A"/>
    <w:rsid w:val="00305C36"/>
    <w:rsid w:val="003063CE"/>
    <w:rsid w:val="00306948"/>
    <w:rsid w:val="003075CB"/>
    <w:rsid w:val="003075D9"/>
    <w:rsid w:val="003103F0"/>
    <w:rsid w:val="003109D8"/>
    <w:rsid w:val="00310FC7"/>
    <w:rsid w:val="0031174F"/>
    <w:rsid w:val="00311BB1"/>
    <w:rsid w:val="00311ED6"/>
    <w:rsid w:val="00312770"/>
    <w:rsid w:val="003127C4"/>
    <w:rsid w:val="003155AD"/>
    <w:rsid w:val="00315B50"/>
    <w:rsid w:val="0031635A"/>
    <w:rsid w:val="00316C92"/>
    <w:rsid w:val="0031751F"/>
    <w:rsid w:val="00317572"/>
    <w:rsid w:val="0031787E"/>
    <w:rsid w:val="00320ECE"/>
    <w:rsid w:val="0032377B"/>
    <w:rsid w:val="00324423"/>
    <w:rsid w:val="003248F9"/>
    <w:rsid w:val="00324F05"/>
    <w:rsid w:val="00325C9B"/>
    <w:rsid w:val="00326790"/>
    <w:rsid w:val="00326B98"/>
    <w:rsid w:val="003271CD"/>
    <w:rsid w:val="0033022E"/>
    <w:rsid w:val="00330BB1"/>
    <w:rsid w:val="00330F36"/>
    <w:rsid w:val="003310B0"/>
    <w:rsid w:val="0033159B"/>
    <w:rsid w:val="00331752"/>
    <w:rsid w:val="003319E1"/>
    <w:rsid w:val="00331CB3"/>
    <w:rsid w:val="00331F73"/>
    <w:rsid w:val="003325B2"/>
    <w:rsid w:val="003335C7"/>
    <w:rsid w:val="00333F83"/>
    <w:rsid w:val="003340D1"/>
    <w:rsid w:val="003346B5"/>
    <w:rsid w:val="003354CE"/>
    <w:rsid w:val="00335537"/>
    <w:rsid w:val="003355DD"/>
    <w:rsid w:val="00335601"/>
    <w:rsid w:val="003371DC"/>
    <w:rsid w:val="003371F2"/>
    <w:rsid w:val="00337F69"/>
    <w:rsid w:val="00341FD0"/>
    <w:rsid w:val="00342169"/>
    <w:rsid w:val="0034330E"/>
    <w:rsid w:val="00343AC0"/>
    <w:rsid w:val="00343AD2"/>
    <w:rsid w:val="00344C82"/>
    <w:rsid w:val="00345633"/>
    <w:rsid w:val="00345B2A"/>
    <w:rsid w:val="003462BD"/>
    <w:rsid w:val="003464E4"/>
    <w:rsid w:val="00346A21"/>
    <w:rsid w:val="00347BBC"/>
    <w:rsid w:val="0035019A"/>
    <w:rsid w:val="003507A6"/>
    <w:rsid w:val="00350C08"/>
    <w:rsid w:val="00350D56"/>
    <w:rsid w:val="00351104"/>
    <w:rsid w:val="0035156C"/>
    <w:rsid w:val="00351904"/>
    <w:rsid w:val="00352818"/>
    <w:rsid w:val="00353A83"/>
    <w:rsid w:val="003545A9"/>
    <w:rsid w:val="003555F6"/>
    <w:rsid w:val="00355D32"/>
    <w:rsid w:val="00355FCF"/>
    <w:rsid w:val="003563A9"/>
    <w:rsid w:val="00356D72"/>
    <w:rsid w:val="00357138"/>
    <w:rsid w:val="00357E3D"/>
    <w:rsid w:val="00357EDC"/>
    <w:rsid w:val="00357F73"/>
    <w:rsid w:val="0036028C"/>
    <w:rsid w:val="00360CF2"/>
    <w:rsid w:val="00360F19"/>
    <w:rsid w:val="00362554"/>
    <w:rsid w:val="00362D14"/>
    <w:rsid w:val="00363C29"/>
    <w:rsid w:val="00363C6F"/>
    <w:rsid w:val="00363D51"/>
    <w:rsid w:val="003640D2"/>
    <w:rsid w:val="00364350"/>
    <w:rsid w:val="003645E1"/>
    <w:rsid w:val="003646BC"/>
    <w:rsid w:val="00364DC0"/>
    <w:rsid w:val="00364FE7"/>
    <w:rsid w:val="0036682A"/>
    <w:rsid w:val="00366AF3"/>
    <w:rsid w:val="00366DF4"/>
    <w:rsid w:val="00367282"/>
    <w:rsid w:val="00370B0D"/>
    <w:rsid w:val="00371645"/>
    <w:rsid w:val="003718D4"/>
    <w:rsid w:val="00371FAC"/>
    <w:rsid w:val="00372053"/>
    <w:rsid w:val="00372CA9"/>
    <w:rsid w:val="00372E66"/>
    <w:rsid w:val="00373824"/>
    <w:rsid w:val="00373D6A"/>
    <w:rsid w:val="00373DEF"/>
    <w:rsid w:val="003743EA"/>
    <w:rsid w:val="00374DD5"/>
    <w:rsid w:val="00375269"/>
    <w:rsid w:val="003754C4"/>
    <w:rsid w:val="0037603A"/>
    <w:rsid w:val="00380110"/>
    <w:rsid w:val="0038051D"/>
    <w:rsid w:val="00380A6A"/>
    <w:rsid w:val="00381B80"/>
    <w:rsid w:val="00382908"/>
    <w:rsid w:val="0038301A"/>
    <w:rsid w:val="00383045"/>
    <w:rsid w:val="003830B1"/>
    <w:rsid w:val="0038311D"/>
    <w:rsid w:val="00383223"/>
    <w:rsid w:val="00383A24"/>
    <w:rsid w:val="00383B6A"/>
    <w:rsid w:val="00383C32"/>
    <w:rsid w:val="00383CBE"/>
    <w:rsid w:val="0038420A"/>
    <w:rsid w:val="0038431E"/>
    <w:rsid w:val="003846AA"/>
    <w:rsid w:val="00385FAE"/>
    <w:rsid w:val="003868E0"/>
    <w:rsid w:val="0038691C"/>
    <w:rsid w:val="00387115"/>
    <w:rsid w:val="003875D5"/>
    <w:rsid w:val="00387955"/>
    <w:rsid w:val="00390FB3"/>
    <w:rsid w:val="00391EA0"/>
    <w:rsid w:val="00391F85"/>
    <w:rsid w:val="0039306F"/>
    <w:rsid w:val="00393207"/>
    <w:rsid w:val="00393DDA"/>
    <w:rsid w:val="00394D20"/>
    <w:rsid w:val="0039571E"/>
    <w:rsid w:val="00395B17"/>
    <w:rsid w:val="00395C4C"/>
    <w:rsid w:val="00396115"/>
    <w:rsid w:val="0039764F"/>
    <w:rsid w:val="00397B5B"/>
    <w:rsid w:val="00397D36"/>
    <w:rsid w:val="00397E28"/>
    <w:rsid w:val="003A048A"/>
    <w:rsid w:val="003A092E"/>
    <w:rsid w:val="003A0BC1"/>
    <w:rsid w:val="003A0CFA"/>
    <w:rsid w:val="003A2B6B"/>
    <w:rsid w:val="003A49B4"/>
    <w:rsid w:val="003A5C23"/>
    <w:rsid w:val="003A623A"/>
    <w:rsid w:val="003A658B"/>
    <w:rsid w:val="003A67F9"/>
    <w:rsid w:val="003A6B7D"/>
    <w:rsid w:val="003A6BC1"/>
    <w:rsid w:val="003A6FDA"/>
    <w:rsid w:val="003B0208"/>
    <w:rsid w:val="003B062F"/>
    <w:rsid w:val="003B070C"/>
    <w:rsid w:val="003B088A"/>
    <w:rsid w:val="003B1312"/>
    <w:rsid w:val="003B1D94"/>
    <w:rsid w:val="003B285B"/>
    <w:rsid w:val="003B29B1"/>
    <w:rsid w:val="003B2F39"/>
    <w:rsid w:val="003B3BBD"/>
    <w:rsid w:val="003B4551"/>
    <w:rsid w:val="003B46E4"/>
    <w:rsid w:val="003B4909"/>
    <w:rsid w:val="003B4BF2"/>
    <w:rsid w:val="003B4C75"/>
    <w:rsid w:val="003B4F79"/>
    <w:rsid w:val="003B51CF"/>
    <w:rsid w:val="003B54DA"/>
    <w:rsid w:val="003B61CE"/>
    <w:rsid w:val="003B6325"/>
    <w:rsid w:val="003B6E7E"/>
    <w:rsid w:val="003B7092"/>
    <w:rsid w:val="003B775B"/>
    <w:rsid w:val="003B7C5C"/>
    <w:rsid w:val="003B7D18"/>
    <w:rsid w:val="003C056F"/>
    <w:rsid w:val="003C1806"/>
    <w:rsid w:val="003C2DB8"/>
    <w:rsid w:val="003C64B2"/>
    <w:rsid w:val="003C6691"/>
    <w:rsid w:val="003C6F23"/>
    <w:rsid w:val="003C7500"/>
    <w:rsid w:val="003D0102"/>
    <w:rsid w:val="003D08C3"/>
    <w:rsid w:val="003D0D38"/>
    <w:rsid w:val="003D11FE"/>
    <w:rsid w:val="003D161E"/>
    <w:rsid w:val="003D17A8"/>
    <w:rsid w:val="003D1B23"/>
    <w:rsid w:val="003D1BA6"/>
    <w:rsid w:val="003D1F09"/>
    <w:rsid w:val="003D32B4"/>
    <w:rsid w:val="003D387A"/>
    <w:rsid w:val="003D436B"/>
    <w:rsid w:val="003D4AD2"/>
    <w:rsid w:val="003D4D61"/>
    <w:rsid w:val="003D594F"/>
    <w:rsid w:val="003D5A91"/>
    <w:rsid w:val="003D5B8F"/>
    <w:rsid w:val="003D67AB"/>
    <w:rsid w:val="003D6E99"/>
    <w:rsid w:val="003D718D"/>
    <w:rsid w:val="003D7789"/>
    <w:rsid w:val="003D7FA6"/>
    <w:rsid w:val="003E110E"/>
    <w:rsid w:val="003E1DC9"/>
    <w:rsid w:val="003E2326"/>
    <w:rsid w:val="003E353D"/>
    <w:rsid w:val="003E3772"/>
    <w:rsid w:val="003E43EC"/>
    <w:rsid w:val="003E441A"/>
    <w:rsid w:val="003E4934"/>
    <w:rsid w:val="003E50B9"/>
    <w:rsid w:val="003E6356"/>
    <w:rsid w:val="003E6DD8"/>
    <w:rsid w:val="003E73E7"/>
    <w:rsid w:val="003E7E3E"/>
    <w:rsid w:val="003F016A"/>
    <w:rsid w:val="003F0A99"/>
    <w:rsid w:val="003F0CE9"/>
    <w:rsid w:val="003F2145"/>
    <w:rsid w:val="003F27B8"/>
    <w:rsid w:val="003F2911"/>
    <w:rsid w:val="003F3451"/>
    <w:rsid w:val="003F366E"/>
    <w:rsid w:val="003F3894"/>
    <w:rsid w:val="003F41DA"/>
    <w:rsid w:val="003F4494"/>
    <w:rsid w:val="003F5ACA"/>
    <w:rsid w:val="003F6208"/>
    <w:rsid w:val="003F6534"/>
    <w:rsid w:val="003F683B"/>
    <w:rsid w:val="003F71DA"/>
    <w:rsid w:val="003F7310"/>
    <w:rsid w:val="003F75B0"/>
    <w:rsid w:val="003F76A6"/>
    <w:rsid w:val="003F76D1"/>
    <w:rsid w:val="003F7D41"/>
    <w:rsid w:val="0040046F"/>
    <w:rsid w:val="00400A34"/>
    <w:rsid w:val="00400DB6"/>
    <w:rsid w:val="00401CAA"/>
    <w:rsid w:val="00401E7A"/>
    <w:rsid w:val="004024FD"/>
    <w:rsid w:val="004025BC"/>
    <w:rsid w:val="00402D38"/>
    <w:rsid w:val="0040357C"/>
    <w:rsid w:val="00403E44"/>
    <w:rsid w:val="0040594E"/>
    <w:rsid w:val="00405AF5"/>
    <w:rsid w:val="0040617A"/>
    <w:rsid w:val="00407CCA"/>
    <w:rsid w:val="00411036"/>
    <w:rsid w:val="004111D0"/>
    <w:rsid w:val="004126A1"/>
    <w:rsid w:val="00412B5D"/>
    <w:rsid w:val="00412C21"/>
    <w:rsid w:val="00412E2D"/>
    <w:rsid w:val="00412E63"/>
    <w:rsid w:val="004130B7"/>
    <w:rsid w:val="0041333B"/>
    <w:rsid w:val="0041368C"/>
    <w:rsid w:val="00413D03"/>
    <w:rsid w:val="00413DF5"/>
    <w:rsid w:val="00415104"/>
    <w:rsid w:val="00415523"/>
    <w:rsid w:val="00415F65"/>
    <w:rsid w:val="004174FF"/>
    <w:rsid w:val="00417F1B"/>
    <w:rsid w:val="00420037"/>
    <w:rsid w:val="004200CA"/>
    <w:rsid w:val="00420246"/>
    <w:rsid w:val="00422D63"/>
    <w:rsid w:val="00423206"/>
    <w:rsid w:val="00423782"/>
    <w:rsid w:val="004240AC"/>
    <w:rsid w:val="00424C1C"/>
    <w:rsid w:val="00424E82"/>
    <w:rsid w:val="00425351"/>
    <w:rsid w:val="00425C73"/>
    <w:rsid w:val="004271F0"/>
    <w:rsid w:val="00427359"/>
    <w:rsid w:val="00427D1B"/>
    <w:rsid w:val="00430079"/>
    <w:rsid w:val="004305E5"/>
    <w:rsid w:val="00430CD9"/>
    <w:rsid w:val="00430DC8"/>
    <w:rsid w:val="004310FF"/>
    <w:rsid w:val="00431A21"/>
    <w:rsid w:val="00431C62"/>
    <w:rsid w:val="00432627"/>
    <w:rsid w:val="00432FA8"/>
    <w:rsid w:val="004332F3"/>
    <w:rsid w:val="00433A52"/>
    <w:rsid w:val="00433A86"/>
    <w:rsid w:val="00433BB4"/>
    <w:rsid w:val="00434525"/>
    <w:rsid w:val="00434AB1"/>
    <w:rsid w:val="00434CA9"/>
    <w:rsid w:val="00434D84"/>
    <w:rsid w:val="004356EE"/>
    <w:rsid w:val="00435D56"/>
    <w:rsid w:val="00436310"/>
    <w:rsid w:val="0043651D"/>
    <w:rsid w:val="00436AF8"/>
    <w:rsid w:val="0043708F"/>
    <w:rsid w:val="0043785B"/>
    <w:rsid w:val="00437DCD"/>
    <w:rsid w:val="004402D7"/>
    <w:rsid w:val="00440422"/>
    <w:rsid w:val="004407A9"/>
    <w:rsid w:val="00440815"/>
    <w:rsid w:val="00440915"/>
    <w:rsid w:val="00440FE1"/>
    <w:rsid w:val="00441174"/>
    <w:rsid w:val="00441497"/>
    <w:rsid w:val="004415BA"/>
    <w:rsid w:val="0044190F"/>
    <w:rsid w:val="00441BFD"/>
    <w:rsid w:val="00442F63"/>
    <w:rsid w:val="00443771"/>
    <w:rsid w:val="00443945"/>
    <w:rsid w:val="0044467B"/>
    <w:rsid w:val="00446098"/>
    <w:rsid w:val="0044681C"/>
    <w:rsid w:val="004472A6"/>
    <w:rsid w:val="00447FA9"/>
    <w:rsid w:val="004502F3"/>
    <w:rsid w:val="004508E2"/>
    <w:rsid w:val="0045091C"/>
    <w:rsid w:val="00450FA5"/>
    <w:rsid w:val="00453641"/>
    <w:rsid w:val="00453C18"/>
    <w:rsid w:val="00454FD1"/>
    <w:rsid w:val="004552CF"/>
    <w:rsid w:val="004553C1"/>
    <w:rsid w:val="00455D70"/>
    <w:rsid w:val="004570B3"/>
    <w:rsid w:val="004571C4"/>
    <w:rsid w:val="004573A4"/>
    <w:rsid w:val="004576E7"/>
    <w:rsid w:val="004600B8"/>
    <w:rsid w:val="00460261"/>
    <w:rsid w:val="004603A7"/>
    <w:rsid w:val="00460D6F"/>
    <w:rsid w:val="004610F7"/>
    <w:rsid w:val="00462452"/>
    <w:rsid w:val="004625F3"/>
    <w:rsid w:val="0046263B"/>
    <w:rsid w:val="004640E0"/>
    <w:rsid w:val="0046433F"/>
    <w:rsid w:val="004643F2"/>
    <w:rsid w:val="00464620"/>
    <w:rsid w:val="00464A14"/>
    <w:rsid w:val="00465053"/>
    <w:rsid w:val="00465AF0"/>
    <w:rsid w:val="00465C80"/>
    <w:rsid w:val="00465ECD"/>
    <w:rsid w:val="00466EE6"/>
    <w:rsid w:val="0046786E"/>
    <w:rsid w:val="004679C0"/>
    <w:rsid w:val="00467E0B"/>
    <w:rsid w:val="00467E37"/>
    <w:rsid w:val="00467EE7"/>
    <w:rsid w:val="00470292"/>
    <w:rsid w:val="00470EF1"/>
    <w:rsid w:val="00471B54"/>
    <w:rsid w:val="00471CD1"/>
    <w:rsid w:val="00471FB4"/>
    <w:rsid w:val="0047207E"/>
    <w:rsid w:val="004728C6"/>
    <w:rsid w:val="00472930"/>
    <w:rsid w:val="00472EE6"/>
    <w:rsid w:val="00473099"/>
    <w:rsid w:val="00473638"/>
    <w:rsid w:val="00473971"/>
    <w:rsid w:val="00473B54"/>
    <w:rsid w:val="00473F22"/>
    <w:rsid w:val="0047430D"/>
    <w:rsid w:val="00474C9C"/>
    <w:rsid w:val="0047607E"/>
    <w:rsid w:val="00476350"/>
    <w:rsid w:val="004766CF"/>
    <w:rsid w:val="00476DC8"/>
    <w:rsid w:val="00477361"/>
    <w:rsid w:val="004776F3"/>
    <w:rsid w:val="0048001E"/>
    <w:rsid w:val="00480153"/>
    <w:rsid w:val="004803B7"/>
    <w:rsid w:val="0048108C"/>
    <w:rsid w:val="0048174A"/>
    <w:rsid w:val="0048177B"/>
    <w:rsid w:val="00481D63"/>
    <w:rsid w:val="00482243"/>
    <w:rsid w:val="00483A33"/>
    <w:rsid w:val="00483B4F"/>
    <w:rsid w:val="00484084"/>
    <w:rsid w:val="00484BA6"/>
    <w:rsid w:val="00484BE0"/>
    <w:rsid w:val="004850B4"/>
    <w:rsid w:val="00485322"/>
    <w:rsid w:val="00485BFC"/>
    <w:rsid w:val="00485CB4"/>
    <w:rsid w:val="00486C7C"/>
    <w:rsid w:val="00486C8A"/>
    <w:rsid w:val="004878BE"/>
    <w:rsid w:val="004879CA"/>
    <w:rsid w:val="00487C64"/>
    <w:rsid w:val="00490DAC"/>
    <w:rsid w:val="004914D0"/>
    <w:rsid w:val="00491916"/>
    <w:rsid w:val="00491CE6"/>
    <w:rsid w:val="00491EAE"/>
    <w:rsid w:val="00492A26"/>
    <w:rsid w:val="00493172"/>
    <w:rsid w:val="0049421C"/>
    <w:rsid w:val="00494230"/>
    <w:rsid w:val="00494691"/>
    <w:rsid w:val="00494BCC"/>
    <w:rsid w:val="004969DD"/>
    <w:rsid w:val="00496B0F"/>
    <w:rsid w:val="004973FD"/>
    <w:rsid w:val="0049740E"/>
    <w:rsid w:val="0049754A"/>
    <w:rsid w:val="0049791A"/>
    <w:rsid w:val="00497DFD"/>
    <w:rsid w:val="004A00FE"/>
    <w:rsid w:val="004A04F2"/>
    <w:rsid w:val="004A05E9"/>
    <w:rsid w:val="004A0888"/>
    <w:rsid w:val="004A13FD"/>
    <w:rsid w:val="004A22C4"/>
    <w:rsid w:val="004A2651"/>
    <w:rsid w:val="004A301B"/>
    <w:rsid w:val="004A346A"/>
    <w:rsid w:val="004A3F0F"/>
    <w:rsid w:val="004A46E2"/>
    <w:rsid w:val="004A4C80"/>
    <w:rsid w:val="004A4EFF"/>
    <w:rsid w:val="004A4FC8"/>
    <w:rsid w:val="004A506D"/>
    <w:rsid w:val="004A5608"/>
    <w:rsid w:val="004A58F2"/>
    <w:rsid w:val="004A5A56"/>
    <w:rsid w:val="004A601C"/>
    <w:rsid w:val="004A636C"/>
    <w:rsid w:val="004A6B1A"/>
    <w:rsid w:val="004A7086"/>
    <w:rsid w:val="004A708A"/>
    <w:rsid w:val="004A73CA"/>
    <w:rsid w:val="004A787B"/>
    <w:rsid w:val="004A78DC"/>
    <w:rsid w:val="004B05B1"/>
    <w:rsid w:val="004B0A4D"/>
    <w:rsid w:val="004B11B5"/>
    <w:rsid w:val="004B1833"/>
    <w:rsid w:val="004B1B2D"/>
    <w:rsid w:val="004B1BEF"/>
    <w:rsid w:val="004B30E9"/>
    <w:rsid w:val="004B3101"/>
    <w:rsid w:val="004B3474"/>
    <w:rsid w:val="004B3592"/>
    <w:rsid w:val="004B3B4A"/>
    <w:rsid w:val="004B42E6"/>
    <w:rsid w:val="004B4E71"/>
    <w:rsid w:val="004B5106"/>
    <w:rsid w:val="004B6CDB"/>
    <w:rsid w:val="004B7605"/>
    <w:rsid w:val="004B7914"/>
    <w:rsid w:val="004C0008"/>
    <w:rsid w:val="004C14C9"/>
    <w:rsid w:val="004C1E3B"/>
    <w:rsid w:val="004C1EE0"/>
    <w:rsid w:val="004C28DB"/>
    <w:rsid w:val="004C2A0F"/>
    <w:rsid w:val="004C2F94"/>
    <w:rsid w:val="004C37CC"/>
    <w:rsid w:val="004C3F29"/>
    <w:rsid w:val="004C495F"/>
    <w:rsid w:val="004C5933"/>
    <w:rsid w:val="004C6086"/>
    <w:rsid w:val="004C64B7"/>
    <w:rsid w:val="004C6D19"/>
    <w:rsid w:val="004C7DD4"/>
    <w:rsid w:val="004D141A"/>
    <w:rsid w:val="004D1D4F"/>
    <w:rsid w:val="004D21E4"/>
    <w:rsid w:val="004D2F9B"/>
    <w:rsid w:val="004D378F"/>
    <w:rsid w:val="004D4858"/>
    <w:rsid w:val="004D4A1F"/>
    <w:rsid w:val="004D4AD6"/>
    <w:rsid w:val="004D50F2"/>
    <w:rsid w:val="004D5865"/>
    <w:rsid w:val="004D6C48"/>
    <w:rsid w:val="004D6DFB"/>
    <w:rsid w:val="004D6E9C"/>
    <w:rsid w:val="004D770A"/>
    <w:rsid w:val="004D7C41"/>
    <w:rsid w:val="004E02BC"/>
    <w:rsid w:val="004E0559"/>
    <w:rsid w:val="004E0747"/>
    <w:rsid w:val="004E09D7"/>
    <w:rsid w:val="004E0A54"/>
    <w:rsid w:val="004E15C3"/>
    <w:rsid w:val="004E1920"/>
    <w:rsid w:val="004E2254"/>
    <w:rsid w:val="004E26D9"/>
    <w:rsid w:val="004E2AD9"/>
    <w:rsid w:val="004E2D42"/>
    <w:rsid w:val="004E310D"/>
    <w:rsid w:val="004E334D"/>
    <w:rsid w:val="004E38A6"/>
    <w:rsid w:val="004E4B20"/>
    <w:rsid w:val="004E4FAF"/>
    <w:rsid w:val="004E54CC"/>
    <w:rsid w:val="004E6A11"/>
    <w:rsid w:val="004E6BED"/>
    <w:rsid w:val="004E73EE"/>
    <w:rsid w:val="004E79FC"/>
    <w:rsid w:val="004F094F"/>
    <w:rsid w:val="004F0BAB"/>
    <w:rsid w:val="004F12E6"/>
    <w:rsid w:val="004F1A70"/>
    <w:rsid w:val="004F2AAE"/>
    <w:rsid w:val="004F2CD3"/>
    <w:rsid w:val="004F3617"/>
    <w:rsid w:val="004F3EAB"/>
    <w:rsid w:val="004F3FA2"/>
    <w:rsid w:val="004F42AE"/>
    <w:rsid w:val="004F57A6"/>
    <w:rsid w:val="004F5A8B"/>
    <w:rsid w:val="004F5BD5"/>
    <w:rsid w:val="004F5C86"/>
    <w:rsid w:val="004F6303"/>
    <w:rsid w:val="004F6A21"/>
    <w:rsid w:val="004F6F88"/>
    <w:rsid w:val="004F7427"/>
    <w:rsid w:val="004F7510"/>
    <w:rsid w:val="004F7DA1"/>
    <w:rsid w:val="004F7E3A"/>
    <w:rsid w:val="004F7ED8"/>
    <w:rsid w:val="00500AC8"/>
    <w:rsid w:val="00501035"/>
    <w:rsid w:val="00501784"/>
    <w:rsid w:val="00501990"/>
    <w:rsid w:val="00501B6A"/>
    <w:rsid w:val="00502461"/>
    <w:rsid w:val="00502A23"/>
    <w:rsid w:val="00503512"/>
    <w:rsid w:val="0050359D"/>
    <w:rsid w:val="005035AF"/>
    <w:rsid w:val="005037F1"/>
    <w:rsid w:val="00503FBC"/>
    <w:rsid w:val="005040B2"/>
    <w:rsid w:val="00504D3E"/>
    <w:rsid w:val="00505FB9"/>
    <w:rsid w:val="0050608D"/>
    <w:rsid w:val="005060BA"/>
    <w:rsid w:val="005068B7"/>
    <w:rsid w:val="00507106"/>
    <w:rsid w:val="005073AE"/>
    <w:rsid w:val="005114DC"/>
    <w:rsid w:val="00511AB3"/>
    <w:rsid w:val="00511DF6"/>
    <w:rsid w:val="005121BB"/>
    <w:rsid w:val="005125C9"/>
    <w:rsid w:val="0051296B"/>
    <w:rsid w:val="00512E56"/>
    <w:rsid w:val="00513161"/>
    <w:rsid w:val="005131CE"/>
    <w:rsid w:val="005157F9"/>
    <w:rsid w:val="005168D5"/>
    <w:rsid w:val="00517628"/>
    <w:rsid w:val="00517A2D"/>
    <w:rsid w:val="00517CDE"/>
    <w:rsid w:val="0052215E"/>
    <w:rsid w:val="0052269F"/>
    <w:rsid w:val="00522855"/>
    <w:rsid w:val="005235AD"/>
    <w:rsid w:val="00524339"/>
    <w:rsid w:val="005249D0"/>
    <w:rsid w:val="00525192"/>
    <w:rsid w:val="005251B6"/>
    <w:rsid w:val="00525C19"/>
    <w:rsid w:val="0052636D"/>
    <w:rsid w:val="005266E8"/>
    <w:rsid w:val="00526B96"/>
    <w:rsid w:val="00527FE3"/>
    <w:rsid w:val="00530B07"/>
    <w:rsid w:val="00530D89"/>
    <w:rsid w:val="00530FD9"/>
    <w:rsid w:val="0053156F"/>
    <w:rsid w:val="005318B1"/>
    <w:rsid w:val="00531AC9"/>
    <w:rsid w:val="00531DE0"/>
    <w:rsid w:val="0053247D"/>
    <w:rsid w:val="00532594"/>
    <w:rsid w:val="0053263C"/>
    <w:rsid w:val="005339F4"/>
    <w:rsid w:val="00534B8D"/>
    <w:rsid w:val="00534D77"/>
    <w:rsid w:val="00534DF4"/>
    <w:rsid w:val="00535407"/>
    <w:rsid w:val="005357FA"/>
    <w:rsid w:val="005370E2"/>
    <w:rsid w:val="00540B68"/>
    <w:rsid w:val="00540CD0"/>
    <w:rsid w:val="00540F02"/>
    <w:rsid w:val="005414C3"/>
    <w:rsid w:val="005416D5"/>
    <w:rsid w:val="0054197B"/>
    <w:rsid w:val="005425AC"/>
    <w:rsid w:val="005425AD"/>
    <w:rsid w:val="00542AFB"/>
    <w:rsid w:val="00542CF5"/>
    <w:rsid w:val="00543184"/>
    <w:rsid w:val="00543BD8"/>
    <w:rsid w:val="005444BC"/>
    <w:rsid w:val="00544F54"/>
    <w:rsid w:val="00545662"/>
    <w:rsid w:val="0054571A"/>
    <w:rsid w:val="00545A5D"/>
    <w:rsid w:val="00545E24"/>
    <w:rsid w:val="00545F11"/>
    <w:rsid w:val="00545F4A"/>
    <w:rsid w:val="00546086"/>
    <w:rsid w:val="005467A9"/>
    <w:rsid w:val="00546CF1"/>
    <w:rsid w:val="00546D20"/>
    <w:rsid w:val="00547981"/>
    <w:rsid w:val="00547CD9"/>
    <w:rsid w:val="00547CE5"/>
    <w:rsid w:val="00550C9F"/>
    <w:rsid w:val="0055190A"/>
    <w:rsid w:val="00552958"/>
    <w:rsid w:val="00552BCF"/>
    <w:rsid w:val="00552FC2"/>
    <w:rsid w:val="0055344F"/>
    <w:rsid w:val="0055364D"/>
    <w:rsid w:val="00554E04"/>
    <w:rsid w:val="00555415"/>
    <w:rsid w:val="00556284"/>
    <w:rsid w:val="00556345"/>
    <w:rsid w:val="005565D9"/>
    <w:rsid w:val="00556B34"/>
    <w:rsid w:val="00556BEC"/>
    <w:rsid w:val="00560107"/>
    <w:rsid w:val="005609AE"/>
    <w:rsid w:val="005611C2"/>
    <w:rsid w:val="0056123C"/>
    <w:rsid w:val="00561DEB"/>
    <w:rsid w:val="00561EF2"/>
    <w:rsid w:val="005626FF"/>
    <w:rsid w:val="005630EC"/>
    <w:rsid w:val="005641D2"/>
    <w:rsid w:val="00564219"/>
    <w:rsid w:val="005645BA"/>
    <w:rsid w:val="00564C2C"/>
    <w:rsid w:val="00564DA4"/>
    <w:rsid w:val="00565F75"/>
    <w:rsid w:val="00566237"/>
    <w:rsid w:val="005662BA"/>
    <w:rsid w:val="00566C82"/>
    <w:rsid w:val="005671B5"/>
    <w:rsid w:val="00567BB5"/>
    <w:rsid w:val="00570BF8"/>
    <w:rsid w:val="00570C8F"/>
    <w:rsid w:val="0057152C"/>
    <w:rsid w:val="00571912"/>
    <w:rsid w:val="00571E7B"/>
    <w:rsid w:val="005720EA"/>
    <w:rsid w:val="00572FBB"/>
    <w:rsid w:val="005747A4"/>
    <w:rsid w:val="00574DA2"/>
    <w:rsid w:val="00575FCC"/>
    <w:rsid w:val="005764F5"/>
    <w:rsid w:val="00576843"/>
    <w:rsid w:val="00576848"/>
    <w:rsid w:val="00576C1F"/>
    <w:rsid w:val="00576EB0"/>
    <w:rsid w:val="00576F0B"/>
    <w:rsid w:val="00577248"/>
    <w:rsid w:val="005778F2"/>
    <w:rsid w:val="00577975"/>
    <w:rsid w:val="00577E7B"/>
    <w:rsid w:val="00581301"/>
    <w:rsid w:val="00581542"/>
    <w:rsid w:val="00581993"/>
    <w:rsid w:val="0058269F"/>
    <w:rsid w:val="00582A5F"/>
    <w:rsid w:val="00582C0E"/>
    <w:rsid w:val="00583341"/>
    <w:rsid w:val="00584719"/>
    <w:rsid w:val="0058502D"/>
    <w:rsid w:val="00585BCD"/>
    <w:rsid w:val="00586E2C"/>
    <w:rsid w:val="00586FAC"/>
    <w:rsid w:val="0059073C"/>
    <w:rsid w:val="00591609"/>
    <w:rsid w:val="005917DE"/>
    <w:rsid w:val="0059290D"/>
    <w:rsid w:val="00592D17"/>
    <w:rsid w:val="00593383"/>
    <w:rsid w:val="0059384D"/>
    <w:rsid w:val="005944C2"/>
    <w:rsid w:val="005948AE"/>
    <w:rsid w:val="00594A71"/>
    <w:rsid w:val="00594DBC"/>
    <w:rsid w:val="00595359"/>
    <w:rsid w:val="0059535F"/>
    <w:rsid w:val="0059563B"/>
    <w:rsid w:val="00597836"/>
    <w:rsid w:val="00597878"/>
    <w:rsid w:val="00597BA6"/>
    <w:rsid w:val="00597F1C"/>
    <w:rsid w:val="005A07D8"/>
    <w:rsid w:val="005A0D39"/>
    <w:rsid w:val="005A0E19"/>
    <w:rsid w:val="005A14BC"/>
    <w:rsid w:val="005A15E9"/>
    <w:rsid w:val="005A16F8"/>
    <w:rsid w:val="005A2EE5"/>
    <w:rsid w:val="005A3852"/>
    <w:rsid w:val="005A39A3"/>
    <w:rsid w:val="005A4403"/>
    <w:rsid w:val="005A4681"/>
    <w:rsid w:val="005A4A97"/>
    <w:rsid w:val="005A4B6C"/>
    <w:rsid w:val="005A53BA"/>
    <w:rsid w:val="005A53E3"/>
    <w:rsid w:val="005A5983"/>
    <w:rsid w:val="005A6626"/>
    <w:rsid w:val="005A69C2"/>
    <w:rsid w:val="005A6AE4"/>
    <w:rsid w:val="005A6C7A"/>
    <w:rsid w:val="005A7378"/>
    <w:rsid w:val="005A7396"/>
    <w:rsid w:val="005A76F4"/>
    <w:rsid w:val="005B13D2"/>
    <w:rsid w:val="005B194F"/>
    <w:rsid w:val="005B2C16"/>
    <w:rsid w:val="005B363F"/>
    <w:rsid w:val="005B420F"/>
    <w:rsid w:val="005B4943"/>
    <w:rsid w:val="005B4CC0"/>
    <w:rsid w:val="005B5729"/>
    <w:rsid w:val="005B5971"/>
    <w:rsid w:val="005B5A3D"/>
    <w:rsid w:val="005B5B47"/>
    <w:rsid w:val="005B6866"/>
    <w:rsid w:val="005B6944"/>
    <w:rsid w:val="005B6BD0"/>
    <w:rsid w:val="005B6D01"/>
    <w:rsid w:val="005B70FE"/>
    <w:rsid w:val="005C048E"/>
    <w:rsid w:val="005C05D5"/>
    <w:rsid w:val="005C10D1"/>
    <w:rsid w:val="005C14A4"/>
    <w:rsid w:val="005C24A1"/>
    <w:rsid w:val="005C2CAE"/>
    <w:rsid w:val="005C3AE3"/>
    <w:rsid w:val="005C3C77"/>
    <w:rsid w:val="005C459C"/>
    <w:rsid w:val="005C573D"/>
    <w:rsid w:val="005C6BBC"/>
    <w:rsid w:val="005C74BC"/>
    <w:rsid w:val="005C797B"/>
    <w:rsid w:val="005C7D77"/>
    <w:rsid w:val="005C7F7B"/>
    <w:rsid w:val="005CF5CF"/>
    <w:rsid w:val="005D09E0"/>
    <w:rsid w:val="005D0FA4"/>
    <w:rsid w:val="005D1DB8"/>
    <w:rsid w:val="005D2796"/>
    <w:rsid w:val="005D2D8F"/>
    <w:rsid w:val="005D3993"/>
    <w:rsid w:val="005D3A17"/>
    <w:rsid w:val="005D3A6B"/>
    <w:rsid w:val="005D3C26"/>
    <w:rsid w:val="005D3F7F"/>
    <w:rsid w:val="005D3FB1"/>
    <w:rsid w:val="005D41B2"/>
    <w:rsid w:val="005D4D93"/>
    <w:rsid w:val="005D6180"/>
    <w:rsid w:val="005D713B"/>
    <w:rsid w:val="005D754D"/>
    <w:rsid w:val="005D7608"/>
    <w:rsid w:val="005D7BBB"/>
    <w:rsid w:val="005E02F1"/>
    <w:rsid w:val="005E07F8"/>
    <w:rsid w:val="005E0874"/>
    <w:rsid w:val="005E1306"/>
    <w:rsid w:val="005E17C1"/>
    <w:rsid w:val="005E1FBB"/>
    <w:rsid w:val="005E2182"/>
    <w:rsid w:val="005E22BB"/>
    <w:rsid w:val="005E2468"/>
    <w:rsid w:val="005E42F4"/>
    <w:rsid w:val="005E4DA4"/>
    <w:rsid w:val="005E4FFB"/>
    <w:rsid w:val="005E505F"/>
    <w:rsid w:val="005E52A4"/>
    <w:rsid w:val="005E5FAA"/>
    <w:rsid w:val="005F0F7D"/>
    <w:rsid w:val="005F197F"/>
    <w:rsid w:val="005F1CC8"/>
    <w:rsid w:val="005F1E37"/>
    <w:rsid w:val="005F2794"/>
    <w:rsid w:val="005F2A6E"/>
    <w:rsid w:val="005F322D"/>
    <w:rsid w:val="005F3D54"/>
    <w:rsid w:val="005F414D"/>
    <w:rsid w:val="005F43E5"/>
    <w:rsid w:val="005F478E"/>
    <w:rsid w:val="005F4D45"/>
    <w:rsid w:val="005F5453"/>
    <w:rsid w:val="005F5965"/>
    <w:rsid w:val="005F5A88"/>
    <w:rsid w:val="005F5ADA"/>
    <w:rsid w:val="005F6918"/>
    <w:rsid w:val="005F6C28"/>
    <w:rsid w:val="005F6D3B"/>
    <w:rsid w:val="005F716B"/>
    <w:rsid w:val="005F7C69"/>
    <w:rsid w:val="006007DD"/>
    <w:rsid w:val="006028E5"/>
    <w:rsid w:val="00602C7C"/>
    <w:rsid w:val="00603772"/>
    <w:rsid w:val="00603954"/>
    <w:rsid w:val="00603BE2"/>
    <w:rsid w:val="00604695"/>
    <w:rsid w:val="00604835"/>
    <w:rsid w:val="006052AA"/>
    <w:rsid w:val="00605643"/>
    <w:rsid w:val="00606291"/>
    <w:rsid w:val="00606982"/>
    <w:rsid w:val="0060733B"/>
    <w:rsid w:val="00607477"/>
    <w:rsid w:val="00607D9C"/>
    <w:rsid w:val="00610135"/>
    <w:rsid w:val="0061021B"/>
    <w:rsid w:val="00610AAD"/>
    <w:rsid w:val="0061113F"/>
    <w:rsid w:val="0061155F"/>
    <w:rsid w:val="0061207D"/>
    <w:rsid w:val="0061215F"/>
    <w:rsid w:val="00612742"/>
    <w:rsid w:val="006127D7"/>
    <w:rsid w:val="00612927"/>
    <w:rsid w:val="00612CB9"/>
    <w:rsid w:val="00613B8D"/>
    <w:rsid w:val="00613D58"/>
    <w:rsid w:val="006152A1"/>
    <w:rsid w:val="006152AE"/>
    <w:rsid w:val="0061576E"/>
    <w:rsid w:val="00616B77"/>
    <w:rsid w:val="00617029"/>
    <w:rsid w:val="006172B8"/>
    <w:rsid w:val="006203C9"/>
    <w:rsid w:val="00620843"/>
    <w:rsid w:val="00620D9A"/>
    <w:rsid w:val="00621716"/>
    <w:rsid w:val="0062236E"/>
    <w:rsid w:val="006225E0"/>
    <w:rsid w:val="0062269F"/>
    <w:rsid w:val="00623388"/>
    <w:rsid w:val="00623434"/>
    <w:rsid w:val="00624315"/>
    <w:rsid w:val="006248D3"/>
    <w:rsid w:val="00624B35"/>
    <w:rsid w:val="00624D3D"/>
    <w:rsid w:val="00625288"/>
    <w:rsid w:val="0062560D"/>
    <w:rsid w:val="00625B7D"/>
    <w:rsid w:val="00626458"/>
    <w:rsid w:val="00626489"/>
    <w:rsid w:val="0062670F"/>
    <w:rsid w:val="00627451"/>
    <w:rsid w:val="0062751C"/>
    <w:rsid w:val="006279A4"/>
    <w:rsid w:val="006303F7"/>
    <w:rsid w:val="00631DDA"/>
    <w:rsid w:val="006322B3"/>
    <w:rsid w:val="006327E1"/>
    <w:rsid w:val="00633380"/>
    <w:rsid w:val="006347DC"/>
    <w:rsid w:val="006357BA"/>
    <w:rsid w:val="0063585C"/>
    <w:rsid w:val="00635A2F"/>
    <w:rsid w:val="00635B9D"/>
    <w:rsid w:val="00635D2C"/>
    <w:rsid w:val="00635FFA"/>
    <w:rsid w:val="00636FAE"/>
    <w:rsid w:val="0063763C"/>
    <w:rsid w:val="00637DC8"/>
    <w:rsid w:val="00637F09"/>
    <w:rsid w:val="006400EB"/>
    <w:rsid w:val="006408D5"/>
    <w:rsid w:val="00640AED"/>
    <w:rsid w:val="00640D60"/>
    <w:rsid w:val="00640EA3"/>
    <w:rsid w:val="00641ED1"/>
    <w:rsid w:val="006429D4"/>
    <w:rsid w:val="00643061"/>
    <w:rsid w:val="006432A0"/>
    <w:rsid w:val="00644223"/>
    <w:rsid w:val="006446EF"/>
    <w:rsid w:val="00645026"/>
    <w:rsid w:val="00645C4E"/>
    <w:rsid w:val="00646337"/>
    <w:rsid w:val="00646920"/>
    <w:rsid w:val="00646BEF"/>
    <w:rsid w:val="00646FF2"/>
    <w:rsid w:val="006479C2"/>
    <w:rsid w:val="00650656"/>
    <w:rsid w:val="00650BD4"/>
    <w:rsid w:val="00651880"/>
    <w:rsid w:val="00651B8D"/>
    <w:rsid w:val="0065207A"/>
    <w:rsid w:val="006536A1"/>
    <w:rsid w:val="006547D5"/>
    <w:rsid w:val="006561FB"/>
    <w:rsid w:val="00657485"/>
    <w:rsid w:val="00657FA3"/>
    <w:rsid w:val="0066051D"/>
    <w:rsid w:val="00660D7B"/>
    <w:rsid w:val="00660EAF"/>
    <w:rsid w:val="0066155B"/>
    <w:rsid w:val="00661B48"/>
    <w:rsid w:val="00661DFF"/>
    <w:rsid w:val="00662BC9"/>
    <w:rsid w:val="0066324F"/>
    <w:rsid w:val="00663763"/>
    <w:rsid w:val="00663A23"/>
    <w:rsid w:val="00664877"/>
    <w:rsid w:val="00664AE8"/>
    <w:rsid w:val="00664EFA"/>
    <w:rsid w:val="0066514F"/>
    <w:rsid w:val="00665448"/>
    <w:rsid w:val="00666B9B"/>
    <w:rsid w:val="00666BF2"/>
    <w:rsid w:val="00666F7E"/>
    <w:rsid w:val="006677C9"/>
    <w:rsid w:val="00667944"/>
    <w:rsid w:val="00670749"/>
    <w:rsid w:val="006716C1"/>
    <w:rsid w:val="00671BA8"/>
    <w:rsid w:val="00672B95"/>
    <w:rsid w:val="0067349B"/>
    <w:rsid w:val="00674B07"/>
    <w:rsid w:val="00675769"/>
    <w:rsid w:val="00675C9A"/>
    <w:rsid w:val="00675EDF"/>
    <w:rsid w:val="006763C2"/>
    <w:rsid w:val="00676B7D"/>
    <w:rsid w:val="00676B86"/>
    <w:rsid w:val="00676D1C"/>
    <w:rsid w:val="00677555"/>
    <w:rsid w:val="006803E1"/>
    <w:rsid w:val="00680490"/>
    <w:rsid w:val="00680C5B"/>
    <w:rsid w:val="006825FF"/>
    <w:rsid w:val="00682CEF"/>
    <w:rsid w:val="0068549F"/>
    <w:rsid w:val="00685610"/>
    <w:rsid w:val="00685CAE"/>
    <w:rsid w:val="00685D0C"/>
    <w:rsid w:val="00685E5E"/>
    <w:rsid w:val="00685EAB"/>
    <w:rsid w:val="00685F12"/>
    <w:rsid w:val="006865A6"/>
    <w:rsid w:val="006869CE"/>
    <w:rsid w:val="00687066"/>
    <w:rsid w:val="00687EF5"/>
    <w:rsid w:val="00687F21"/>
    <w:rsid w:val="006902CC"/>
    <w:rsid w:val="006911FB"/>
    <w:rsid w:val="006917F0"/>
    <w:rsid w:val="00692CA1"/>
    <w:rsid w:val="00692FDB"/>
    <w:rsid w:val="0069348C"/>
    <w:rsid w:val="006935D2"/>
    <w:rsid w:val="00693B5C"/>
    <w:rsid w:val="00693E94"/>
    <w:rsid w:val="00693F66"/>
    <w:rsid w:val="00693F8A"/>
    <w:rsid w:val="006940E2"/>
    <w:rsid w:val="0069444D"/>
    <w:rsid w:val="00694AEC"/>
    <w:rsid w:val="00694DF1"/>
    <w:rsid w:val="00695F02"/>
    <w:rsid w:val="00696A76"/>
    <w:rsid w:val="00697A23"/>
    <w:rsid w:val="006A0310"/>
    <w:rsid w:val="006A0808"/>
    <w:rsid w:val="006A0809"/>
    <w:rsid w:val="006A0906"/>
    <w:rsid w:val="006A0A56"/>
    <w:rsid w:val="006A0D7A"/>
    <w:rsid w:val="006A12E6"/>
    <w:rsid w:val="006A16A9"/>
    <w:rsid w:val="006A16F0"/>
    <w:rsid w:val="006A3040"/>
    <w:rsid w:val="006A37CE"/>
    <w:rsid w:val="006A3A35"/>
    <w:rsid w:val="006A3D20"/>
    <w:rsid w:val="006A49EF"/>
    <w:rsid w:val="006A5056"/>
    <w:rsid w:val="006A5228"/>
    <w:rsid w:val="006A526F"/>
    <w:rsid w:val="006A53E4"/>
    <w:rsid w:val="006A554F"/>
    <w:rsid w:val="006A5C5C"/>
    <w:rsid w:val="006A5FA3"/>
    <w:rsid w:val="006A7696"/>
    <w:rsid w:val="006B0513"/>
    <w:rsid w:val="006B10BA"/>
    <w:rsid w:val="006B135D"/>
    <w:rsid w:val="006B15E5"/>
    <w:rsid w:val="006B17A5"/>
    <w:rsid w:val="006B2196"/>
    <w:rsid w:val="006B296C"/>
    <w:rsid w:val="006B2B40"/>
    <w:rsid w:val="006B2C91"/>
    <w:rsid w:val="006B33CC"/>
    <w:rsid w:val="006B35D5"/>
    <w:rsid w:val="006B4096"/>
    <w:rsid w:val="006B4359"/>
    <w:rsid w:val="006B4B17"/>
    <w:rsid w:val="006B4BAB"/>
    <w:rsid w:val="006B4CCE"/>
    <w:rsid w:val="006B5B5C"/>
    <w:rsid w:val="006B5F72"/>
    <w:rsid w:val="006B62F9"/>
    <w:rsid w:val="006B75F2"/>
    <w:rsid w:val="006B795D"/>
    <w:rsid w:val="006C0A19"/>
    <w:rsid w:val="006C0BA8"/>
    <w:rsid w:val="006C10B7"/>
    <w:rsid w:val="006C1239"/>
    <w:rsid w:val="006C124F"/>
    <w:rsid w:val="006C14B5"/>
    <w:rsid w:val="006C1B7A"/>
    <w:rsid w:val="006C1CE7"/>
    <w:rsid w:val="006C2273"/>
    <w:rsid w:val="006C27E4"/>
    <w:rsid w:val="006C2A89"/>
    <w:rsid w:val="006C2A9D"/>
    <w:rsid w:val="006C2B59"/>
    <w:rsid w:val="006C2D1E"/>
    <w:rsid w:val="006C2DDA"/>
    <w:rsid w:val="006C368D"/>
    <w:rsid w:val="006C390B"/>
    <w:rsid w:val="006C3F3B"/>
    <w:rsid w:val="006C4F6A"/>
    <w:rsid w:val="006C554B"/>
    <w:rsid w:val="006C5606"/>
    <w:rsid w:val="006C5681"/>
    <w:rsid w:val="006C58B3"/>
    <w:rsid w:val="006C61B9"/>
    <w:rsid w:val="006C651C"/>
    <w:rsid w:val="006C7421"/>
    <w:rsid w:val="006C7F09"/>
    <w:rsid w:val="006D1D79"/>
    <w:rsid w:val="006D29B3"/>
    <w:rsid w:val="006D3C60"/>
    <w:rsid w:val="006D402B"/>
    <w:rsid w:val="006D470C"/>
    <w:rsid w:val="006D4DDA"/>
    <w:rsid w:val="006D6280"/>
    <w:rsid w:val="006D75D3"/>
    <w:rsid w:val="006D7B31"/>
    <w:rsid w:val="006E123B"/>
    <w:rsid w:val="006E1D52"/>
    <w:rsid w:val="006E2B92"/>
    <w:rsid w:val="006E2DB2"/>
    <w:rsid w:val="006E2DEB"/>
    <w:rsid w:val="006E41C2"/>
    <w:rsid w:val="006E42D3"/>
    <w:rsid w:val="006E45AA"/>
    <w:rsid w:val="006E4B16"/>
    <w:rsid w:val="006E4C31"/>
    <w:rsid w:val="006E54E4"/>
    <w:rsid w:val="006E595A"/>
    <w:rsid w:val="006E6139"/>
    <w:rsid w:val="006E6397"/>
    <w:rsid w:val="006E6FAB"/>
    <w:rsid w:val="006E77A1"/>
    <w:rsid w:val="006E7991"/>
    <w:rsid w:val="006E7ED0"/>
    <w:rsid w:val="006F10D0"/>
    <w:rsid w:val="006F1107"/>
    <w:rsid w:val="006F1427"/>
    <w:rsid w:val="006F144E"/>
    <w:rsid w:val="006F20F6"/>
    <w:rsid w:val="006F23D0"/>
    <w:rsid w:val="006F3E25"/>
    <w:rsid w:val="006F43F0"/>
    <w:rsid w:val="006F452C"/>
    <w:rsid w:val="006F4A4C"/>
    <w:rsid w:val="006F4D09"/>
    <w:rsid w:val="006F536D"/>
    <w:rsid w:val="006F7343"/>
    <w:rsid w:val="006F7E53"/>
    <w:rsid w:val="00701949"/>
    <w:rsid w:val="00701BA0"/>
    <w:rsid w:val="00701BE9"/>
    <w:rsid w:val="0070285C"/>
    <w:rsid w:val="00702A55"/>
    <w:rsid w:val="00703105"/>
    <w:rsid w:val="00704601"/>
    <w:rsid w:val="00704AC6"/>
    <w:rsid w:val="007055BA"/>
    <w:rsid w:val="00705916"/>
    <w:rsid w:val="007066EB"/>
    <w:rsid w:val="0070764E"/>
    <w:rsid w:val="00707C67"/>
    <w:rsid w:val="00707D23"/>
    <w:rsid w:val="00710118"/>
    <w:rsid w:val="007102A9"/>
    <w:rsid w:val="007116A0"/>
    <w:rsid w:val="00712129"/>
    <w:rsid w:val="0071343A"/>
    <w:rsid w:val="00713E05"/>
    <w:rsid w:val="0071441D"/>
    <w:rsid w:val="0071538F"/>
    <w:rsid w:val="00715A9B"/>
    <w:rsid w:val="00715ABF"/>
    <w:rsid w:val="00715C13"/>
    <w:rsid w:val="007163FF"/>
    <w:rsid w:val="0071640C"/>
    <w:rsid w:val="0071641B"/>
    <w:rsid w:val="00716E5C"/>
    <w:rsid w:val="00716F9F"/>
    <w:rsid w:val="00717A46"/>
    <w:rsid w:val="00717D06"/>
    <w:rsid w:val="00720B56"/>
    <w:rsid w:val="00720F2C"/>
    <w:rsid w:val="00721177"/>
    <w:rsid w:val="0072148A"/>
    <w:rsid w:val="007214B8"/>
    <w:rsid w:val="007215E3"/>
    <w:rsid w:val="00722588"/>
    <w:rsid w:val="00722AAE"/>
    <w:rsid w:val="007239C6"/>
    <w:rsid w:val="00724177"/>
    <w:rsid w:val="00724785"/>
    <w:rsid w:val="00724E51"/>
    <w:rsid w:val="007267BB"/>
    <w:rsid w:val="00726F7A"/>
    <w:rsid w:val="00726FC1"/>
    <w:rsid w:val="00727A74"/>
    <w:rsid w:val="0073050C"/>
    <w:rsid w:val="00730655"/>
    <w:rsid w:val="00730910"/>
    <w:rsid w:val="007320B3"/>
    <w:rsid w:val="00732456"/>
    <w:rsid w:val="0073355E"/>
    <w:rsid w:val="0073393E"/>
    <w:rsid w:val="007342C9"/>
    <w:rsid w:val="00734A58"/>
    <w:rsid w:val="00735E09"/>
    <w:rsid w:val="007360D1"/>
    <w:rsid w:val="00736773"/>
    <w:rsid w:val="00736E29"/>
    <w:rsid w:val="00737754"/>
    <w:rsid w:val="00737B7F"/>
    <w:rsid w:val="00737CD1"/>
    <w:rsid w:val="00737E99"/>
    <w:rsid w:val="00737F8B"/>
    <w:rsid w:val="007407E3"/>
    <w:rsid w:val="00741583"/>
    <w:rsid w:val="00741E4D"/>
    <w:rsid w:val="00742454"/>
    <w:rsid w:val="00742DF8"/>
    <w:rsid w:val="00743DE2"/>
    <w:rsid w:val="00743EA4"/>
    <w:rsid w:val="00744887"/>
    <w:rsid w:val="0074568D"/>
    <w:rsid w:val="007462E9"/>
    <w:rsid w:val="007463B0"/>
    <w:rsid w:val="0074646A"/>
    <w:rsid w:val="00746488"/>
    <w:rsid w:val="00746C8C"/>
    <w:rsid w:val="00746ED0"/>
    <w:rsid w:val="00747112"/>
    <w:rsid w:val="00747FC4"/>
    <w:rsid w:val="00750C02"/>
    <w:rsid w:val="00750E91"/>
    <w:rsid w:val="00752D16"/>
    <w:rsid w:val="00752E7E"/>
    <w:rsid w:val="0075353F"/>
    <w:rsid w:val="007535E4"/>
    <w:rsid w:val="00753A20"/>
    <w:rsid w:val="007547C8"/>
    <w:rsid w:val="007547D8"/>
    <w:rsid w:val="0075495D"/>
    <w:rsid w:val="00754D70"/>
    <w:rsid w:val="00755265"/>
    <w:rsid w:val="0075542A"/>
    <w:rsid w:val="0075689F"/>
    <w:rsid w:val="00756B43"/>
    <w:rsid w:val="00756D2F"/>
    <w:rsid w:val="00756D58"/>
    <w:rsid w:val="00757216"/>
    <w:rsid w:val="007572E0"/>
    <w:rsid w:val="007575FA"/>
    <w:rsid w:val="007577B9"/>
    <w:rsid w:val="00757AED"/>
    <w:rsid w:val="00760A79"/>
    <w:rsid w:val="00761A85"/>
    <w:rsid w:val="00761AC8"/>
    <w:rsid w:val="00761C50"/>
    <w:rsid w:val="00761DC5"/>
    <w:rsid w:val="007628B2"/>
    <w:rsid w:val="0076290A"/>
    <w:rsid w:val="00762917"/>
    <w:rsid w:val="00763383"/>
    <w:rsid w:val="00765B62"/>
    <w:rsid w:val="0076717A"/>
    <w:rsid w:val="00770308"/>
    <w:rsid w:val="00770480"/>
    <w:rsid w:val="00770512"/>
    <w:rsid w:val="00770777"/>
    <w:rsid w:val="0077099F"/>
    <w:rsid w:val="00770CA7"/>
    <w:rsid w:val="00770D5E"/>
    <w:rsid w:val="0077145B"/>
    <w:rsid w:val="0077196B"/>
    <w:rsid w:val="007719AB"/>
    <w:rsid w:val="00771EC6"/>
    <w:rsid w:val="007723A1"/>
    <w:rsid w:val="00772497"/>
    <w:rsid w:val="00773354"/>
    <w:rsid w:val="00774D2F"/>
    <w:rsid w:val="00775C3D"/>
    <w:rsid w:val="00775D48"/>
    <w:rsid w:val="0077687A"/>
    <w:rsid w:val="00776CE5"/>
    <w:rsid w:val="00777237"/>
    <w:rsid w:val="00777F50"/>
    <w:rsid w:val="007803D1"/>
    <w:rsid w:val="007803E5"/>
    <w:rsid w:val="00780DC3"/>
    <w:rsid w:val="0078163B"/>
    <w:rsid w:val="00781947"/>
    <w:rsid w:val="00781B40"/>
    <w:rsid w:val="0078223F"/>
    <w:rsid w:val="00782C2E"/>
    <w:rsid w:val="00782E5B"/>
    <w:rsid w:val="007833A4"/>
    <w:rsid w:val="00783DE4"/>
    <w:rsid w:val="0078429A"/>
    <w:rsid w:val="00784C7B"/>
    <w:rsid w:val="00784EEC"/>
    <w:rsid w:val="00787301"/>
    <w:rsid w:val="007873AE"/>
    <w:rsid w:val="00790148"/>
    <w:rsid w:val="00790A3F"/>
    <w:rsid w:val="00790BFE"/>
    <w:rsid w:val="00791147"/>
    <w:rsid w:val="00794B7B"/>
    <w:rsid w:val="0079519D"/>
    <w:rsid w:val="0079570E"/>
    <w:rsid w:val="007957EC"/>
    <w:rsid w:val="007959CE"/>
    <w:rsid w:val="00795F53"/>
    <w:rsid w:val="0079608B"/>
    <w:rsid w:val="007965B7"/>
    <w:rsid w:val="007968E6"/>
    <w:rsid w:val="00796BFA"/>
    <w:rsid w:val="00796CF0"/>
    <w:rsid w:val="00796D3C"/>
    <w:rsid w:val="00797BF5"/>
    <w:rsid w:val="007A07E5"/>
    <w:rsid w:val="007A0952"/>
    <w:rsid w:val="007A0D79"/>
    <w:rsid w:val="007A1711"/>
    <w:rsid w:val="007A174E"/>
    <w:rsid w:val="007A1CF1"/>
    <w:rsid w:val="007A2225"/>
    <w:rsid w:val="007A247E"/>
    <w:rsid w:val="007A2960"/>
    <w:rsid w:val="007A2A31"/>
    <w:rsid w:val="007A43F6"/>
    <w:rsid w:val="007A453A"/>
    <w:rsid w:val="007A5761"/>
    <w:rsid w:val="007A59FE"/>
    <w:rsid w:val="007A5C62"/>
    <w:rsid w:val="007A65F1"/>
    <w:rsid w:val="007A6834"/>
    <w:rsid w:val="007A6E27"/>
    <w:rsid w:val="007AA78A"/>
    <w:rsid w:val="007B1273"/>
    <w:rsid w:val="007B2437"/>
    <w:rsid w:val="007B2AFD"/>
    <w:rsid w:val="007B3C46"/>
    <w:rsid w:val="007B43F1"/>
    <w:rsid w:val="007B4FFD"/>
    <w:rsid w:val="007B5FEB"/>
    <w:rsid w:val="007B6578"/>
    <w:rsid w:val="007B6C6E"/>
    <w:rsid w:val="007B6F49"/>
    <w:rsid w:val="007C09AA"/>
    <w:rsid w:val="007C0B0A"/>
    <w:rsid w:val="007C13E4"/>
    <w:rsid w:val="007C20AA"/>
    <w:rsid w:val="007C2A6D"/>
    <w:rsid w:val="007C32F0"/>
    <w:rsid w:val="007C3661"/>
    <w:rsid w:val="007C39CC"/>
    <w:rsid w:val="007C3D8A"/>
    <w:rsid w:val="007C4583"/>
    <w:rsid w:val="007C4763"/>
    <w:rsid w:val="007C5625"/>
    <w:rsid w:val="007C567A"/>
    <w:rsid w:val="007C5FDF"/>
    <w:rsid w:val="007C6AED"/>
    <w:rsid w:val="007D196B"/>
    <w:rsid w:val="007D1BDC"/>
    <w:rsid w:val="007D1FA1"/>
    <w:rsid w:val="007D24FB"/>
    <w:rsid w:val="007D2A14"/>
    <w:rsid w:val="007D2ADF"/>
    <w:rsid w:val="007D2F07"/>
    <w:rsid w:val="007D3099"/>
    <w:rsid w:val="007D333E"/>
    <w:rsid w:val="007D5388"/>
    <w:rsid w:val="007D6673"/>
    <w:rsid w:val="007D6CD8"/>
    <w:rsid w:val="007D6ED0"/>
    <w:rsid w:val="007D77E5"/>
    <w:rsid w:val="007E05B7"/>
    <w:rsid w:val="007E10BB"/>
    <w:rsid w:val="007E1DDA"/>
    <w:rsid w:val="007E229E"/>
    <w:rsid w:val="007E233E"/>
    <w:rsid w:val="007E2C3A"/>
    <w:rsid w:val="007E3648"/>
    <w:rsid w:val="007E4736"/>
    <w:rsid w:val="007E4E05"/>
    <w:rsid w:val="007E584F"/>
    <w:rsid w:val="007E5E0D"/>
    <w:rsid w:val="007E75AC"/>
    <w:rsid w:val="007E75F1"/>
    <w:rsid w:val="007E7A48"/>
    <w:rsid w:val="007E7CC6"/>
    <w:rsid w:val="007E7DF8"/>
    <w:rsid w:val="007E7E8A"/>
    <w:rsid w:val="007F0DB1"/>
    <w:rsid w:val="007F11EF"/>
    <w:rsid w:val="007F2800"/>
    <w:rsid w:val="007F392E"/>
    <w:rsid w:val="007F39AB"/>
    <w:rsid w:val="007F4DB2"/>
    <w:rsid w:val="007F4ECC"/>
    <w:rsid w:val="007F511D"/>
    <w:rsid w:val="007F59AB"/>
    <w:rsid w:val="007F5A1B"/>
    <w:rsid w:val="007F622D"/>
    <w:rsid w:val="007F656F"/>
    <w:rsid w:val="007F6B85"/>
    <w:rsid w:val="007F6CE8"/>
    <w:rsid w:val="007F6E28"/>
    <w:rsid w:val="00800600"/>
    <w:rsid w:val="00800ACA"/>
    <w:rsid w:val="00800F33"/>
    <w:rsid w:val="00800FF7"/>
    <w:rsid w:val="00801251"/>
    <w:rsid w:val="008014AE"/>
    <w:rsid w:val="008016FC"/>
    <w:rsid w:val="0080203E"/>
    <w:rsid w:val="00803202"/>
    <w:rsid w:val="008036E9"/>
    <w:rsid w:val="00803E92"/>
    <w:rsid w:val="0080432B"/>
    <w:rsid w:val="00804386"/>
    <w:rsid w:val="0080474C"/>
    <w:rsid w:val="00804886"/>
    <w:rsid w:val="00804C91"/>
    <w:rsid w:val="00805467"/>
    <w:rsid w:val="00806174"/>
    <w:rsid w:val="008069AF"/>
    <w:rsid w:val="00806BAD"/>
    <w:rsid w:val="0080763E"/>
    <w:rsid w:val="0080780E"/>
    <w:rsid w:val="00810A31"/>
    <w:rsid w:val="00810FFE"/>
    <w:rsid w:val="008112F4"/>
    <w:rsid w:val="00812357"/>
    <w:rsid w:val="00812E8E"/>
    <w:rsid w:val="00815366"/>
    <w:rsid w:val="008155F5"/>
    <w:rsid w:val="00815E55"/>
    <w:rsid w:val="008176AC"/>
    <w:rsid w:val="00817FCB"/>
    <w:rsid w:val="008205AB"/>
    <w:rsid w:val="008206EE"/>
    <w:rsid w:val="008206FD"/>
    <w:rsid w:val="00820DE0"/>
    <w:rsid w:val="00820FEB"/>
    <w:rsid w:val="008218E4"/>
    <w:rsid w:val="00821C8B"/>
    <w:rsid w:val="00821CE1"/>
    <w:rsid w:val="008220AA"/>
    <w:rsid w:val="008220BB"/>
    <w:rsid w:val="00822283"/>
    <w:rsid w:val="008227C1"/>
    <w:rsid w:val="00822B30"/>
    <w:rsid w:val="00822CFE"/>
    <w:rsid w:val="0082368B"/>
    <w:rsid w:val="00823884"/>
    <w:rsid w:val="00823A14"/>
    <w:rsid w:val="00823A88"/>
    <w:rsid w:val="00823ACD"/>
    <w:rsid w:val="0082425D"/>
    <w:rsid w:val="0082457F"/>
    <w:rsid w:val="008249A5"/>
    <w:rsid w:val="008252C9"/>
    <w:rsid w:val="008256C6"/>
    <w:rsid w:val="00826348"/>
    <w:rsid w:val="00826386"/>
    <w:rsid w:val="00826387"/>
    <w:rsid w:val="008265A1"/>
    <w:rsid w:val="00826C54"/>
    <w:rsid w:val="00827316"/>
    <w:rsid w:val="00827C92"/>
    <w:rsid w:val="00830C8D"/>
    <w:rsid w:val="00830F38"/>
    <w:rsid w:val="008310D8"/>
    <w:rsid w:val="00831548"/>
    <w:rsid w:val="008317FF"/>
    <w:rsid w:val="00834AD7"/>
    <w:rsid w:val="0083520D"/>
    <w:rsid w:val="0083523E"/>
    <w:rsid w:val="008352C7"/>
    <w:rsid w:val="008354C9"/>
    <w:rsid w:val="00836153"/>
    <w:rsid w:val="00836A29"/>
    <w:rsid w:val="00837C7D"/>
    <w:rsid w:val="0084020E"/>
    <w:rsid w:val="00840522"/>
    <w:rsid w:val="00840A63"/>
    <w:rsid w:val="00840EC5"/>
    <w:rsid w:val="00840F59"/>
    <w:rsid w:val="00841F8C"/>
    <w:rsid w:val="00842797"/>
    <w:rsid w:val="008438E6"/>
    <w:rsid w:val="00843EC1"/>
    <w:rsid w:val="00844417"/>
    <w:rsid w:val="00844446"/>
    <w:rsid w:val="00844BDC"/>
    <w:rsid w:val="008458D4"/>
    <w:rsid w:val="00845A09"/>
    <w:rsid w:val="00845D0D"/>
    <w:rsid w:val="008461EE"/>
    <w:rsid w:val="0084699E"/>
    <w:rsid w:val="00847350"/>
    <w:rsid w:val="0084745D"/>
    <w:rsid w:val="008507C3"/>
    <w:rsid w:val="008509DF"/>
    <w:rsid w:val="00850B11"/>
    <w:rsid w:val="00851328"/>
    <w:rsid w:val="0085165D"/>
    <w:rsid w:val="00851F20"/>
    <w:rsid w:val="00852AFA"/>
    <w:rsid w:val="0085309B"/>
    <w:rsid w:val="00853408"/>
    <w:rsid w:val="00853490"/>
    <w:rsid w:val="00853889"/>
    <w:rsid w:val="00853EDA"/>
    <w:rsid w:val="008545BC"/>
    <w:rsid w:val="008549A9"/>
    <w:rsid w:val="00855287"/>
    <w:rsid w:val="0085555A"/>
    <w:rsid w:val="00855AE3"/>
    <w:rsid w:val="00855D4A"/>
    <w:rsid w:val="00855FD1"/>
    <w:rsid w:val="00856926"/>
    <w:rsid w:val="00857167"/>
    <w:rsid w:val="0085750C"/>
    <w:rsid w:val="00860262"/>
    <w:rsid w:val="00860927"/>
    <w:rsid w:val="00861081"/>
    <w:rsid w:val="00861138"/>
    <w:rsid w:val="00861722"/>
    <w:rsid w:val="008617AB"/>
    <w:rsid w:val="00861B01"/>
    <w:rsid w:val="00861CCD"/>
    <w:rsid w:val="00862D9A"/>
    <w:rsid w:val="00863D87"/>
    <w:rsid w:val="00864FB1"/>
    <w:rsid w:val="008657E0"/>
    <w:rsid w:val="00865A76"/>
    <w:rsid w:val="00865FB4"/>
    <w:rsid w:val="00866758"/>
    <w:rsid w:val="0086712A"/>
    <w:rsid w:val="00867E30"/>
    <w:rsid w:val="00870072"/>
    <w:rsid w:val="00870D55"/>
    <w:rsid w:val="008710B0"/>
    <w:rsid w:val="008711AF"/>
    <w:rsid w:val="0087214D"/>
    <w:rsid w:val="00873856"/>
    <w:rsid w:val="00873EB6"/>
    <w:rsid w:val="00874785"/>
    <w:rsid w:val="008748AA"/>
    <w:rsid w:val="00874AF5"/>
    <w:rsid w:val="00875CCF"/>
    <w:rsid w:val="00876410"/>
    <w:rsid w:val="00876A1E"/>
    <w:rsid w:val="008772B4"/>
    <w:rsid w:val="0087797C"/>
    <w:rsid w:val="00877ADA"/>
    <w:rsid w:val="008803ED"/>
    <w:rsid w:val="00880C33"/>
    <w:rsid w:val="008816ED"/>
    <w:rsid w:val="00883607"/>
    <w:rsid w:val="00883867"/>
    <w:rsid w:val="008840D1"/>
    <w:rsid w:val="008841A2"/>
    <w:rsid w:val="008845D3"/>
    <w:rsid w:val="00884D08"/>
    <w:rsid w:val="008856FC"/>
    <w:rsid w:val="00885A78"/>
    <w:rsid w:val="00885AF6"/>
    <w:rsid w:val="00886A1F"/>
    <w:rsid w:val="008870B2"/>
    <w:rsid w:val="008872AB"/>
    <w:rsid w:val="00887722"/>
    <w:rsid w:val="00887815"/>
    <w:rsid w:val="00890233"/>
    <w:rsid w:val="00890D76"/>
    <w:rsid w:val="008911F2"/>
    <w:rsid w:val="00891317"/>
    <w:rsid w:val="008915B4"/>
    <w:rsid w:val="008920C2"/>
    <w:rsid w:val="00892CB2"/>
    <w:rsid w:val="00892D5A"/>
    <w:rsid w:val="0089366F"/>
    <w:rsid w:val="00893D4C"/>
    <w:rsid w:val="00894031"/>
    <w:rsid w:val="00894736"/>
    <w:rsid w:val="008948FC"/>
    <w:rsid w:val="00894A47"/>
    <w:rsid w:val="008957FD"/>
    <w:rsid w:val="00896C1E"/>
    <w:rsid w:val="008975A7"/>
    <w:rsid w:val="008A07B9"/>
    <w:rsid w:val="008A0C0B"/>
    <w:rsid w:val="008A26DA"/>
    <w:rsid w:val="008A29CB"/>
    <w:rsid w:val="008A3B66"/>
    <w:rsid w:val="008A46B9"/>
    <w:rsid w:val="008A4B20"/>
    <w:rsid w:val="008A5030"/>
    <w:rsid w:val="008A51DD"/>
    <w:rsid w:val="008A5586"/>
    <w:rsid w:val="008A61F8"/>
    <w:rsid w:val="008A6E1E"/>
    <w:rsid w:val="008A6FA9"/>
    <w:rsid w:val="008A77F4"/>
    <w:rsid w:val="008A7FC1"/>
    <w:rsid w:val="008B01E6"/>
    <w:rsid w:val="008B14CE"/>
    <w:rsid w:val="008B1CDA"/>
    <w:rsid w:val="008B1FF1"/>
    <w:rsid w:val="008B1FFA"/>
    <w:rsid w:val="008B24CA"/>
    <w:rsid w:val="008B2B56"/>
    <w:rsid w:val="008B2B75"/>
    <w:rsid w:val="008B2D2E"/>
    <w:rsid w:val="008B2FC3"/>
    <w:rsid w:val="008B307F"/>
    <w:rsid w:val="008B32AF"/>
    <w:rsid w:val="008B353D"/>
    <w:rsid w:val="008B3763"/>
    <w:rsid w:val="008B3793"/>
    <w:rsid w:val="008B3B92"/>
    <w:rsid w:val="008B3D0E"/>
    <w:rsid w:val="008B3E48"/>
    <w:rsid w:val="008B45A2"/>
    <w:rsid w:val="008B463F"/>
    <w:rsid w:val="008B4943"/>
    <w:rsid w:val="008B499E"/>
    <w:rsid w:val="008B5108"/>
    <w:rsid w:val="008B5321"/>
    <w:rsid w:val="008B7AEE"/>
    <w:rsid w:val="008C02CA"/>
    <w:rsid w:val="008C0349"/>
    <w:rsid w:val="008C0516"/>
    <w:rsid w:val="008C0B49"/>
    <w:rsid w:val="008C2908"/>
    <w:rsid w:val="008C2B06"/>
    <w:rsid w:val="008C3802"/>
    <w:rsid w:val="008C529A"/>
    <w:rsid w:val="008C57C7"/>
    <w:rsid w:val="008C5841"/>
    <w:rsid w:val="008C5CDA"/>
    <w:rsid w:val="008C5F57"/>
    <w:rsid w:val="008C63BD"/>
    <w:rsid w:val="008C6C03"/>
    <w:rsid w:val="008C6C7D"/>
    <w:rsid w:val="008C74E6"/>
    <w:rsid w:val="008D227C"/>
    <w:rsid w:val="008D256B"/>
    <w:rsid w:val="008D26FF"/>
    <w:rsid w:val="008D3204"/>
    <w:rsid w:val="008D38F8"/>
    <w:rsid w:val="008D3F0B"/>
    <w:rsid w:val="008D45B0"/>
    <w:rsid w:val="008D4A89"/>
    <w:rsid w:val="008D4E30"/>
    <w:rsid w:val="008D525F"/>
    <w:rsid w:val="008D5292"/>
    <w:rsid w:val="008D545A"/>
    <w:rsid w:val="008D563F"/>
    <w:rsid w:val="008D5C2D"/>
    <w:rsid w:val="008D648B"/>
    <w:rsid w:val="008D6BA2"/>
    <w:rsid w:val="008D7332"/>
    <w:rsid w:val="008D783B"/>
    <w:rsid w:val="008E0028"/>
    <w:rsid w:val="008E10F8"/>
    <w:rsid w:val="008E14DC"/>
    <w:rsid w:val="008E1FFB"/>
    <w:rsid w:val="008E2A49"/>
    <w:rsid w:val="008E318B"/>
    <w:rsid w:val="008E3AF1"/>
    <w:rsid w:val="008E3F45"/>
    <w:rsid w:val="008E4386"/>
    <w:rsid w:val="008E4EA2"/>
    <w:rsid w:val="008E5544"/>
    <w:rsid w:val="008E59A4"/>
    <w:rsid w:val="008E5D60"/>
    <w:rsid w:val="008E63D4"/>
    <w:rsid w:val="008E6DB5"/>
    <w:rsid w:val="008E703A"/>
    <w:rsid w:val="008E7687"/>
    <w:rsid w:val="008F0E56"/>
    <w:rsid w:val="008F0FE0"/>
    <w:rsid w:val="008F4E24"/>
    <w:rsid w:val="008F54EF"/>
    <w:rsid w:val="008F6020"/>
    <w:rsid w:val="008F7374"/>
    <w:rsid w:val="008F7E16"/>
    <w:rsid w:val="00900019"/>
    <w:rsid w:val="00900431"/>
    <w:rsid w:val="00900982"/>
    <w:rsid w:val="00900E7E"/>
    <w:rsid w:val="00902C6A"/>
    <w:rsid w:val="00902D60"/>
    <w:rsid w:val="0090370B"/>
    <w:rsid w:val="00904360"/>
    <w:rsid w:val="00904679"/>
    <w:rsid w:val="00905708"/>
    <w:rsid w:val="00905E4C"/>
    <w:rsid w:val="0090649D"/>
    <w:rsid w:val="009066FC"/>
    <w:rsid w:val="00907693"/>
    <w:rsid w:val="00910416"/>
    <w:rsid w:val="0091041D"/>
    <w:rsid w:val="0091107B"/>
    <w:rsid w:val="0091145F"/>
    <w:rsid w:val="0091148F"/>
    <w:rsid w:val="009127D2"/>
    <w:rsid w:val="00912E36"/>
    <w:rsid w:val="009131AE"/>
    <w:rsid w:val="00913527"/>
    <w:rsid w:val="00913902"/>
    <w:rsid w:val="009142BC"/>
    <w:rsid w:val="009145F9"/>
    <w:rsid w:val="00914A2F"/>
    <w:rsid w:val="00914A86"/>
    <w:rsid w:val="00914CB6"/>
    <w:rsid w:val="00914F3E"/>
    <w:rsid w:val="00915550"/>
    <w:rsid w:val="00915D6F"/>
    <w:rsid w:val="0091676B"/>
    <w:rsid w:val="00916A3A"/>
    <w:rsid w:val="0091703F"/>
    <w:rsid w:val="009170EE"/>
    <w:rsid w:val="009179A6"/>
    <w:rsid w:val="00917BAD"/>
    <w:rsid w:val="00920458"/>
    <w:rsid w:val="009204F5"/>
    <w:rsid w:val="00920E49"/>
    <w:rsid w:val="00920FF1"/>
    <w:rsid w:val="00921044"/>
    <w:rsid w:val="00922565"/>
    <w:rsid w:val="00923633"/>
    <w:rsid w:val="00923E3C"/>
    <w:rsid w:val="00924386"/>
    <w:rsid w:val="00924A6D"/>
    <w:rsid w:val="0092535F"/>
    <w:rsid w:val="00925511"/>
    <w:rsid w:val="0092592F"/>
    <w:rsid w:val="00925F04"/>
    <w:rsid w:val="00926AEE"/>
    <w:rsid w:val="0092700E"/>
    <w:rsid w:val="00927606"/>
    <w:rsid w:val="009300F1"/>
    <w:rsid w:val="0093029C"/>
    <w:rsid w:val="00930575"/>
    <w:rsid w:val="009311C3"/>
    <w:rsid w:val="009312B9"/>
    <w:rsid w:val="009316AB"/>
    <w:rsid w:val="00931A35"/>
    <w:rsid w:val="00931A6D"/>
    <w:rsid w:val="00933314"/>
    <w:rsid w:val="009333A7"/>
    <w:rsid w:val="00934FE1"/>
    <w:rsid w:val="00935C4E"/>
    <w:rsid w:val="00936C62"/>
    <w:rsid w:val="00936EC5"/>
    <w:rsid w:val="0093756E"/>
    <w:rsid w:val="00941806"/>
    <w:rsid w:val="00941824"/>
    <w:rsid w:val="0094212A"/>
    <w:rsid w:val="009423FD"/>
    <w:rsid w:val="009429A4"/>
    <w:rsid w:val="00943675"/>
    <w:rsid w:val="009439A1"/>
    <w:rsid w:val="009444BE"/>
    <w:rsid w:val="00944908"/>
    <w:rsid w:val="00944B84"/>
    <w:rsid w:val="00945B59"/>
    <w:rsid w:val="009461F8"/>
    <w:rsid w:val="00946412"/>
    <w:rsid w:val="009465AB"/>
    <w:rsid w:val="00946801"/>
    <w:rsid w:val="00946CA7"/>
    <w:rsid w:val="009477E2"/>
    <w:rsid w:val="00950CE2"/>
    <w:rsid w:val="00953846"/>
    <w:rsid w:val="009543C0"/>
    <w:rsid w:val="00954DB7"/>
    <w:rsid w:val="00955525"/>
    <w:rsid w:val="00956A07"/>
    <w:rsid w:val="00956AC8"/>
    <w:rsid w:val="00957CB2"/>
    <w:rsid w:val="00960B19"/>
    <w:rsid w:val="00960C97"/>
    <w:rsid w:val="009626CD"/>
    <w:rsid w:val="00962B05"/>
    <w:rsid w:val="00963135"/>
    <w:rsid w:val="009631D6"/>
    <w:rsid w:val="009634FD"/>
    <w:rsid w:val="0096362A"/>
    <w:rsid w:val="009637E6"/>
    <w:rsid w:val="009645CF"/>
    <w:rsid w:val="00964799"/>
    <w:rsid w:val="00965323"/>
    <w:rsid w:val="00966DB2"/>
    <w:rsid w:val="009670B9"/>
    <w:rsid w:val="00967B8E"/>
    <w:rsid w:val="00970C64"/>
    <w:rsid w:val="009718A0"/>
    <w:rsid w:val="00971BCE"/>
    <w:rsid w:val="0097241F"/>
    <w:rsid w:val="009737AF"/>
    <w:rsid w:val="00973C62"/>
    <w:rsid w:val="00974A71"/>
    <w:rsid w:val="00975234"/>
    <w:rsid w:val="00975450"/>
    <w:rsid w:val="00975837"/>
    <w:rsid w:val="009759FE"/>
    <w:rsid w:val="0097664B"/>
    <w:rsid w:val="0097691E"/>
    <w:rsid w:val="00977059"/>
    <w:rsid w:val="009778B0"/>
    <w:rsid w:val="00977B5C"/>
    <w:rsid w:val="00977E1A"/>
    <w:rsid w:val="009801B4"/>
    <w:rsid w:val="00980420"/>
    <w:rsid w:val="009805A2"/>
    <w:rsid w:val="00980B59"/>
    <w:rsid w:val="00980BDB"/>
    <w:rsid w:val="00981154"/>
    <w:rsid w:val="00985521"/>
    <w:rsid w:val="009856CF"/>
    <w:rsid w:val="0098620C"/>
    <w:rsid w:val="00986722"/>
    <w:rsid w:val="00986728"/>
    <w:rsid w:val="00986799"/>
    <w:rsid w:val="00986E05"/>
    <w:rsid w:val="0098734A"/>
    <w:rsid w:val="0098779F"/>
    <w:rsid w:val="00987B3A"/>
    <w:rsid w:val="00987C4C"/>
    <w:rsid w:val="009909ED"/>
    <w:rsid w:val="00990C0D"/>
    <w:rsid w:val="00990CE5"/>
    <w:rsid w:val="009911C5"/>
    <w:rsid w:val="00991D97"/>
    <w:rsid w:val="0099299F"/>
    <w:rsid w:val="00992D25"/>
    <w:rsid w:val="00993184"/>
    <w:rsid w:val="009931EC"/>
    <w:rsid w:val="00993A68"/>
    <w:rsid w:val="00995162"/>
    <w:rsid w:val="00995CDB"/>
    <w:rsid w:val="00996AFB"/>
    <w:rsid w:val="00997264"/>
    <w:rsid w:val="00997356"/>
    <w:rsid w:val="009A0038"/>
    <w:rsid w:val="009A0348"/>
    <w:rsid w:val="009A0456"/>
    <w:rsid w:val="009A0972"/>
    <w:rsid w:val="009A1123"/>
    <w:rsid w:val="009A26C0"/>
    <w:rsid w:val="009A2BF2"/>
    <w:rsid w:val="009A33E9"/>
    <w:rsid w:val="009A3D9A"/>
    <w:rsid w:val="009A4528"/>
    <w:rsid w:val="009A522A"/>
    <w:rsid w:val="009A5B6B"/>
    <w:rsid w:val="009A7290"/>
    <w:rsid w:val="009A7CA0"/>
    <w:rsid w:val="009B03F8"/>
    <w:rsid w:val="009B03FD"/>
    <w:rsid w:val="009B05BB"/>
    <w:rsid w:val="009B0F57"/>
    <w:rsid w:val="009B12DF"/>
    <w:rsid w:val="009B12F1"/>
    <w:rsid w:val="009B175B"/>
    <w:rsid w:val="009B19D0"/>
    <w:rsid w:val="009B1B29"/>
    <w:rsid w:val="009B386B"/>
    <w:rsid w:val="009B3BAB"/>
    <w:rsid w:val="009B4493"/>
    <w:rsid w:val="009B4892"/>
    <w:rsid w:val="009B4CE5"/>
    <w:rsid w:val="009B4D79"/>
    <w:rsid w:val="009B535C"/>
    <w:rsid w:val="009B6EF8"/>
    <w:rsid w:val="009B72C9"/>
    <w:rsid w:val="009B72D5"/>
    <w:rsid w:val="009B7528"/>
    <w:rsid w:val="009B7EBC"/>
    <w:rsid w:val="009C08B8"/>
    <w:rsid w:val="009C094D"/>
    <w:rsid w:val="009C0C09"/>
    <w:rsid w:val="009C0F1B"/>
    <w:rsid w:val="009C10AC"/>
    <w:rsid w:val="009C1117"/>
    <w:rsid w:val="009C14D5"/>
    <w:rsid w:val="009C19D2"/>
    <w:rsid w:val="009C1BE5"/>
    <w:rsid w:val="009C1D2B"/>
    <w:rsid w:val="009C2115"/>
    <w:rsid w:val="009C2998"/>
    <w:rsid w:val="009C3051"/>
    <w:rsid w:val="009C3723"/>
    <w:rsid w:val="009C3F59"/>
    <w:rsid w:val="009C3FDF"/>
    <w:rsid w:val="009C4130"/>
    <w:rsid w:val="009C5885"/>
    <w:rsid w:val="009C5BC9"/>
    <w:rsid w:val="009C5E5B"/>
    <w:rsid w:val="009C6723"/>
    <w:rsid w:val="009D00B3"/>
    <w:rsid w:val="009D00B4"/>
    <w:rsid w:val="009D0115"/>
    <w:rsid w:val="009D0308"/>
    <w:rsid w:val="009D03CE"/>
    <w:rsid w:val="009D0527"/>
    <w:rsid w:val="009D0A68"/>
    <w:rsid w:val="009D1806"/>
    <w:rsid w:val="009D1874"/>
    <w:rsid w:val="009D18AD"/>
    <w:rsid w:val="009D24FC"/>
    <w:rsid w:val="009D2D77"/>
    <w:rsid w:val="009D2EE7"/>
    <w:rsid w:val="009D30E2"/>
    <w:rsid w:val="009D3D5B"/>
    <w:rsid w:val="009D4DF9"/>
    <w:rsid w:val="009D542E"/>
    <w:rsid w:val="009D549B"/>
    <w:rsid w:val="009D5625"/>
    <w:rsid w:val="009D640A"/>
    <w:rsid w:val="009D7E38"/>
    <w:rsid w:val="009E043D"/>
    <w:rsid w:val="009E0B21"/>
    <w:rsid w:val="009E15E0"/>
    <w:rsid w:val="009E19B7"/>
    <w:rsid w:val="009E1B6D"/>
    <w:rsid w:val="009E237A"/>
    <w:rsid w:val="009E26F0"/>
    <w:rsid w:val="009E2A87"/>
    <w:rsid w:val="009E363D"/>
    <w:rsid w:val="009E36DF"/>
    <w:rsid w:val="009E37B3"/>
    <w:rsid w:val="009E3AB6"/>
    <w:rsid w:val="009E3B12"/>
    <w:rsid w:val="009E3D9E"/>
    <w:rsid w:val="009E4633"/>
    <w:rsid w:val="009E4C97"/>
    <w:rsid w:val="009E5F6E"/>
    <w:rsid w:val="009E5F8B"/>
    <w:rsid w:val="009E60B5"/>
    <w:rsid w:val="009E642A"/>
    <w:rsid w:val="009E71F0"/>
    <w:rsid w:val="009E7D6F"/>
    <w:rsid w:val="009E7EAD"/>
    <w:rsid w:val="009E7F94"/>
    <w:rsid w:val="009F0906"/>
    <w:rsid w:val="009F15CE"/>
    <w:rsid w:val="009F16E4"/>
    <w:rsid w:val="009F1AF4"/>
    <w:rsid w:val="009F20E6"/>
    <w:rsid w:val="009F2181"/>
    <w:rsid w:val="009F2265"/>
    <w:rsid w:val="009F2449"/>
    <w:rsid w:val="009F245E"/>
    <w:rsid w:val="009F2B16"/>
    <w:rsid w:val="009F2EFE"/>
    <w:rsid w:val="009F3125"/>
    <w:rsid w:val="009F3768"/>
    <w:rsid w:val="009F40E0"/>
    <w:rsid w:val="009F561D"/>
    <w:rsid w:val="009F59FB"/>
    <w:rsid w:val="009F5D46"/>
    <w:rsid w:val="009F62FE"/>
    <w:rsid w:val="009F6BF1"/>
    <w:rsid w:val="009F7026"/>
    <w:rsid w:val="009F7629"/>
    <w:rsid w:val="009F7745"/>
    <w:rsid w:val="009F7C23"/>
    <w:rsid w:val="00A00243"/>
    <w:rsid w:val="00A0034C"/>
    <w:rsid w:val="00A007D5"/>
    <w:rsid w:val="00A00CC6"/>
    <w:rsid w:val="00A03146"/>
    <w:rsid w:val="00A03BFA"/>
    <w:rsid w:val="00A04BB2"/>
    <w:rsid w:val="00A04E3D"/>
    <w:rsid w:val="00A0504C"/>
    <w:rsid w:val="00A0545D"/>
    <w:rsid w:val="00A05619"/>
    <w:rsid w:val="00A06BA4"/>
    <w:rsid w:val="00A06C8A"/>
    <w:rsid w:val="00A078F3"/>
    <w:rsid w:val="00A11C09"/>
    <w:rsid w:val="00A11F18"/>
    <w:rsid w:val="00A12121"/>
    <w:rsid w:val="00A12857"/>
    <w:rsid w:val="00A12C19"/>
    <w:rsid w:val="00A12CC3"/>
    <w:rsid w:val="00A12F3C"/>
    <w:rsid w:val="00A130F3"/>
    <w:rsid w:val="00A1312D"/>
    <w:rsid w:val="00A1312E"/>
    <w:rsid w:val="00A14C37"/>
    <w:rsid w:val="00A15063"/>
    <w:rsid w:val="00A15E83"/>
    <w:rsid w:val="00A167B1"/>
    <w:rsid w:val="00A16D26"/>
    <w:rsid w:val="00A17567"/>
    <w:rsid w:val="00A17831"/>
    <w:rsid w:val="00A17B62"/>
    <w:rsid w:val="00A17EEE"/>
    <w:rsid w:val="00A20087"/>
    <w:rsid w:val="00A20D4B"/>
    <w:rsid w:val="00A21299"/>
    <w:rsid w:val="00A21641"/>
    <w:rsid w:val="00A231A3"/>
    <w:rsid w:val="00A23460"/>
    <w:rsid w:val="00A23BBA"/>
    <w:rsid w:val="00A24241"/>
    <w:rsid w:val="00A24261"/>
    <w:rsid w:val="00A2440E"/>
    <w:rsid w:val="00A24A77"/>
    <w:rsid w:val="00A24E18"/>
    <w:rsid w:val="00A2669F"/>
    <w:rsid w:val="00A26CCA"/>
    <w:rsid w:val="00A27853"/>
    <w:rsid w:val="00A2786D"/>
    <w:rsid w:val="00A3013C"/>
    <w:rsid w:val="00A302E9"/>
    <w:rsid w:val="00A30373"/>
    <w:rsid w:val="00A303F2"/>
    <w:rsid w:val="00A31779"/>
    <w:rsid w:val="00A31BB5"/>
    <w:rsid w:val="00A32451"/>
    <w:rsid w:val="00A32F25"/>
    <w:rsid w:val="00A33825"/>
    <w:rsid w:val="00A34114"/>
    <w:rsid w:val="00A34897"/>
    <w:rsid w:val="00A34A32"/>
    <w:rsid w:val="00A34EB9"/>
    <w:rsid w:val="00A35548"/>
    <w:rsid w:val="00A36E84"/>
    <w:rsid w:val="00A370AC"/>
    <w:rsid w:val="00A376D0"/>
    <w:rsid w:val="00A3787C"/>
    <w:rsid w:val="00A407CE"/>
    <w:rsid w:val="00A409F8"/>
    <w:rsid w:val="00A40EF3"/>
    <w:rsid w:val="00A41606"/>
    <w:rsid w:val="00A4216D"/>
    <w:rsid w:val="00A42760"/>
    <w:rsid w:val="00A42B53"/>
    <w:rsid w:val="00A4352E"/>
    <w:rsid w:val="00A4399A"/>
    <w:rsid w:val="00A43FA8"/>
    <w:rsid w:val="00A45731"/>
    <w:rsid w:val="00A45B9E"/>
    <w:rsid w:val="00A45E43"/>
    <w:rsid w:val="00A46C56"/>
    <w:rsid w:val="00A46CC2"/>
    <w:rsid w:val="00A47421"/>
    <w:rsid w:val="00A47A21"/>
    <w:rsid w:val="00A47A5C"/>
    <w:rsid w:val="00A47BF6"/>
    <w:rsid w:val="00A47DDE"/>
    <w:rsid w:val="00A50060"/>
    <w:rsid w:val="00A503DE"/>
    <w:rsid w:val="00A506B3"/>
    <w:rsid w:val="00A507D1"/>
    <w:rsid w:val="00A50A29"/>
    <w:rsid w:val="00A514B8"/>
    <w:rsid w:val="00A52994"/>
    <w:rsid w:val="00A532B4"/>
    <w:rsid w:val="00A5337A"/>
    <w:rsid w:val="00A53656"/>
    <w:rsid w:val="00A5372A"/>
    <w:rsid w:val="00A5508B"/>
    <w:rsid w:val="00A55330"/>
    <w:rsid w:val="00A56120"/>
    <w:rsid w:val="00A5615E"/>
    <w:rsid w:val="00A5712E"/>
    <w:rsid w:val="00A578AD"/>
    <w:rsid w:val="00A57B56"/>
    <w:rsid w:val="00A57C78"/>
    <w:rsid w:val="00A61707"/>
    <w:rsid w:val="00A61962"/>
    <w:rsid w:val="00A61A6B"/>
    <w:rsid w:val="00A61CDF"/>
    <w:rsid w:val="00A62571"/>
    <w:rsid w:val="00A628DB"/>
    <w:rsid w:val="00A62BAF"/>
    <w:rsid w:val="00A62D3D"/>
    <w:rsid w:val="00A63140"/>
    <w:rsid w:val="00A63695"/>
    <w:rsid w:val="00A63947"/>
    <w:rsid w:val="00A64121"/>
    <w:rsid w:val="00A655DA"/>
    <w:rsid w:val="00A65A55"/>
    <w:rsid w:val="00A66DE4"/>
    <w:rsid w:val="00A66FFB"/>
    <w:rsid w:val="00A67D69"/>
    <w:rsid w:val="00A67EB5"/>
    <w:rsid w:val="00A707C7"/>
    <w:rsid w:val="00A7122A"/>
    <w:rsid w:val="00A71433"/>
    <w:rsid w:val="00A71979"/>
    <w:rsid w:val="00A7205E"/>
    <w:rsid w:val="00A72330"/>
    <w:rsid w:val="00A72405"/>
    <w:rsid w:val="00A72A4A"/>
    <w:rsid w:val="00A72B70"/>
    <w:rsid w:val="00A73124"/>
    <w:rsid w:val="00A732B5"/>
    <w:rsid w:val="00A7346C"/>
    <w:rsid w:val="00A73663"/>
    <w:rsid w:val="00A738B3"/>
    <w:rsid w:val="00A73C29"/>
    <w:rsid w:val="00A73EB8"/>
    <w:rsid w:val="00A7448F"/>
    <w:rsid w:val="00A74521"/>
    <w:rsid w:val="00A746FD"/>
    <w:rsid w:val="00A747F8"/>
    <w:rsid w:val="00A74B3E"/>
    <w:rsid w:val="00A74E27"/>
    <w:rsid w:val="00A754D0"/>
    <w:rsid w:val="00A757CD"/>
    <w:rsid w:val="00A75B32"/>
    <w:rsid w:val="00A76007"/>
    <w:rsid w:val="00A7739B"/>
    <w:rsid w:val="00A807A1"/>
    <w:rsid w:val="00A82ACE"/>
    <w:rsid w:val="00A82C6F"/>
    <w:rsid w:val="00A83009"/>
    <w:rsid w:val="00A840F7"/>
    <w:rsid w:val="00A843FB"/>
    <w:rsid w:val="00A8477F"/>
    <w:rsid w:val="00A84895"/>
    <w:rsid w:val="00A84F62"/>
    <w:rsid w:val="00A853E1"/>
    <w:rsid w:val="00A85651"/>
    <w:rsid w:val="00A85A97"/>
    <w:rsid w:val="00A85B80"/>
    <w:rsid w:val="00A85EEA"/>
    <w:rsid w:val="00A87A57"/>
    <w:rsid w:val="00A90917"/>
    <w:rsid w:val="00A909BC"/>
    <w:rsid w:val="00A91B9D"/>
    <w:rsid w:val="00A91D53"/>
    <w:rsid w:val="00A9233B"/>
    <w:rsid w:val="00A92F81"/>
    <w:rsid w:val="00A92FF6"/>
    <w:rsid w:val="00A935D2"/>
    <w:rsid w:val="00A93D42"/>
    <w:rsid w:val="00A957E8"/>
    <w:rsid w:val="00A95D12"/>
    <w:rsid w:val="00A96B04"/>
    <w:rsid w:val="00A97027"/>
    <w:rsid w:val="00A97123"/>
    <w:rsid w:val="00A97293"/>
    <w:rsid w:val="00AA02EF"/>
    <w:rsid w:val="00AA091B"/>
    <w:rsid w:val="00AA0F08"/>
    <w:rsid w:val="00AA191A"/>
    <w:rsid w:val="00AA1C84"/>
    <w:rsid w:val="00AA21F0"/>
    <w:rsid w:val="00AA28C3"/>
    <w:rsid w:val="00AA2C16"/>
    <w:rsid w:val="00AA3E15"/>
    <w:rsid w:val="00AA4D2F"/>
    <w:rsid w:val="00AA6571"/>
    <w:rsid w:val="00AA6742"/>
    <w:rsid w:val="00AA6A82"/>
    <w:rsid w:val="00AA763B"/>
    <w:rsid w:val="00AB0321"/>
    <w:rsid w:val="00AB12CD"/>
    <w:rsid w:val="00AB1C73"/>
    <w:rsid w:val="00AB1DC0"/>
    <w:rsid w:val="00AB21D9"/>
    <w:rsid w:val="00AB22CB"/>
    <w:rsid w:val="00AB33F4"/>
    <w:rsid w:val="00AB5EE0"/>
    <w:rsid w:val="00AB6186"/>
    <w:rsid w:val="00AB63F3"/>
    <w:rsid w:val="00AB77F8"/>
    <w:rsid w:val="00AB7AB5"/>
    <w:rsid w:val="00AB7AC2"/>
    <w:rsid w:val="00AC0C52"/>
    <w:rsid w:val="00AC1342"/>
    <w:rsid w:val="00AC1411"/>
    <w:rsid w:val="00AC1AE8"/>
    <w:rsid w:val="00AC244E"/>
    <w:rsid w:val="00AC24E2"/>
    <w:rsid w:val="00AC2693"/>
    <w:rsid w:val="00AC2DDA"/>
    <w:rsid w:val="00AC3A8C"/>
    <w:rsid w:val="00AC42A5"/>
    <w:rsid w:val="00AC4581"/>
    <w:rsid w:val="00AC463A"/>
    <w:rsid w:val="00AC5866"/>
    <w:rsid w:val="00AC5A31"/>
    <w:rsid w:val="00AC5F62"/>
    <w:rsid w:val="00AC62D6"/>
    <w:rsid w:val="00AC6AE5"/>
    <w:rsid w:val="00AD0187"/>
    <w:rsid w:val="00AD0203"/>
    <w:rsid w:val="00AD0775"/>
    <w:rsid w:val="00AD1446"/>
    <w:rsid w:val="00AD14FE"/>
    <w:rsid w:val="00AD183C"/>
    <w:rsid w:val="00AD2930"/>
    <w:rsid w:val="00AD32A2"/>
    <w:rsid w:val="00AD3B7C"/>
    <w:rsid w:val="00AD3C9E"/>
    <w:rsid w:val="00AD41B6"/>
    <w:rsid w:val="00AD5314"/>
    <w:rsid w:val="00AD66BE"/>
    <w:rsid w:val="00AD79A9"/>
    <w:rsid w:val="00AE1310"/>
    <w:rsid w:val="00AE1746"/>
    <w:rsid w:val="00AE1ECB"/>
    <w:rsid w:val="00AE2796"/>
    <w:rsid w:val="00AE2B03"/>
    <w:rsid w:val="00AE32FC"/>
    <w:rsid w:val="00AE333E"/>
    <w:rsid w:val="00AE3493"/>
    <w:rsid w:val="00AE37D6"/>
    <w:rsid w:val="00AE3FE3"/>
    <w:rsid w:val="00AE4147"/>
    <w:rsid w:val="00AE4B0A"/>
    <w:rsid w:val="00AE4C9D"/>
    <w:rsid w:val="00AE5395"/>
    <w:rsid w:val="00AE55D1"/>
    <w:rsid w:val="00AE5C89"/>
    <w:rsid w:val="00AE5E03"/>
    <w:rsid w:val="00AE6706"/>
    <w:rsid w:val="00AE69EB"/>
    <w:rsid w:val="00AE6C42"/>
    <w:rsid w:val="00AE70B4"/>
    <w:rsid w:val="00AE7698"/>
    <w:rsid w:val="00AF044F"/>
    <w:rsid w:val="00AF0E7E"/>
    <w:rsid w:val="00AF1C98"/>
    <w:rsid w:val="00AF1E81"/>
    <w:rsid w:val="00AF1F61"/>
    <w:rsid w:val="00AF284B"/>
    <w:rsid w:val="00AF2930"/>
    <w:rsid w:val="00AF2A46"/>
    <w:rsid w:val="00AF2DC3"/>
    <w:rsid w:val="00AF3916"/>
    <w:rsid w:val="00AF5530"/>
    <w:rsid w:val="00AF5E25"/>
    <w:rsid w:val="00AF60C1"/>
    <w:rsid w:val="00AF6494"/>
    <w:rsid w:val="00AF67D0"/>
    <w:rsid w:val="00AF6CF9"/>
    <w:rsid w:val="00AF6FCD"/>
    <w:rsid w:val="00AF78F5"/>
    <w:rsid w:val="00AF7DC3"/>
    <w:rsid w:val="00B0010C"/>
    <w:rsid w:val="00B00841"/>
    <w:rsid w:val="00B01A47"/>
    <w:rsid w:val="00B02034"/>
    <w:rsid w:val="00B02070"/>
    <w:rsid w:val="00B02BF8"/>
    <w:rsid w:val="00B03A95"/>
    <w:rsid w:val="00B0417C"/>
    <w:rsid w:val="00B043F9"/>
    <w:rsid w:val="00B0464B"/>
    <w:rsid w:val="00B055C4"/>
    <w:rsid w:val="00B05B8D"/>
    <w:rsid w:val="00B07074"/>
    <w:rsid w:val="00B0731D"/>
    <w:rsid w:val="00B078EC"/>
    <w:rsid w:val="00B10598"/>
    <w:rsid w:val="00B1062B"/>
    <w:rsid w:val="00B10E2F"/>
    <w:rsid w:val="00B115AC"/>
    <w:rsid w:val="00B11E67"/>
    <w:rsid w:val="00B12C86"/>
    <w:rsid w:val="00B142A6"/>
    <w:rsid w:val="00B142BC"/>
    <w:rsid w:val="00B159A6"/>
    <w:rsid w:val="00B16EC6"/>
    <w:rsid w:val="00B171AB"/>
    <w:rsid w:val="00B177B9"/>
    <w:rsid w:val="00B202A3"/>
    <w:rsid w:val="00B21748"/>
    <w:rsid w:val="00B218E7"/>
    <w:rsid w:val="00B219E8"/>
    <w:rsid w:val="00B22181"/>
    <w:rsid w:val="00B22E9C"/>
    <w:rsid w:val="00B23D60"/>
    <w:rsid w:val="00B2519D"/>
    <w:rsid w:val="00B254E4"/>
    <w:rsid w:val="00B25516"/>
    <w:rsid w:val="00B25E4D"/>
    <w:rsid w:val="00B261DD"/>
    <w:rsid w:val="00B262D4"/>
    <w:rsid w:val="00B26597"/>
    <w:rsid w:val="00B2752D"/>
    <w:rsid w:val="00B276FC"/>
    <w:rsid w:val="00B277AD"/>
    <w:rsid w:val="00B303AA"/>
    <w:rsid w:val="00B3088E"/>
    <w:rsid w:val="00B30CFE"/>
    <w:rsid w:val="00B30FDA"/>
    <w:rsid w:val="00B31353"/>
    <w:rsid w:val="00B31A72"/>
    <w:rsid w:val="00B33323"/>
    <w:rsid w:val="00B34F3B"/>
    <w:rsid w:val="00B35543"/>
    <w:rsid w:val="00B35EC2"/>
    <w:rsid w:val="00B36B4B"/>
    <w:rsid w:val="00B36C7A"/>
    <w:rsid w:val="00B3736C"/>
    <w:rsid w:val="00B401D6"/>
    <w:rsid w:val="00B41024"/>
    <w:rsid w:val="00B413B3"/>
    <w:rsid w:val="00B41F34"/>
    <w:rsid w:val="00B422C2"/>
    <w:rsid w:val="00B42716"/>
    <w:rsid w:val="00B42AB0"/>
    <w:rsid w:val="00B44254"/>
    <w:rsid w:val="00B446E8"/>
    <w:rsid w:val="00B44B99"/>
    <w:rsid w:val="00B45096"/>
    <w:rsid w:val="00B4521E"/>
    <w:rsid w:val="00B468D0"/>
    <w:rsid w:val="00B46946"/>
    <w:rsid w:val="00B47140"/>
    <w:rsid w:val="00B47811"/>
    <w:rsid w:val="00B50162"/>
    <w:rsid w:val="00B50165"/>
    <w:rsid w:val="00B514BF"/>
    <w:rsid w:val="00B51762"/>
    <w:rsid w:val="00B518D7"/>
    <w:rsid w:val="00B52CAA"/>
    <w:rsid w:val="00B53867"/>
    <w:rsid w:val="00B53AA3"/>
    <w:rsid w:val="00B53CD1"/>
    <w:rsid w:val="00B53FB8"/>
    <w:rsid w:val="00B54100"/>
    <w:rsid w:val="00B55233"/>
    <w:rsid w:val="00B553A1"/>
    <w:rsid w:val="00B55774"/>
    <w:rsid w:val="00B559E3"/>
    <w:rsid w:val="00B564A6"/>
    <w:rsid w:val="00B56C6C"/>
    <w:rsid w:val="00B57468"/>
    <w:rsid w:val="00B57592"/>
    <w:rsid w:val="00B57BF4"/>
    <w:rsid w:val="00B608B6"/>
    <w:rsid w:val="00B60D4C"/>
    <w:rsid w:val="00B60E92"/>
    <w:rsid w:val="00B60EA4"/>
    <w:rsid w:val="00B60EF9"/>
    <w:rsid w:val="00B61CDA"/>
    <w:rsid w:val="00B61D8D"/>
    <w:rsid w:val="00B625A7"/>
    <w:rsid w:val="00B629EE"/>
    <w:rsid w:val="00B63C65"/>
    <w:rsid w:val="00B64981"/>
    <w:rsid w:val="00B64C1A"/>
    <w:rsid w:val="00B658BC"/>
    <w:rsid w:val="00B66315"/>
    <w:rsid w:val="00B6635C"/>
    <w:rsid w:val="00B66462"/>
    <w:rsid w:val="00B67F31"/>
    <w:rsid w:val="00B7022E"/>
    <w:rsid w:val="00B702EA"/>
    <w:rsid w:val="00B7117E"/>
    <w:rsid w:val="00B72931"/>
    <w:rsid w:val="00B73961"/>
    <w:rsid w:val="00B739AF"/>
    <w:rsid w:val="00B73F09"/>
    <w:rsid w:val="00B73FAC"/>
    <w:rsid w:val="00B73FB3"/>
    <w:rsid w:val="00B7425B"/>
    <w:rsid w:val="00B749FE"/>
    <w:rsid w:val="00B75471"/>
    <w:rsid w:val="00B766E6"/>
    <w:rsid w:val="00B76EB9"/>
    <w:rsid w:val="00B772AD"/>
    <w:rsid w:val="00B777F5"/>
    <w:rsid w:val="00B80286"/>
    <w:rsid w:val="00B80880"/>
    <w:rsid w:val="00B80BD7"/>
    <w:rsid w:val="00B811D6"/>
    <w:rsid w:val="00B812EA"/>
    <w:rsid w:val="00B81B6C"/>
    <w:rsid w:val="00B82D10"/>
    <w:rsid w:val="00B82E31"/>
    <w:rsid w:val="00B839CD"/>
    <w:rsid w:val="00B839F0"/>
    <w:rsid w:val="00B83F87"/>
    <w:rsid w:val="00B84980"/>
    <w:rsid w:val="00B85308"/>
    <w:rsid w:val="00B86AD6"/>
    <w:rsid w:val="00B86B58"/>
    <w:rsid w:val="00B86CB2"/>
    <w:rsid w:val="00B87BE7"/>
    <w:rsid w:val="00B9025A"/>
    <w:rsid w:val="00B906B7"/>
    <w:rsid w:val="00B90FA0"/>
    <w:rsid w:val="00B916C6"/>
    <w:rsid w:val="00B91909"/>
    <w:rsid w:val="00B92A2E"/>
    <w:rsid w:val="00B931A9"/>
    <w:rsid w:val="00B93B8D"/>
    <w:rsid w:val="00B93EB1"/>
    <w:rsid w:val="00B93F97"/>
    <w:rsid w:val="00B94499"/>
    <w:rsid w:val="00B94AE9"/>
    <w:rsid w:val="00B94B5E"/>
    <w:rsid w:val="00B94C0E"/>
    <w:rsid w:val="00B95029"/>
    <w:rsid w:val="00B9523E"/>
    <w:rsid w:val="00B952C0"/>
    <w:rsid w:val="00B95FC4"/>
    <w:rsid w:val="00B97256"/>
    <w:rsid w:val="00B97289"/>
    <w:rsid w:val="00B97389"/>
    <w:rsid w:val="00B9742B"/>
    <w:rsid w:val="00B9769D"/>
    <w:rsid w:val="00B97ABE"/>
    <w:rsid w:val="00BA031D"/>
    <w:rsid w:val="00BA0468"/>
    <w:rsid w:val="00BA116F"/>
    <w:rsid w:val="00BA1B9E"/>
    <w:rsid w:val="00BA2E13"/>
    <w:rsid w:val="00BA3D2A"/>
    <w:rsid w:val="00BA4DB1"/>
    <w:rsid w:val="00BA5403"/>
    <w:rsid w:val="00BA5F85"/>
    <w:rsid w:val="00BA7198"/>
    <w:rsid w:val="00BB0C15"/>
    <w:rsid w:val="00BB117E"/>
    <w:rsid w:val="00BB1202"/>
    <w:rsid w:val="00BB1997"/>
    <w:rsid w:val="00BB25C1"/>
    <w:rsid w:val="00BB27E1"/>
    <w:rsid w:val="00BB2A23"/>
    <w:rsid w:val="00BB3029"/>
    <w:rsid w:val="00BB317C"/>
    <w:rsid w:val="00BB31AC"/>
    <w:rsid w:val="00BB3634"/>
    <w:rsid w:val="00BB37CD"/>
    <w:rsid w:val="00BB3A85"/>
    <w:rsid w:val="00BB4DE5"/>
    <w:rsid w:val="00BB5451"/>
    <w:rsid w:val="00BB57BE"/>
    <w:rsid w:val="00BB57D0"/>
    <w:rsid w:val="00BB5A80"/>
    <w:rsid w:val="00BB5B18"/>
    <w:rsid w:val="00BB6129"/>
    <w:rsid w:val="00BB644B"/>
    <w:rsid w:val="00BB6C64"/>
    <w:rsid w:val="00BB7298"/>
    <w:rsid w:val="00BB79FA"/>
    <w:rsid w:val="00BB7B13"/>
    <w:rsid w:val="00BB7B9D"/>
    <w:rsid w:val="00BC04FB"/>
    <w:rsid w:val="00BC0ECD"/>
    <w:rsid w:val="00BC0F53"/>
    <w:rsid w:val="00BC0F5C"/>
    <w:rsid w:val="00BC109F"/>
    <w:rsid w:val="00BC2879"/>
    <w:rsid w:val="00BC294F"/>
    <w:rsid w:val="00BC2F3E"/>
    <w:rsid w:val="00BC4257"/>
    <w:rsid w:val="00BC4311"/>
    <w:rsid w:val="00BC4D16"/>
    <w:rsid w:val="00BC5BC2"/>
    <w:rsid w:val="00BC6766"/>
    <w:rsid w:val="00BC697E"/>
    <w:rsid w:val="00BC6BF9"/>
    <w:rsid w:val="00BC6E39"/>
    <w:rsid w:val="00BC6ECC"/>
    <w:rsid w:val="00BC7224"/>
    <w:rsid w:val="00BC7970"/>
    <w:rsid w:val="00BC7B30"/>
    <w:rsid w:val="00BD07FC"/>
    <w:rsid w:val="00BD0BAF"/>
    <w:rsid w:val="00BD0C08"/>
    <w:rsid w:val="00BD16A3"/>
    <w:rsid w:val="00BD2611"/>
    <w:rsid w:val="00BD282E"/>
    <w:rsid w:val="00BD2B33"/>
    <w:rsid w:val="00BD3B69"/>
    <w:rsid w:val="00BD4D70"/>
    <w:rsid w:val="00BD5660"/>
    <w:rsid w:val="00BD709F"/>
    <w:rsid w:val="00BD7586"/>
    <w:rsid w:val="00BE023B"/>
    <w:rsid w:val="00BE05F3"/>
    <w:rsid w:val="00BE0B79"/>
    <w:rsid w:val="00BE18F8"/>
    <w:rsid w:val="00BE1987"/>
    <w:rsid w:val="00BE1ADA"/>
    <w:rsid w:val="00BE1B1A"/>
    <w:rsid w:val="00BE1C67"/>
    <w:rsid w:val="00BE2366"/>
    <w:rsid w:val="00BE2E74"/>
    <w:rsid w:val="00BE3C7F"/>
    <w:rsid w:val="00BE3FEF"/>
    <w:rsid w:val="00BE49BC"/>
    <w:rsid w:val="00BE51A7"/>
    <w:rsid w:val="00BE5226"/>
    <w:rsid w:val="00BE58C1"/>
    <w:rsid w:val="00BE5B0E"/>
    <w:rsid w:val="00BE673B"/>
    <w:rsid w:val="00BE683B"/>
    <w:rsid w:val="00BE685C"/>
    <w:rsid w:val="00BE68BC"/>
    <w:rsid w:val="00BE7ADB"/>
    <w:rsid w:val="00BF0CBC"/>
    <w:rsid w:val="00BF0CDE"/>
    <w:rsid w:val="00BF0F16"/>
    <w:rsid w:val="00BF0FB7"/>
    <w:rsid w:val="00BF13F0"/>
    <w:rsid w:val="00BF1E22"/>
    <w:rsid w:val="00BF1EB5"/>
    <w:rsid w:val="00BF1F4A"/>
    <w:rsid w:val="00BF223B"/>
    <w:rsid w:val="00BF2559"/>
    <w:rsid w:val="00BF32D5"/>
    <w:rsid w:val="00BF3C84"/>
    <w:rsid w:val="00BF46EB"/>
    <w:rsid w:val="00BF5C0C"/>
    <w:rsid w:val="00BF6404"/>
    <w:rsid w:val="00BF64ED"/>
    <w:rsid w:val="00BF75F7"/>
    <w:rsid w:val="00C00793"/>
    <w:rsid w:val="00C02026"/>
    <w:rsid w:val="00C021EA"/>
    <w:rsid w:val="00C02DCF"/>
    <w:rsid w:val="00C03553"/>
    <w:rsid w:val="00C0387D"/>
    <w:rsid w:val="00C03C84"/>
    <w:rsid w:val="00C04D3C"/>
    <w:rsid w:val="00C0533F"/>
    <w:rsid w:val="00C06C0F"/>
    <w:rsid w:val="00C07695"/>
    <w:rsid w:val="00C07BCD"/>
    <w:rsid w:val="00C10228"/>
    <w:rsid w:val="00C1049B"/>
    <w:rsid w:val="00C114C6"/>
    <w:rsid w:val="00C1247C"/>
    <w:rsid w:val="00C1259F"/>
    <w:rsid w:val="00C12858"/>
    <w:rsid w:val="00C12D5B"/>
    <w:rsid w:val="00C13327"/>
    <w:rsid w:val="00C135C6"/>
    <w:rsid w:val="00C14C25"/>
    <w:rsid w:val="00C14F1F"/>
    <w:rsid w:val="00C152D5"/>
    <w:rsid w:val="00C154CC"/>
    <w:rsid w:val="00C1557E"/>
    <w:rsid w:val="00C15A05"/>
    <w:rsid w:val="00C16283"/>
    <w:rsid w:val="00C1657F"/>
    <w:rsid w:val="00C1674B"/>
    <w:rsid w:val="00C16D85"/>
    <w:rsid w:val="00C17B51"/>
    <w:rsid w:val="00C2002A"/>
    <w:rsid w:val="00C207B3"/>
    <w:rsid w:val="00C2096B"/>
    <w:rsid w:val="00C209FD"/>
    <w:rsid w:val="00C210FB"/>
    <w:rsid w:val="00C2113A"/>
    <w:rsid w:val="00C213E2"/>
    <w:rsid w:val="00C216F2"/>
    <w:rsid w:val="00C22379"/>
    <w:rsid w:val="00C2256E"/>
    <w:rsid w:val="00C22C29"/>
    <w:rsid w:val="00C22F1B"/>
    <w:rsid w:val="00C246A3"/>
    <w:rsid w:val="00C248D9"/>
    <w:rsid w:val="00C2517A"/>
    <w:rsid w:val="00C25292"/>
    <w:rsid w:val="00C25B0C"/>
    <w:rsid w:val="00C25F66"/>
    <w:rsid w:val="00C26176"/>
    <w:rsid w:val="00C262AB"/>
    <w:rsid w:val="00C3074F"/>
    <w:rsid w:val="00C30A5A"/>
    <w:rsid w:val="00C30F38"/>
    <w:rsid w:val="00C314CF"/>
    <w:rsid w:val="00C31A5C"/>
    <w:rsid w:val="00C320EC"/>
    <w:rsid w:val="00C34A04"/>
    <w:rsid w:val="00C34BF6"/>
    <w:rsid w:val="00C35457"/>
    <w:rsid w:val="00C359DB"/>
    <w:rsid w:val="00C36265"/>
    <w:rsid w:val="00C366AB"/>
    <w:rsid w:val="00C36957"/>
    <w:rsid w:val="00C36A98"/>
    <w:rsid w:val="00C36DF0"/>
    <w:rsid w:val="00C4004E"/>
    <w:rsid w:val="00C41DD5"/>
    <w:rsid w:val="00C45379"/>
    <w:rsid w:val="00C45476"/>
    <w:rsid w:val="00C454D1"/>
    <w:rsid w:val="00C45FA6"/>
    <w:rsid w:val="00C475CA"/>
    <w:rsid w:val="00C476D0"/>
    <w:rsid w:val="00C501D7"/>
    <w:rsid w:val="00C50626"/>
    <w:rsid w:val="00C50B3F"/>
    <w:rsid w:val="00C525DE"/>
    <w:rsid w:val="00C52B9B"/>
    <w:rsid w:val="00C53D06"/>
    <w:rsid w:val="00C54446"/>
    <w:rsid w:val="00C5463A"/>
    <w:rsid w:val="00C55B3E"/>
    <w:rsid w:val="00C55CB2"/>
    <w:rsid w:val="00C56501"/>
    <w:rsid w:val="00C57DC0"/>
    <w:rsid w:val="00C6081B"/>
    <w:rsid w:val="00C61B92"/>
    <w:rsid w:val="00C62624"/>
    <w:rsid w:val="00C62A15"/>
    <w:rsid w:val="00C62BBB"/>
    <w:rsid w:val="00C62CFF"/>
    <w:rsid w:val="00C6486D"/>
    <w:rsid w:val="00C64A3A"/>
    <w:rsid w:val="00C654E5"/>
    <w:rsid w:val="00C657EF"/>
    <w:rsid w:val="00C65F13"/>
    <w:rsid w:val="00C66D02"/>
    <w:rsid w:val="00C6710D"/>
    <w:rsid w:val="00C676B1"/>
    <w:rsid w:val="00C67853"/>
    <w:rsid w:val="00C679B2"/>
    <w:rsid w:val="00C7048A"/>
    <w:rsid w:val="00C70A88"/>
    <w:rsid w:val="00C70E3E"/>
    <w:rsid w:val="00C71595"/>
    <w:rsid w:val="00C71B38"/>
    <w:rsid w:val="00C72449"/>
    <w:rsid w:val="00C72AB8"/>
    <w:rsid w:val="00C72C54"/>
    <w:rsid w:val="00C73463"/>
    <w:rsid w:val="00C73637"/>
    <w:rsid w:val="00C75C47"/>
    <w:rsid w:val="00C75E97"/>
    <w:rsid w:val="00C75F76"/>
    <w:rsid w:val="00C75FB7"/>
    <w:rsid w:val="00C7722C"/>
    <w:rsid w:val="00C80222"/>
    <w:rsid w:val="00C806FA"/>
    <w:rsid w:val="00C809FC"/>
    <w:rsid w:val="00C81484"/>
    <w:rsid w:val="00C8178C"/>
    <w:rsid w:val="00C81BA9"/>
    <w:rsid w:val="00C8234B"/>
    <w:rsid w:val="00C83DF6"/>
    <w:rsid w:val="00C8432D"/>
    <w:rsid w:val="00C854E2"/>
    <w:rsid w:val="00C85F26"/>
    <w:rsid w:val="00C871ED"/>
    <w:rsid w:val="00C87456"/>
    <w:rsid w:val="00C87D26"/>
    <w:rsid w:val="00C90F0F"/>
    <w:rsid w:val="00C90F5C"/>
    <w:rsid w:val="00C927CC"/>
    <w:rsid w:val="00C92D9F"/>
    <w:rsid w:val="00C937B8"/>
    <w:rsid w:val="00C94308"/>
    <w:rsid w:val="00C94521"/>
    <w:rsid w:val="00C9470A"/>
    <w:rsid w:val="00C947E2"/>
    <w:rsid w:val="00C94DB3"/>
    <w:rsid w:val="00C95AB9"/>
    <w:rsid w:val="00C96286"/>
    <w:rsid w:val="00C966EE"/>
    <w:rsid w:val="00C96977"/>
    <w:rsid w:val="00C96D6D"/>
    <w:rsid w:val="00C974D9"/>
    <w:rsid w:val="00C977AF"/>
    <w:rsid w:val="00C97E26"/>
    <w:rsid w:val="00CA0375"/>
    <w:rsid w:val="00CA056E"/>
    <w:rsid w:val="00CA0E22"/>
    <w:rsid w:val="00CA118F"/>
    <w:rsid w:val="00CA2723"/>
    <w:rsid w:val="00CA2808"/>
    <w:rsid w:val="00CA2DB7"/>
    <w:rsid w:val="00CA3097"/>
    <w:rsid w:val="00CA3A30"/>
    <w:rsid w:val="00CA3C8E"/>
    <w:rsid w:val="00CA4D76"/>
    <w:rsid w:val="00CA4E62"/>
    <w:rsid w:val="00CA4EC3"/>
    <w:rsid w:val="00CA4ED7"/>
    <w:rsid w:val="00CA5A12"/>
    <w:rsid w:val="00CA5E37"/>
    <w:rsid w:val="00CA6F1F"/>
    <w:rsid w:val="00CA74B0"/>
    <w:rsid w:val="00CA77C4"/>
    <w:rsid w:val="00CA7B57"/>
    <w:rsid w:val="00CB0049"/>
    <w:rsid w:val="00CB050C"/>
    <w:rsid w:val="00CB11AD"/>
    <w:rsid w:val="00CB19CC"/>
    <w:rsid w:val="00CB1F4B"/>
    <w:rsid w:val="00CB320C"/>
    <w:rsid w:val="00CB3537"/>
    <w:rsid w:val="00CB40E6"/>
    <w:rsid w:val="00CB4DC7"/>
    <w:rsid w:val="00CB58BD"/>
    <w:rsid w:val="00CB5D23"/>
    <w:rsid w:val="00CB5D51"/>
    <w:rsid w:val="00CB63BF"/>
    <w:rsid w:val="00CB667D"/>
    <w:rsid w:val="00CB7093"/>
    <w:rsid w:val="00CB78CF"/>
    <w:rsid w:val="00CB7DD5"/>
    <w:rsid w:val="00CC0056"/>
    <w:rsid w:val="00CC03B3"/>
    <w:rsid w:val="00CC067B"/>
    <w:rsid w:val="00CC0884"/>
    <w:rsid w:val="00CC09B5"/>
    <w:rsid w:val="00CC1083"/>
    <w:rsid w:val="00CC10D7"/>
    <w:rsid w:val="00CC12B3"/>
    <w:rsid w:val="00CC1511"/>
    <w:rsid w:val="00CC1712"/>
    <w:rsid w:val="00CC1E0B"/>
    <w:rsid w:val="00CC1E59"/>
    <w:rsid w:val="00CC359D"/>
    <w:rsid w:val="00CC38BE"/>
    <w:rsid w:val="00CC469D"/>
    <w:rsid w:val="00CC4A7D"/>
    <w:rsid w:val="00CC6C67"/>
    <w:rsid w:val="00CC7C44"/>
    <w:rsid w:val="00CC7E1B"/>
    <w:rsid w:val="00CC7E24"/>
    <w:rsid w:val="00CD08E5"/>
    <w:rsid w:val="00CD1984"/>
    <w:rsid w:val="00CD2555"/>
    <w:rsid w:val="00CD2879"/>
    <w:rsid w:val="00CD30C3"/>
    <w:rsid w:val="00CD3C4E"/>
    <w:rsid w:val="00CD44B6"/>
    <w:rsid w:val="00CD474E"/>
    <w:rsid w:val="00CD4A67"/>
    <w:rsid w:val="00CD6E2C"/>
    <w:rsid w:val="00CE01FF"/>
    <w:rsid w:val="00CE0B02"/>
    <w:rsid w:val="00CE0E1B"/>
    <w:rsid w:val="00CE0F82"/>
    <w:rsid w:val="00CE126E"/>
    <w:rsid w:val="00CE24EE"/>
    <w:rsid w:val="00CE25AC"/>
    <w:rsid w:val="00CE2E8D"/>
    <w:rsid w:val="00CE3227"/>
    <w:rsid w:val="00CE3289"/>
    <w:rsid w:val="00CE37F7"/>
    <w:rsid w:val="00CE3FA6"/>
    <w:rsid w:val="00CE4357"/>
    <w:rsid w:val="00CE4360"/>
    <w:rsid w:val="00CE44B8"/>
    <w:rsid w:val="00CE4843"/>
    <w:rsid w:val="00CE49D9"/>
    <w:rsid w:val="00CE5190"/>
    <w:rsid w:val="00CE5867"/>
    <w:rsid w:val="00CE614D"/>
    <w:rsid w:val="00CE62A1"/>
    <w:rsid w:val="00CE6400"/>
    <w:rsid w:val="00CE65D1"/>
    <w:rsid w:val="00CE728B"/>
    <w:rsid w:val="00CE72C3"/>
    <w:rsid w:val="00CE7D77"/>
    <w:rsid w:val="00CE7DEC"/>
    <w:rsid w:val="00CF0972"/>
    <w:rsid w:val="00CF0A4B"/>
    <w:rsid w:val="00CF0F2D"/>
    <w:rsid w:val="00CF18CF"/>
    <w:rsid w:val="00CF1DCF"/>
    <w:rsid w:val="00CF20C8"/>
    <w:rsid w:val="00CF20F5"/>
    <w:rsid w:val="00CF2844"/>
    <w:rsid w:val="00CF3DDC"/>
    <w:rsid w:val="00CF42AF"/>
    <w:rsid w:val="00CF507A"/>
    <w:rsid w:val="00CF5CDA"/>
    <w:rsid w:val="00CF6C7B"/>
    <w:rsid w:val="00CF6DDD"/>
    <w:rsid w:val="00CF6FC5"/>
    <w:rsid w:val="00CF7916"/>
    <w:rsid w:val="00CF7BDB"/>
    <w:rsid w:val="00CF7EED"/>
    <w:rsid w:val="00D000AD"/>
    <w:rsid w:val="00D0024D"/>
    <w:rsid w:val="00D00F60"/>
    <w:rsid w:val="00D01AFC"/>
    <w:rsid w:val="00D02A31"/>
    <w:rsid w:val="00D02BBF"/>
    <w:rsid w:val="00D037DB"/>
    <w:rsid w:val="00D03B1F"/>
    <w:rsid w:val="00D044BD"/>
    <w:rsid w:val="00D04A12"/>
    <w:rsid w:val="00D04B8F"/>
    <w:rsid w:val="00D04CE6"/>
    <w:rsid w:val="00D05C15"/>
    <w:rsid w:val="00D06CB0"/>
    <w:rsid w:val="00D1181A"/>
    <w:rsid w:val="00D11AE4"/>
    <w:rsid w:val="00D12236"/>
    <w:rsid w:val="00D1225C"/>
    <w:rsid w:val="00D13DF8"/>
    <w:rsid w:val="00D14392"/>
    <w:rsid w:val="00D147C5"/>
    <w:rsid w:val="00D15058"/>
    <w:rsid w:val="00D15D22"/>
    <w:rsid w:val="00D15DB4"/>
    <w:rsid w:val="00D1630C"/>
    <w:rsid w:val="00D16EE2"/>
    <w:rsid w:val="00D16F91"/>
    <w:rsid w:val="00D2047B"/>
    <w:rsid w:val="00D20FB8"/>
    <w:rsid w:val="00D217EE"/>
    <w:rsid w:val="00D21F7C"/>
    <w:rsid w:val="00D2234B"/>
    <w:rsid w:val="00D22ABC"/>
    <w:rsid w:val="00D2316A"/>
    <w:rsid w:val="00D233CB"/>
    <w:rsid w:val="00D234E9"/>
    <w:rsid w:val="00D2359C"/>
    <w:rsid w:val="00D235B9"/>
    <w:rsid w:val="00D2371F"/>
    <w:rsid w:val="00D23D84"/>
    <w:rsid w:val="00D25C20"/>
    <w:rsid w:val="00D26423"/>
    <w:rsid w:val="00D26CC5"/>
    <w:rsid w:val="00D30AD7"/>
    <w:rsid w:val="00D30F37"/>
    <w:rsid w:val="00D3178C"/>
    <w:rsid w:val="00D319E4"/>
    <w:rsid w:val="00D32131"/>
    <w:rsid w:val="00D321A5"/>
    <w:rsid w:val="00D33B10"/>
    <w:rsid w:val="00D343CB"/>
    <w:rsid w:val="00D34456"/>
    <w:rsid w:val="00D3493B"/>
    <w:rsid w:val="00D34D72"/>
    <w:rsid w:val="00D376B0"/>
    <w:rsid w:val="00D377AD"/>
    <w:rsid w:val="00D37986"/>
    <w:rsid w:val="00D37B87"/>
    <w:rsid w:val="00D37C17"/>
    <w:rsid w:val="00D37EC7"/>
    <w:rsid w:val="00D4036B"/>
    <w:rsid w:val="00D40BD1"/>
    <w:rsid w:val="00D410EF"/>
    <w:rsid w:val="00D4116E"/>
    <w:rsid w:val="00D41B4A"/>
    <w:rsid w:val="00D4247B"/>
    <w:rsid w:val="00D4267E"/>
    <w:rsid w:val="00D431A8"/>
    <w:rsid w:val="00D432B9"/>
    <w:rsid w:val="00D43854"/>
    <w:rsid w:val="00D44949"/>
    <w:rsid w:val="00D44B54"/>
    <w:rsid w:val="00D45E0A"/>
    <w:rsid w:val="00D460C9"/>
    <w:rsid w:val="00D4651E"/>
    <w:rsid w:val="00D4741E"/>
    <w:rsid w:val="00D47724"/>
    <w:rsid w:val="00D4790D"/>
    <w:rsid w:val="00D47A43"/>
    <w:rsid w:val="00D5012B"/>
    <w:rsid w:val="00D50373"/>
    <w:rsid w:val="00D50A04"/>
    <w:rsid w:val="00D50E5D"/>
    <w:rsid w:val="00D510D9"/>
    <w:rsid w:val="00D51D81"/>
    <w:rsid w:val="00D52412"/>
    <w:rsid w:val="00D5247D"/>
    <w:rsid w:val="00D52739"/>
    <w:rsid w:val="00D542C9"/>
    <w:rsid w:val="00D54FAD"/>
    <w:rsid w:val="00D550F1"/>
    <w:rsid w:val="00D55A77"/>
    <w:rsid w:val="00D55DCF"/>
    <w:rsid w:val="00D566E6"/>
    <w:rsid w:val="00D56781"/>
    <w:rsid w:val="00D56D3C"/>
    <w:rsid w:val="00D56F65"/>
    <w:rsid w:val="00D604EF"/>
    <w:rsid w:val="00D607FB"/>
    <w:rsid w:val="00D60A38"/>
    <w:rsid w:val="00D61273"/>
    <w:rsid w:val="00D61384"/>
    <w:rsid w:val="00D61658"/>
    <w:rsid w:val="00D616B1"/>
    <w:rsid w:val="00D61CF9"/>
    <w:rsid w:val="00D61FC1"/>
    <w:rsid w:val="00D62151"/>
    <w:rsid w:val="00D62594"/>
    <w:rsid w:val="00D62851"/>
    <w:rsid w:val="00D63371"/>
    <w:rsid w:val="00D646B5"/>
    <w:rsid w:val="00D64784"/>
    <w:rsid w:val="00D64E7F"/>
    <w:rsid w:val="00D6528D"/>
    <w:rsid w:val="00D65462"/>
    <w:rsid w:val="00D65CB8"/>
    <w:rsid w:val="00D661AF"/>
    <w:rsid w:val="00D66419"/>
    <w:rsid w:val="00D668E3"/>
    <w:rsid w:val="00D66AAC"/>
    <w:rsid w:val="00D66D51"/>
    <w:rsid w:val="00D704B2"/>
    <w:rsid w:val="00D71068"/>
    <w:rsid w:val="00D7115A"/>
    <w:rsid w:val="00D7182F"/>
    <w:rsid w:val="00D71CD2"/>
    <w:rsid w:val="00D7221C"/>
    <w:rsid w:val="00D72CD0"/>
    <w:rsid w:val="00D732F8"/>
    <w:rsid w:val="00D745B6"/>
    <w:rsid w:val="00D747D3"/>
    <w:rsid w:val="00D748BB"/>
    <w:rsid w:val="00D74E1C"/>
    <w:rsid w:val="00D74EF3"/>
    <w:rsid w:val="00D7552C"/>
    <w:rsid w:val="00D75F28"/>
    <w:rsid w:val="00D80ED3"/>
    <w:rsid w:val="00D811BB"/>
    <w:rsid w:val="00D81244"/>
    <w:rsid w:val="00D81C01"/>
    <w:rsid w:val="00D81C03"/>
    <w:rsid w:val="00D82EA2"/>
    <w:rsid w:val="00D83077"/>
    <w:rsid w:val="00D83189"/>
    <w:rsid w:val="00D834F5"/>
    <w:rsid w:val="00D8372A"/>
    <w:rsid w:val="00D83C52"/>
    <w:rsid w:val="00D83F17"/>
    <w:rsid w:val="00D8434E"/>
    <w:rsid w:val="00D849D3"/>
    <w:rsid w:val="00D84FC3"/>
    <w:rsid w:val="00D854D8"/>
    <w:rsid w:val="00D85CF3"/>
    <w:rsid w:val="00D85F8E"/>
    <w:rsid w:val="00D86007"/>
    <w:rsid w:val="00D86688"/>
    <w:rsid w:val="00D86AB1"/>
    <w:rsid w:val="00D871B3"/>
    <w:rsid w:val="00D871DA"/>
    <w:rsid w:val="00D87C5D"/>
    <w:rsid w:val="00D92D3F"/>
    <w:rsid w:val="00D936DD"/>
    <w:rsid w:val="00D937CD"/>
    <w:rsid w:val="00D939B0"/>
    <w:rsid w:val="00D93CAB"/>
    <w:rsid w:val="00D9434A"/>
    <w:rsid w:val="00D94422"/>
    <w:rsid w:val="00D949EA"/>
    <w:rsid w:val="00D94A99"/>
    <w:rsid w:val="00D94FA2"/>
    <w:rsid w:val="00D95061"/>
    <w:rsid w:val="00D95098"/>
    <w:rsid w:val="00D95301"/>
    <w:rsid w:val="00D95766"/>
    <w:rsid w:val="00D95884"/>
    <w:rsid w:val="00D96404"/>
    <w:rsid w:val="00D9680E"/>
    <w:rsid w:val="00D96EF8"/>
    <w:rsid w:val="00D975DA"/>
    <w:rsid w:val="00DA128D"/>
    <w:rsid w:val="00DA1FDA"/>
    <w:rsid w:val="00DA2146"/>
    <w:rsid w:val="00DA2897"/>
    <w:rsid w:val="00DA350E"/>
    <w:rsid w:val="00DA3983"/>
    <w:rsid w:val="00DA3D86"/>
    <w:rsid w:val="00DA4779"/>
    <w:rsid w:val="00DA4B94"/>
    <w:rsid w:val="00DA4DB7"/>
    <w:rsid w:val="00DA5D5E"/>
    <w:rsid w:val="00DA5F75"/>
    <w:rsid w:val="00DA6D00"/>
    <w:rsid w:val="00DA74C7"/>
    <w:rsid w:val="00DA76C2"/>
    <w:rsid w:val="00DA7AAC"/>
    <w:rsid w:val="00DA7B4F"/>
    <w:rsid w:val="00DA7EB5"/>
    <w:rsid w:val="00DA7F09"/>
    <w:rsid w:val="00DA7F45"/>
    <w:rsid w:val="00DB0E61"/>
    <w:rsid w:val="00DB114B"/>
    <w:rsid w:val="00DB1723"/>
    <w:rsid w:val="00DB2983"/>
    <w:rsid w:val="00DB301F"/>
    <w:rsid w:val="00DB3AFE"/>
    <w:rsid w:val="00DB45B3"/>
    <w:rsid w:val="00DB4639"/>
    <w:rsid w:val="00DB4CDD"/>
    <w:rsid w:val="00DB6259"/>
    <w:rsid w:val="00DB6A15"/>
    <w:rsid w:val="00DB737D"/>
    <w:rsid w:val="00DB7681"/>
    <w:rsid w:val="00DB799D"/>
    <w:rsid w:val="00DB7A49"/>
    <w:rsid w:val="00DB7A86"/>
    <w:rsid w:val="00DB7E22"/>
    <w:rsid w:val="00DB7E33"/>
    <w:rsid w:val="00DB7EAB"/>
    <w:rsid w:val="00DC00D5"/>
    <w:rsid w:val="00DC20FC"/>
    <w:rsid w:val="00DC23F7"/>
    <w:rsid w:val="00DC2C49"/>
    <w:rsid w:val="00DC2E9A"/>
    <w:rsid w:val="00DC3D25"/>
    <w:rsid w:val="00DC4374"/>
    <w:rsid w:val="00DC43F1"/>
    <w:rsid w:val="00DC738D"/>
    <w:rsid w:val="00DC7758"/>
    <w:rsid w:val="00DC7BBF"/>
    <w:rsid w:val="00DC7F73"/>
    <w:rsid w:val="00DD00CC"/>
    <w:rsid w:val="00DD152E"/>
    <w:rsid w:val="00DD1BDB"/>
    <w:rsid w:val="00DD43E1"/>
    <w:rsid w:val="00DD4BD3"/>
    <w:rsid w:val="00DD4E56"/>
    <w:rsid w:val="00DD4E69"/>
    <w:rsid w:val="00DD4EF4"/>
    <w:rsid w:val="00DD54EE"/>
    <w:rsid w:val="00DD55AB"/>
    <w:rsid w:val="00DD5FF7"/>
    <w:rsid w:val="00DD6162"/>
    <w:rsid w:val="00DD61D0"/>
    <w:rsid w:val="00DD65B2"/>
    <w:rsid w:val="00DD7660"/>
    <w:rsid w:val="00DD771F"/>
    <w:rsid w:val="00DD7799"/>
    <w:rsid w:val="00DD7BB0"/>
    <w:rsid w:val="00DD7F9C"/>
    <w:rsid w:val="00DE0C1F"/>
    <w:rsid w:val="00DE0F24"/>
    <w:rsid w:val="00DE1806"/>
    <w:rsid w:val="00DE1C7C"/>
    <w:rsid w:val="00DE278F"/>
    <w:rsid w:val="00DE2B68"/>
    <w:rsid w:val="00DE3118"/>
    <w:rsid w:val="00DE33A8"/>
    <w:rsid w:val="00DE3579"/>
    <w:rsid w:val="00DE3986"/>
    <w:rsid w:val="00DE429D"/>
    <w:rsid w:val="00DE50C5"/>
    <w:rsid w:val="00DE60B6"/>
    <w:rsid w:val="00DE60C1"/>
    <w:rsid w:val="00DE64CB"/>
    <w:rsid w:val="00DE75BC"/>
    <w:rsid w:val="00DE7B3C"/>
    <w:rsid w:val="00DE7C05"/>
    <w:rsid w:val="00DF0DFE"/>
    <w:rsid w:val="00DF11B9"/>
    <w:rsid w:val="00DF1C03"/>
    <w:rsid w:val="00DF1F5E"/>
    <w:rsid w:val="00DF1FF6"/>
    <w:rsid w:val="00DF213A"/>
    <w:rsid w:val="00DF2252"/>
    <w:rsid w:val="00DF2C8E"/>
    <w:rsid w:val="00DF2CE3"/>
    <w:rsid w:val="00DF3E5E"/>
    <w:rsid w:val="00DF4BCD"/>
    <w:rsid w:val="00DF4C4B"/>
    <w:rsid w:val="00DF54EC"/>
    <w:rsid w:val="00DF6A59"/>
    <w:rsid w:val="00DF7399"/>
    <w:rsid w:val="00DF7A40"/>
    <w:rsid w:val="00DF7BF3"/>
    <w:rsid w:val="00DF7CB8"/>
    <w:rsid w:val="00E00B2D"/>
    <w:rsid w:val="00E01162"/>
    <w:rsid w:val="00E01D5F"/>
    <w:rsid w:val="00E01F35"/>
    <w:rsid w:val="00E022C8"/>
    <w:rsid w:val="00E02FFF"/>
    <w:rsid w:val="00E030E6"/>
    <w:rsid w:val="00E035B2"/>
    <w:rsid w:val="00E0459E"/>
    <w:rsid w:val="00E05DC9"/>
    <w:rsid w:val="00E05DFF"/>
    <w:rsid w:val="00E06539"/>
    <w:rsid w:val="00E068BB"/>
    <w:rsid w:val="00E071CE"/>
    <w:rsid w:val="00E07C6C"/>
    <w:rsid w:val="00E10AEC"/>
    <w:rsid w:val="00E11131"/>
    <w:rsid w:val="00E11A40"/>
    <w:rsid w:val="00E11ECB"/>
    <w:rsid w:val="00E126F6"/>
    <w:rsid w:val="00E1334D"/>
    <w:rsid w:val="00E13EC0"/>
    <w:rsid w:val="00E1429D"/>
    <w:rsid w:val="00E1523F"/>
    <w:rsid w:val="00E153B4"/>
    <w:rsid w:val="00E15547"/>
    <w:rsid w:val="00E15610"/>
    <w:rsid w:val="00E156BF"/>
    <w:rsid w:val="00E15C7D"/>
    <w:rsid w:val="00E15E52"/>
    <w:rsid w:val="00E167AF"/>
    <w:rsid w:val="00E171FD"/>
    <w:rsid w:val="00E173DA"/>
    <w:rsid w:val="00E17C6F"/>
    <w:rsid w:val="00E17D44"/>
    <w:rsid w:val="00E20C51"/>
    <w:rsid w:val="00E213C7"/>
    <w:rsid w:val="00E21CB5"/>
    <w:rsid w:val="00E22070"/>
    <w:rsid w:val="00E220C6"/>
    <w:rsid w:val="00E22B31"/>
    <w:rsid w:val="00E236D4"/>
    <w:rsid w:val="00E242CB"/>
    <w:rsid w:val="00E24D1F"/>
    <w:rsid w:val="00E24D7D"/>
    <w:rsid w:val="00E25E7C"/>
    <w:rsid w:val="00E2618A"/>
    <w:rsid w:val="00E3142A"/>
    <w:rsid w:val="00E31E87"/>
    <w:rsid w:val="00E32003"/>
    <w:rsid w:val="00E32E63"/>
    <w:rsid w:val="00E336CC"/>
    <w:rsid w:val="00E33C15"/>
    <w:rsid w:val="00E34AB0"/>
    <w:rsid w:val="00E365E0"/>
    <w:rsid w:val="00E36673"/>
    <w:rsid w:val="00E3680E"/>
    <w:rsid w:val="00E37A13"/>
    <w:rsid w:val="00E37D9E"/>
    <w:rsid w:val="00E402CE"/>
    <w:rsid w:val="00E40A05"/>
    <w:rsid w:val="00E40B39"/>
    <w:rsid w:val="00E40D84"/>
    <w:rsid w:val="00E40FD6"/>
    <w:rsid w:val="00E41258"/>
    <w:rsid w:val="00E41FB4"/>
    <w:rsid w:val="00E421C8"/>
    <w:rsid w:val="00E42393"/>
    <w:rsid w:val="00E42A6D"/>
    <w:rsid w:val="00E43474"/>
    <w:rsid w:val="00E436FE"/>
    <w:rsid w:val="00E44538"/>
    <w:rsid w:val="00E44BA0"/>
    <w:rsid w:val="00E44C90"/>
    <w:rsid w:val="00E451BA"/>
    <w:rsid w:val="00E455BA"/>
    <w:rsid w:val="00E456F4"/>
    <w:rsid w:val="00E45C5E"/>
    <w:rsid w:val="00E45C67"/>
    <w:rsid w:val="00E462CC"/>
    <w:rsid w:val="00E467D7"/>
    <w:rsid w:val="00E46D2A"/>
    <w:rsid w:val="00E46D50"/>
    <w:rsid w:val="00E477C9"/>
    <w:rsid w:val="00E509D8"/>
    <w:rsid w:val="00E50C06"/>
    <w:rsid w:val="00E50C1D"/>
    <w:rsid w:val="00E51FD2"/>
    <w:rsid w:val="00E52F1E"/>
    <w:rsid w:val="00E52F80"/>
    <w:rsid w:val="00E537EC"/>
    <w:rsid w:val="00E53BCE"/>
    <w:rsid w:val="00E54041"/>
    <w:rsid w:val="00E541DE"/>
    <w:rsid w:val="00E542D4"/>
    <w:rsid w:val="00E55120"/>
    <w:rsid w:val="00E557FA"/>
    <w:rsid w:val="00E5599E"/>
    <w:rsid w:val="00E55A39"/>
    <w:rsid w:val="00E55A74"/>
    <w:rsid w:val="00E5625C"/>
    <w:rsid w:val="00E57465"/>
    <w:rsid w:val="00E576DF"/>
    <w:rsid w:val="00E578AB"/>
    <w:rsid w:val="00E578E4"/>
    <w:rsid w:val="00E60782"/>
    <w:rsid w:val="00E60787"/>
    <w:rsid w:val="00E612DF"/>
    <w:rsid w:val="00E6190E"/>
    <w:rsid w:val="00E63A75"/>
    <w:rsid w:val="00E640DB"/>
    <w:rsid w:val="00E64133"/>
    <w:rsid w:val="00E64FF8"/>
    <w:rsid w:val="00E65413"/>
    <w:rsid w:val="00E65C99"/>
    <w:rsid w:val="00E65E36"/>
    <w:rsid w:val="00E66B13"/>
    <w:rsid w:val="00E675D3"/>
    <w:rsid w:val="00E67B57"/>
    <w:rsid w:val="00E710ED"/>
    <w:rsid w:val="00E7168A"/>
    <w:rsid w:val="00E72581"/>
    <w:rsid w:val="00E72653"/>
    <w:rsid w:val="00E72E35"/>
    <w:rsid w:val="00E744E0"/>
    <w:rsid w:val="00E753D5"/>
    <w:rsid w:val="00E756A5"/>
    <w:rsid w:val="00E758A4"/>
    <w:rsid w:val="00E772FB"/>
    <w:rsid w:val="00E80A34"/>
    <w:rsid w:val="00E810FE"/>
    <w:rsid w:val="00E8132C"/>
    <w:rsid w:val="00E81E53"/>
    <w:rsid w:val="00E81F44"/>
    <w:rsid w:val="00E82802"/>
    <w:rsid w:val="00E84224"/>
    <w:rsid w:val="00E84CB6"/>
    <w:rsid w:val="00E84DF2"/>
    <w:rsid w:val="00E857A9"/>
    <w:rsid w:val="00E857EF"/>
    <w:rsid w:val="00E87B66"/>
    <w:rsid w:val="00E87C0A"/>
    <w:rsid w:val="00E905E4"/>
    <w:rsid w:val="00E915E2"/>
    <w:rsid w:val="00E9162A"/>
    <w:rsid w:val="00E918F0"/>
    <w:rsid w:val="00E91E91"/>
    <w:rsid w:val="00E92076"/>
    <w:rsid w:val="00E9232B"/>
    <w:rsid w:val="00E9235D"/>
    <w:rsid w:val="00E92701"/>
    <w:rsid w:val="00E941C8"/>
    <w:rsid w:val="00E94867"/>
    <w:rsid w:val="00E950A8"/>
    <w:rsid w:val="00E95116"/>
    <w:rsid w:val="00E951E1"/>
    <w:rsid w:val="00E95642"/>
    <w:rsid w:val="00E95927"/>
    <w:rsid w:val="00E9613B"/>
    <w:rsid w:val="00E962F0"/>
    <w:rsid w:val="00E96A25"/>
    <w:rsid w:val="00EA04B6"/>
    <w:rsid w:val="00EA05DF"/>
    <w:rsid w:val="00EA0AFF"/>
    <w:rsid w:val="00EA1366"/>
    <w:rsid w:val="00EA294C"/>
    <w:rsid w:val="00EA367E"/>
    <w:rsid w:val="00EA3B94"/>
    <w:rsid w:val="00EA40BE"/>
    <w:rsid w:val="00EA41A7"/>
    <w:rsid w:val="00EA4482"/>
    <w:rsid w:val="00EA5043"/>
    <w:rsid w:val="00EA5D1E"/>
    <w:rsid w:val="00EA64D1"/>
    <w:rsid w:val="00EA65B3"/>
    <w:rsid w:val="00EA66CA"/>
    <w:rsid w:val="00EA6BF9"/>
    <w:rsid w:val="00EA723E"/>
    <w:rsid w:val="00EA7264"/>
    <w:rsid w:val="00EA7A54"/>
    <w:rsid w:val="00EB0F0D"/>
    <w:rsid w:val="00EB0FD0"/>
    <w:rsid w:val="00EB11C5"/>
    <w:rsid w:val="00EB149A"/>
    <w:rsid w:val="00EB1DDD"/>
    <w:rsid w:val="00EB1EE7"/>
    <w:rsid w:val="00EB3415"/>
    <w:rsid w:val="00EB424E"/>
    <w:rsid w:val="00EB4FB3"/>
    <w:rsid w:val="00EB53FC"/>
    <w:rsid w:val="00EB5B35"/>
    <w:rsid w:val="00EB5D00"/>
    <w:rsid w:val="00EB6110"/>
    <w:rsid w:val="00EB77D4"/>
    <w:rsid w:val="00EB7B56"/>
    <w:rsid w:val="00EB7CD0"/>
    <w:rsid w:val="00EB7E2D"/>
    <w:rsid w:val="00EC0355"/>
    <w:rsid w:val="00EC088F"/>
    <w:rsid w:val="00EC0E62"/>
    <w:rsid w:val="00EC110C"/>
    <w:rsid w:val="00EC126E"/>
    <w:rsid w:val="00EC136F"/>
    <w:rsid w:val="00EC19F8"/>
    <w:rsid w:val="00EC1BE1"/>
    <w:rsid w:val="00EC2229"/>
    <w:rsid w:val="00EC2267"/>
    <w:rsid w:val="00EC2479"/>
    <w:rsid w:val="00EC26B4"/>
    <w:rsid w:val="00EC276F"/>
    <w:rsid w:val="00EC27C9"/>
    <w:rsid w:val="00EC2D7F"/>
    <w:rsid w:val="00EC41EE"/>
    <w:rsid w:val="00EC4507"/>
    <w:rsid w:val="00EC4B9A"/>
    <w:rsid w:val="00EC4DFE"/>
    <w:rsid w:val="00EC5F2A"/>
    <w:rsid w:val="00EC67F3"/>
    <w:rsid w:val="00EC70EC"/>
    <w:rsid w:val="00EC72FC"/>
    <w:rsid w:val="00EC78C2"/>
    <w:rsid w:val="00EC79A2"/>
    <w:rsid w:val="00ED0687"/>
    <w:rsid w:val="00ED06D2"/>
    <w:rsid w:val="00ED08EB"/>
    <w:rsid w:val="00ED1581"/>
    <w:rsid w:val="00ED198B"/>
    <w:rsid w:val="00ED21F6"/>
    <w:rsid w:val="00ED29A3"/>
    <w:rsid w:val="00ED2B6F"/>
    <w:rsid w:val="00ED30F5"/>
    <w:rsid w:val="00ED343D"/>
    <w:rsid w:val="00ED3885"/>
    <w:rsid w:val="00ED3A66"/>
    <w:rsid w:val="00ED3C81"/>
    <w:rsid w:val="00ED474D"/>
    <w:rsid w:val="00ED4DE2"/>
    <w:rsid w:val="00ED6103"/>
    <w:rsid w:val="00ED6205"/>
    <w:rsid w:val="00ED6436"/>
    <w:rsid w:val="00ED6E8F"/>
    <w:rsid w:val="00ED7577"/>
    <w:rsid w:val="00EE017F"/>
    <w:rsid w:val="00EE0623"/>
    <w:rsid w:val="00EE0780"/>
    <w:rsid w:val="00EE07F7"/>
    <w:rsid w:val="00EE10D9"/>
    <w:rsid w:val="00EE1AA0"/>
    <w:rsid w:val="00EE34F3"/>
    <w:rsid w:val="00EE3BE2"/>
    <w:rsid w:val="00EE3D7D"/>
    <w:rsid w:val="00EE497E"/>
    <w:rsid w:val="00EE4E37"/>
    <w:rsid w:val="00EE4F75"/>
    <w:rsid w:val="00EE55AF"/>
    <w:rsid w:val="00EE5C7F"/>
    <w:rsid w:val="00EE69E9"/>
    <w:rsid w:val="00EE6A30"/>
    <w:rsid w:val="00EE6CAD"/>
    <w:rsid w:val="00EE716E"/>
    <w:rsid w:val="00EF0A4C"/>
    <w:rsid w:val="00EF0E47"/>
    <w:rsid w:val="00EF1F78"/>
    <w:rsid w:val="00EF251E"/>
    <w:rsid w:val="00EF2A53"/>
    <w:rsid w:val="00EF316A"/>
    <w:rsid w:val="00EF37DD"/>
    <w:rsid w:val="00EF3D3A"/>
    <w:rsid w:val="00EF5199"/>
    <w:rsid w:val="00EF55DF"/>
    <w:rsid w:val="00EF5E54"/>
    <w:rsid w:val="00EF6455"/>
    <w:rsid w:val="00EF6E6F"/>
    <w:rsid w:val="00EF6EC2"/>
    <w:rsid w:val="00EF73FB"/>
    <w:rsid w:val="00EF7A81"/>
    <w:rsid w:val="00F00091"/>
    <w:rsid w:val="00F00C90"/>
    <w:rsid w:val="00F01E92"/>
    <w:rsid w:val="00F02004"/>
    <w:rsid w:val="00F0414F"/>
    <w:rsid w:val="00F045FA"/>
    <w:rsid w:val="00F04FFF"/>
    <w:rsid w:val="00F05DB2"/>
    <w:rsid w:val="00F06E50"/>
    <w:rsid w:val="00F07363"/>
    <w:rsid w:val="00F1010A"/>
    <w:rsid w:val="00F10358"/>
    <w:rsid w:val="00F1160C"/>
    <w:rsid w:val="00F119E0"/>
    <w:rsid w:val="00F1242E"/>
    <w:rsid w:val="00F1248F"/>
    <w:rsid w:val="00F129B0"/>
    <w:rsid w:val="00F12B55"/>
    <w:rsid w:val="00F1300E"/>
    <w:rsid w:val="00F13D32"/>
    <w:rsid w:val="00F1407D"/>
    <w:rsid w:val="00F14815"/>
    <w:rsid w:val="00F15BEA"/>
    <w:rsid w:val="00F1606F"/>
    <w:rsid w:val="00F16A61"/>
    <w:rsid w:val="00F17539"/>
    <w:rsid w:val="00F17F51"/>
    <w:rsid w:val="00F21EF2"/>
    <w:rsid w:val="00F22079"/>
    <w:rsid w:val="00F22942"/>
    <w:rsid w:val="00F22948"/>
    <w:rsid w:val="00F23239"/>
    <w:rsid w:val="00F23F16"/>
    <w:rsid w:val="00F23FD0"/>
    <w:rsid w:val="00F25B32"/>
    <w:rsid w:val="00F2670F"/>
    <w:rsid w:val="00F27726"/>
    <w:rsid w:val="00F303DB"/>
    <w:rsid w:val="00F30720"/>
    <w:rsid w:val="00F30BC7"/>
    <w:rsid w:val="00F30C7C"/>
    <w:rsid w:val="00F31C81"/>
    <w:rsid w:val="00F31EE4"/>
    <w:rsid w:val="00F32A58"/>
    <w:rsid w:val="00F3393D"/>
    <w:rsid w:val="00F33ADB"/>
    <w:rsid w:val="00F33C0D"/>
    <w:rsid w:val="00F3406C"/>
    <w:rsid w:val="00F34309"/>
    <w:rsid w:val="00F34383"/>
    <w:rsid w:val="00F3450F"/>
    <w:rsid w:val="00F3513C"/>
    <w:rsid w:val="00F353CE"/>
    <w:rsid w:val="00F353F6"/>
    <w:rsid w:val="00F35ECF"/>
    <w:rsid w:val="00F36726"/>
    <w:rsid w:val="00F367F3"/>
    <w:rsid w:val="00F3704C"/>
    <w:rsid w:val="00F378F0"/>
    <w:rsid w:val="00F400B9"/>
    <w:rsid w:val="00F4014D"/>
    <w:rsid w:val="00F415AD"/>
    <w:rsid w:val="00F42A17"/>
    <w:rsid w:val="00F43046"/>
    <w:rsid w:val="00F43646"/>
    <w:rsid w:val="00F43E11"/>
    <w:rsid w:val="00F43FDD"/>
    <w:rsid w:val="00F44648"/>
    <w:rsid w:val="00F44B85"/>
    <w:rsid w:val="00F44F01"/>
    <w:rsid w:val="00F44F1A"/>
    <w:rsid w:val="00F45344"/>
    <w:rsid w:val="00F4563C"/>
    <w:rsid w:val="00F46102"/>
    <w:rsid w:val="00F476D8"/>
    <w:rsid w:val="00F4790A"/>
    <w:rsid w:val="00F47FB3"/>
    <w:rsid w:val="00F50660"/>
    <w:rsid w:val="00F50C6F"/>
    <w:rsid w:val="00F5162D"/>
    <w:rsid w:val="00F51B92"/>
    <w:rsid w:val="00F524E2"/>
    <w:rsid w:val="00F52922"/>
    <w:rsid w:val="00F52CC1"/>
    <w:rsid w:val="00F53BFB"/>
    <w:rsid w:val="00F54C47"/>
    <w:rsid w:val="00F55BB2"/>
    <w:rsid w:val="00F567BB"/>
    <w:rsid w:val="00F569E7"/>
    <w:rsid w:val="00F573FF"/>
    <w:rsid w:val="00F57547"/>
    <w:rsid w:val="00F575A8"/>
    <w:rsid w:val="00F5798B"/>
    <w:rsid w:val="00F57AD5"/>
    <w:rsid w:val="00F57BBE"/>
    <w:rsid w:val="00F608D8"/>
    <w:rsid w:val="00F61030"/>
    <w:rsid w:val="00F621C6"/>
    <w:rsid w:val="00F636CC"/>
    <w:rsid w:val="00F63787"/>
    <w:rsid w:val="00F638F5"/>
    <w:rsid w:val="00F64144"/>
    <w:rsid w:val="00F6422B"/>
    <w:rsid w:val="00F64B53"/>
    <w:rsid w:val="00F65485"/>
    <w:rsid w:val="00F65599"/>
    <w:rsid w:val="00F65FBB"/>
    <w:rsid w:val="00F660B9"/>
    <w:rsid w:val="00F662AE"/>
    <w:rsid w:val="00F66668"/>
    <w:rsid w:val="00F66E68"/>
    <w:rsid w:val="00F66EBC"/>
    <w:rsid w:val="00F679A8"/>
    <w:rsid w:val="00F703B5"/>
    <w:rsid w:val="00F70656"/>
    <w:rsid w:val="00F70E1B"/>
    <w:rsid w:val="00F714F3"/>
    <w:rsid w:val="00F72008"/>
    <w:rsid w:val="00F721F4"/>
    <w:rsid w:val="00F72515"/>
    <w:rsid w:val="00F72B16"/>
    <w:rsid w:val="00F73CFA"/>
    <w:rsid w:val="00F74001"/>
    <w:rsid w:val="00F74317"/>
    <w:rsid w:val="00F744C6"/>
    <w:rsid w:val="00F7587F"/>
    <w:rsid w:val="00F75CB3"/>
    <w:rsid w:val="00F765A3"/>
    <w:rsid w:val="00F8121E"/>
    <w:rsid w:val="00F8182D"/>
    <w:rsid w:val="00F81A20"/>
    <w:rsid w:val="00F81B29"/>
    <w:rsid w:val="00F81EE2"/>
    <w:rsid w:val="00F83BDB"/>
    <w:rsid w:val="00F83C71"/>
    <w:rsid w:val="00F845B5"/>
    <w:rsid w:val="00F8489D"/>
    <w:rsid w:val="00F8496B"/>
    <w:rsid w:val="00F84C9D"/>
    <w:rsid w:val="00F85589"/>
    <w:rsid w:val="00F86F58"/>
    <w:rsid w:val="00F913D6"/>
    <w:rsid w:val="00F9177B"/>
    <w:rsid w:val="00F91800"/>
    <w:rsid w:val="00F92323"/>
    <w:rsid w:val="00F92FE3"/>
    <w:rsid w:val="00F9502A"/>
    <w:rsid w:val="00F952D5"/>
    <w:rsid w:val="00F95514"/>
    <w:rsid w:val="00F97033"/>
    <w:rsid w:val="00F9708F"/>
    <w:rsid w:val="00F97293"/>
    <w:rsid w:val="00F97A86"/>
    <w:rsid w:val="00FA00F6"/>
    <w:rsid w:val="00FA0D6B"/>
    <w:rsid w:val="00FA283F"/>
    <w:rsid w:val="00FA3154"/>
    <w:rsid w:val="00FA3668"/>
    <w:rsid w:val="00FA3793"/>
    <w:rsid w:val="00FA4798"/>
    <w:rsid w:val="00FA4F99"/>
    <w:rsid w:val="00FA5FFB"/>
    <w:rsid w:val="00FA698F"/>
    <w:rsid w:val="00FA6E6F"/>
    <w:rsid w:val="00FA7088"/>
    <w:rsid w:val="00FA77BF"/>
    <w:rsid w:val="00FA786D"/>
    <w:rsid w:val="00FB09B6"/>
    <w:rsid w:val="00FB1172"/>
    <w:rsid w:val="00FB1258"/>
    <w:rsid w:val="00FB168D"/>
    <w:rsid w:val="00FB3737"/>
    <w:rsid w:val="00FB3AF2"/>
    <w:rsid w:val="00FB3B11"/>
    <w:rsid w:val="00FB4994"/>
    <w:rsid w:val="00FB53D8"/>
    <w:rsid w:val="00FB6507"/>
    <w:rsid w:val="00FB676B"/>
    <w:rsid w:val="00FB6996"/>
    <w:rsid w:val="00FB7108"/>
    <w:rsid w:val="00FB743F"/>
    <w:rsid w:val="00FB7574"/>
    <w:rsid w:val="00FB76EA"/>
    <w:rsid w:val="00FC001D"/>
    <w:rsid w:val="00FC0BE3"/>
    <w:rsid w:val="00FC1427"/>
    <w:rsid w:val="00FC18FD"/>
    <w:rsid w:val="00FC1F79"/>
    <w:rsid w:val="00FC21F1"/>
    <w:rsid w:val="00FC2202"/>
    <w:rsid w:val="00FC2F68"/>
    <w:rsid w:val="00FC3965"/>
    <w:rsid w:val="00FC3C8B"/>
    <w:rsid w:val="00FC3D43"/>
    <w:rsid w:val="00FC3F1C"/>
    <w:rsid w:val="00FC40FD"/>
    <w:rsid w:val="00FC42F2"/>
    <w:rsid w:val="00FC4346"/>
    <w:rsid w:val="00FC4607"/>
    <w:rsid w:val="00FC4AB6"/>
    <w:rsid w:val="00FC4E64"/>
    <w:rsid w:val="00FC5EF6"/>
    <w:rsid w:val="00FC630B"/>
    <w:rsid w:val="00FC6B79"/>
    <w:rsid w:val="00FC6BEA"/>
    <w:rsid w:val="00FC7EF9"/>
    <w:rsid w:val="00FD0332"/>
    <w:rsid w:val="00FD0DCA"/>
    <w:rsid w:val="00FD1DEE"/>
    <w:rsid w:val="00FD284B"/>
    <w:rsid w:val="00FD2952"/>
    <w:rsid w:val="00FD33F0"/>
    <w:rsid w:val="00FD3493"/>
    <w:rsid w:val="00FD3BC5"/>
    <w:rsid w:val="00FD540A"/>
    <w:rsid w:val="00FD577B"/>
    <w:rsid w:val="00FD5F40"/>
    <w:rsid w:val="00FD601A"/>
    <w:rsid w:val="00FD7166"/>
    <w:rsid w:val="00FD756E"/>
    <w:rsid w:val="00FD7E22"/>
    <w:rsid w:val="00FE0470"/>
    <w:rsid w:val="00FE0A92"/>
    <w:rsid w:val="00FE1918"/>
    <w:rsid w:val="00FE1E55"/>
    <w:rsid w:val="00FE3842"/>
    <w:rsid w:val="00FE3922"/>
    <w:rsid w:val="00FE476A"/>
    <w:rsid w:val="00FE4DE4"/>
    <w:rsid w:val="00FE4E66"/>
    <w:rsid w:val="00FE5A4D"/>
    <w:rsid w:val="00FE5AD4"/>
    <w:rsid w:val="00FE5D43"/>
    <w:rsid w:val="00FE6182"/>
    <w:rsid w:val="00FE64E9"/>
    <w:rsid w:val="00FE6544"/>
    <w:rsid w:val="00FE6A47"/>
    <w:rsid w:val="00FE6B10"/>
    <w:rsid w:val="00FE723E"/>
    <w:rsid w:val="00FE772B"/>
    <w:rsid w:val="00FF0E5C"/>
    <w:rsid w:val="00FF10D6"/>
    <w:rsid w:val="00FF12B6"/>
    <w:rsid w:val="00FF16FC"/>
    <w:rsid w:val="00FF1C34"/>
    <w:rsid w:val="00FF2229"/>
    <w:rsid w:val="00FF2594"/>
    <w:rsid w:val="00FF387A"/>
    <w:rsid w:val="00FF3BE3"/>
    <w:rsid w:val="00FF3EA6"/>
    <w:rsid w:val="00FF41DD"/>
    <w:rsid w:val="00FF4251"/>
    <w:rsid w:val="00FF7226"/>
    <w:rsid w:val="00FF7441"/>
    <w:rsid w:val="00FF77E5"/>
    <w:rsid w:val="010895D3"/>
    <w:rsid w:val="014791EE"/>
    <w:rsid w:val="0149F7AF"/>
    <w:rsid w:val="017EC10C"/>
    <w:rsid w:val="018875B8"/>
    <w:rsid w:val="01952689"/>
    <w:rsid w:val="01984038"/>
    <w:rsid w:val="01C294E4"/>
    <w:rsid w:val="01DA7A31"/>
    <w:rsid w:val="01E5BE6A"/>
    <w:rsid w:val="0210D5A2"/>
    <w:rsid w:val="023BCBC0"/>
    <w:rsid w:val="0246EDD7"/>
    <w:rsid w:val="028DD5F0"/>
    <w:rsid w:val="02B6E5D6"/>
    <w:rsid w:val="0327C451"/>
    <w:rsid w:val="0355D701"/>
    <w:rsid w:val="03A682C3"/>
    <w:rsid w:val="043C4EA3"/>
    <w:rsid w:val="048FBED8"/>
    <w:rsid w:val="0497A90B"/>
    <w:rsid w:val="04AAA026"/>
    <w:rsid w:val="04AB98BD"/>
    <w:rsid w:val="0508D686"/>
    <w:rsid w:val="059B3AEB"/>
    <w:rsid w:val="05D81F04"/>
    <w:rsid w:val="0602F159"/>
    <w:rsid w:val="06691FE6"/>
    <w:rsid w:val="06834866"/>
    <w:rsid w:val="0684D6FE"/>
    <w:rsid w:val="06917B60"/>
    <w:rsid w:val="06C5A47F"/>
    <w:rsid w:val="06D49EEA"/>
    <w:rsid w:val="06DFEAE3"/>
    <w:rsid w:val="06E2E1D8"/>
    <w:rsid w:val="06FBAA62"/>
    <w:rsid w:val="07564F22"/>
    <w:rsid w:val="0769C1B4"/>
    <w:rsid w:val="0787B804"/>
    <w:rsid w:val="07A58237"/>
    <w:rsid w:val="07FED774"/>
    <w:rsid w:val="081A1E6B"/>
    <w:rsid w:val="088AF8AE"/>
    <w:rsid w:val="08C11FF3"/>
    <w:rsid w:val="092ADBA2"/>
    <w:rsid w:val="096BD3CB"/>
    <w:rsid w:val="097AA0AB"/>
    <w:rsid w:val="099AC9B4"/>
    <w:rsid w:val="0A0D1516"/>
    <w:rsid w:val="0A636CA0"/>
    <w:rsid w:val="0A96DFBB"/>
    <w:rsid w:val="0AB9FE72"/>
    <w:rsid w:val="0AC17B9B"/>
    <w:rsid w:val="0AC38059"/>
    <w:rsid w:val="0AE18BF5"/>
    <w:rsid w:val="0AF68CDC"/>
    <w:rsid w:val="0B13AF34"/>
    <w:rsid w:val="0B2BAEFB"/>
    <w:rsid w:val="0B3C480D"/>
    <w:rsid w:val="0B612379"/>
    <w:rsid w:val="0B6CCE38"/>
    <w:rsid w:val="0B94157A"/>
    <w:rsid w:val="0BCF83FA"/>
    <w:rsid w:val="0BD3D40A"/>
    <w:rsid w:val="0C03D7AA"/>
    <w:rsid w:val="0C0FDD1B"/>
    <w:rsid w:val="0C1FE329"/>
    <w:rsid w:val="0C26A699"/>
    <w:rsid w:val="0C2D5EA4"/>
    <w:rsid w:val="0C7D7690"/>
    <w:rsid w:val="0C8CEFBC"/>
    <w:rsid w:val="0CA43ED6"/>
    <w:rsid w:val="0CE3D91D"/>
    <w:rsid w:val="0D1B29F3"/>
    <w:rsid w:val="0D2DEAE2"/>
    <w:rsid w:val="0D7B53E3"/>
    <w:rsid w:val="0DC1CBAF"/>
    <w:rsid w:val="0DEFB71D"/>
    <w:rsid w:val="0E55A0A5"/>
    <w:rsid w:val="0E7B72A7"/>
    <w:rsid w:val="0E7BB9AF"/>
    <w:rsid w:val="0EDEB454"/>
    <w:rsid w:val="0EE58EF1"/>
    <w:rsid w:val="0F1B1A12"/>
    <w:rsid w:val="0F29BB6A"/>
    <w:rsid w:val="0F5F8603"/>
    <w:rsid w:val="0FC40E4E"/>
    <w:rsid w:val="0FE3C764"/>
    <w:rsid w:val="0FE7282D"/>
    <w:rsid w:val="0FE74051"/>
    <w:rsid w:val="10253662"/>
    <w:rsid w:val="1032C4DA"/>
    <w:rsid w:val="10869F84"/>
    <w:rsid w:val="108A0E9C"/>
    <w:rsid w:val="1095F300"/>
    <w:rsid w:val="10A30D9F"/>
    <w:rsid w:val="10A818E3"/>
    <w:rsid w:val="11276046"/>
    <w:rsid w:val="11482259"/>
    <w:rsid w:val="11BBE7AE"/>
    <w:rsid w:val="11DA76AD"/>
    <w:rsid w:val="11DC541D"/>
    <w:rsid w:val="11E63BEC"/>
    <w:rsid w:val="1213580D"/>
    <w:rsid w:val="123CAF40"/>
    <w:rsid w:val="124E5A1D"/>
    <w:rsid w:val="126795FD"/>
    <w:rsid w:val="126F53FE"/>
    <w:rsid w:val="127D1955"/>
    <w:rsid w:val="1281CFE3"/>
    <w:rsid w:val="128F447A"/>
    <w:rsid w:val="12A7571A"/>
    <w:rsid w:val="133CC9A4"/>
    <w:rsid w:val="133F7E7D"/>
    <w:rsid w:val="134759F2"/>
    <w:rsid w:val="13578A12"/>
    <w:rsid w:val="13DB48FA"/>
    <w:rsid w:val="13F46883"/>
    <w:rsid w:val="13FA0DF8"/>
    <w:rsid w:val="140C9875"/>
    <w:rsid w:val="1423FED7"/>
    <w:rsid w:val="14A5C08D"/>
    <w:rsid w:val="14D6CA3F"/>
    <w:rsid w:val="14E30315"/>
    <w:rsid w:val="1501EE53"/>
    <w:rsid w:val="152863AA"/>
    <w:rsid w:val="1567E7FD"/>
    <w:rsid w:val="156C4875"/>
    <w:rsid w:val="159C7E6F"/>
    <w:rsid w:val="15E2417D"/>
    <w:rsid w:val="15E82E3C"/>
    <w:rsid w:val="160F92DD"/>
    <w:rsid w:val="161BA81E"/>
    <w:rsid w:val="16242807"/>
    <w:rsid w:val="1686E359"/>
    <w:rsid w:val="1695D56F"/>
    <w:rsid w:val="16FF7985"/>
    <w:rsid w:val="173A7117"/>
    <w:rsid w:val="17535A21"/>
    <w:rsid w:val="1756DA49"/>
    <w:rsid w:val="176BE396"/>
    <w:rsid w:val="17840A8F"/>
    <w:rsid w:val="1799474E"/>
    <w:rsid w:val="17D75DF4"/>
    <w:rsid w:val="1800574C"/>
    <w:rsid w:val="1817FC21"/>
    <w:rsid w:val="18272DA7"/>
    <w:rsid w:val="1830BE5F"/>
    <w:rsid w:val="188FF53F"/>
    <w:rsid w:val="18BC42DC"/>
    <w:rsid w:val="18E68C34"/>
    <w:rsid w:val="192DE410"/>
    <w:rsid w:val="192E9D66"/>
    <w:rsid w:val="19572EF1"/>
    <w:rsid w:val="195B6FAD"/>
    <w:rsid w:val="195BC8C9"/>
    <w:rsid w:val="1960D85A"/>
    <w:rsid w:val="1978ECD9"/>
    <w:rsid w:val="1983D2F2"/>
    <w:rsid w:val="19D283E3"/>
    <w:rsid w:val="19F25A74"/>
    <w:rsid w:val="1A4F379D"/>
    <w:rsid w:val="1AA9CB05"/>
    <w:rsid w:val="1ACD6A13"/>
    <w:rsid w:val="1ACEEE13"/>
    <w:rsid w:val="1AE0226A"/>
    <w:rsid w:val="1AF60E21"/>
    <w:rsid w:val="1AF7992A"/>
    <w:rsid w:val="1B023F07"/>
    <w:rsid w:val="1B52B2FE"/>
    <w:rsid w:val="1B5A3623"/>
    <w:rsid w:val="1B5E80F7"/>
    <w:rsid w:val="1B877CA1"/>
    <w:rsid w:val="1BF4EDA8"/>
    <w:rsid w:val="1C5C6ED0"/>
    <w:rsid w:val="1C5C79F7"/>
    <w:rsid w:val="1C696C4A"/>
    <w:rsid w:val="1C9D7D72"/>
    <w:rsid w:val="1CA01DBA"/>
    <w:rsid w:val="1CA6B2CB"/>
    <w:rsid w:val="1CAF70A8"/>
    <w:rsid w:val="1CB8E20D"/>
    <w:rsid w:val="1CDEE19F"/>
    <w:rsid w:val="1CF33FF9"/>
    <w:rsid w:val="1CFE8F73"/>
    <w:rsid w:val="1D190E2A"/>
    <w:rsid w:val="1D284A9D"/>
    <w:rsid w:val="1D2FB1EA"/>
    <w:rsid w:val="1D35FC7A"/>
    <w:rsid w:val="1D6F641E"/>
    <w:rsid w:val="1D85BD68"/>
    <w:rsid w:val="1D87E090"/>
    <w:rsid w:val="1DC3D950"/>
    <w:rsid w:val="1E3BEE1B"/>
    <w:rsid w:val="1E91A21A"/>
    <w:rsid w:val="1EC00357"/>
    <w:rsid w:val="1EC92A65"/>
    <w:rsid w:val="1ED10DCB"/>
    <w:rsid w:val="1ED9DD3D"/>
    <w:rsid w:val="1EDEFCF1"/>
    <w:rsid w:val="1EF06CB7"/>
    <w:rsid w:val="1EF3DEE6"/>
    <w:rsid w:val="1F0C9356"/>
    <w:rsid w:val="1F0CD3FE"/>
    <w:rsid w:val="1F2174D3"/>
    <w:rsid w:val="1F399333"/>
    <w:rsid w:val="1F4A7B81"/>
    <w:rsid w:val="1F66FB02"/>
    <w:rsid w:val="1FA07CDE"/>
    <w:rsid w:val="1FBC8E4A"/>
    <w:rsid w:val="1FC25AE2"/>
    <w:rsid w:val="1FD13E48"/>
    <w:rsid w:val="1FDB5006"/>
    <w:rsid w:val="1FFE8CAB"/>
    <w:rsid w:val="201C10A1"/>
    <w:rsid w:val="20211FD7"/>
    <w:rsid w:val="203D1BFE"/>
    <w:rsid w:val="2044A4DD"/>
    <w:rsid w:val="204E5BF5"/>
    <w:rsid w:val="205CF311"/>
    <w:rsid w:val="207B95CB"/>
    <w:rsid w:val="20BAE61B"/>
    <w:rsid w:val="20BD4534"/>
    <w:rsid w:val="20FD8FEF"/>
    <w:rsid w:val="211BB355"/>
    <w:rsid w:val="2125B1E5"/>
    <w:rsid w:val="21515126"/>
    <w:rsid w:val="21539AD5"/>
    <w:rsid w:val="215FEE19"/>
    <w:rsid w:val="2167AB3E"/>
    <w:rsid w:val="216A9310"/>
    <w:rsid w:val="21732AD3"/>
    <w:rsid w:val="219C300F"/>
    <w:rsid w:val="21AD88BF"/>
    <w:rsid w:val="21DD95C8"/>
    <w:rsid w:val="22129877"/>
    <w:rsid w:val="22619EF1"/>
    <w:rsid w:val="229C90ED"/>
    <w:rsid w:val="22B31E01"/>
    <w:rsid w:val="22CCBB9B"/>
    <w:rsid w:val="230EFB34"/>
    <w:rsid w:val="231B56E6"/>
    <w:rsid w:val="23282391"/>
    <w:rsid w:val="235C4BEE"/>
    <w:rsid w:val="236B0D42"/>
    <w:rsid w:val="23C31B0A"/>
    <w:rsid w:val="23CBA71A"/>
    <w:rsid w:val="23D532F9"/>
    <w:rsid w:val="23F02F21"/>
    <w:rsid w:val="244BD1CC"/>
    <w:rsid w:val="24599D74"/>
    <w:rsid w:val="246D46D4"/>
    <w:rsid w:val="246F6517"/>
    <w:rsid w:val="24B6F2E7"/>
    <w:rsid w:val="25013BA3"/>
    <w:rsid w:val="2515368A"/>
    <w:rsid w:val="251C58BD"/>
    <w:rsid w:val="252A1013"/>
    <w:rsid w:val="2531EFDC"/>
    <w:rsid w:val="25A4BF24"/>
    <w:rsid w:val="25B92080"/>
    <w:rsid w:val="25F6F896"/>
    <w:rsid w:val="25FFC667"/>
    <w:rsid w:val="263A6C4E"/>
    <w:rsid w:val="267D6E3D"/>
    <w:rsid w:val="26DAC762"/>
    <w:rsid w:val="270CF9A2"/>
    <w:rsid w:val="2713753B"/>
    <w:rsid w:val="27185900"/>
    <w:rsid w:val="277CAF08"/>
    <w:rsid w:val="277E4C91"/>
    <w:rsid w:val="2794F757"/>
    <w:rsid w:val="27A4E796"/>
    <w:rsid w:val="2816CB27"/>
    <w:rsid w:val="28444E4A"/>
    <w:rsid w:val="28D25C16"/>
    <w:rsid w:val="28E195CE"/>
    <w:rsid w:val="28F02117"/>
    <w:rsid w:val="28F624AC"/>
    <w:rsid w:val="29D4ACC6"/>
    <w:rsid w:val="29DA62CB"/>
    <w:rsid w:val="2A374328"/>
    <w:rsid w:val="2A3B1C65"/>
    <w:rsid w:val="2A4162AC"/>
    <w:rsid w:val="2A5742C1"/>
    <w:rsid w:val="2A67D1F3"/>
    <w:rsid w:val="2A8C4377"/>
    <w:rsid w:val="2AB7483D"/>
    <w:rsid w:val="2AB789A8"/>
    <w:rsid w:val="2AB7FF3F"/>
    <w:rsid w:val="2ADA97F5"/>
    <w:rsid w:val="2ADF5733"/>
    <w:rsid w:val="2AEB6AD1"/>
    <w:rsid w:val="2AF09748"/>
    <w:rsid w:val="2B127E9E"/>
    <w:rsid w:val="2B64C258"/>
    <w:rsid w:val="2B7E909E"/>
    <w:rsid w:val="2B85E3A2"/>
    <w:rsid w:val="2B91C848"/>
    <w:rsid w:val="2B9A36DA"/>
    <w:rsid w:val="2BC2E4BA"/>
    <w:rsid w:val="2BCE54F0"/>
    <w:rsid w:val="2BFEC24F"/>
    <w:rsid w:val="2C1A5B9F"/>
    <w:rsid w:val="2C221927"/>
    <w:rsid w:val="2C7858B9"/>
    <w:rsid w:val="2C7EF4B4"/>
    <w:rsid w:val="2C8BB238"/>
    <w:rsid w:val="2CA8FD08"/>
    <w:rsid w:val="2CA9968E"/>
    <w:rsid w:val="2CAF4C19"/>
    <w:rsid w:val="2CD25B0D"/>
    <w:rsid w:val="2CD71D50"/>
    <w:rsid w:val="2CEECD1F"/>
    <w:rsid w:val="2D1EC264"/>
    <w:rsid w:val="2D4CBC81"/>
    <w:rsid w:val="2D739BCA"/>
    <w:rsid w:val="2D966244"/>
    <w:rsid w:val="2DB73785"/>
    <w:rsid w:val="2DC1E6BE"/>
    <w:rsid w:val="2DE6A8E0"/>
    <w:rsid w:val="2E140B62"/>
    <w:rsid w:val="2E174EA8"/>
    <w:rsid w:val="2E1DB956"/>
    <w:rsid w:val="2E564CD9"/>
    <w:rsid w:val="2EC625D2"/>
    <w:rsid w:val="2EF0C423"/>
    <w:rsid w:val="2F04F962"/>
    <w:rsid w:val="2F5C8FBC"/>
    <w:rsid w:val="2F694C84"/>
    <w:rsid w:val="2F7C4963"/>
    <w:rsid w:val="2F872D8B"/>
    <w:rsid w:val="2FB2A7D6"/>
    <w:rsid w:val="2FC5608E"/>
    <w:rsid w:val="2FE5EFC1"/>
    <w:rsid w:val="2FE9B419"/>
    <w:rsid w:val="300E27E6"/>
    <w:rsid w:val="3015242B"/>
    <w:rsid w:val="302B8C2D"/>
    <w:rsid w:val="3032C0DC"/>
    <w:rsid w:val="30604063"/>
    <w:rsid w:val="309A53F5"/>
    <w:rsid w:val="30A7F7A3"/>
    <w:rsid w:val="30D81485"/>
    <w:rsid w:val="30E2AD16"/>
    <w:rsid w:val="31A79E1A"/>
    <w:rsid w:val="322B5242"/>
    <w:rsid w:val="3241ED61"/>
    <w:rsid w:val="3259E8D3"/>
    <w:rsid w:val="32B0E76A"/>
    <w:rsid w:val="32F12A79"/>
    <w:rsid w:val="3334D783"/>
    <w:rsid w:val="333D1757"/>
    <w:rsid w:val="335464A0"/>
    <w:rsid w:val="3360AE3F"/>
    <w:rsid w:val="33830EC5"/>
    <w:rsid w:val="33C764F1"/>
    <w:rsid w:val="33D3339F"/>
    <w:rsid w:val="3418E1F1"/>
    <w:rsid w:val="346A2489"/>
    <w:rsid w:val="34714740"/>
    <w:rsid w:val="3491F308"/>
    <w:rsid w:val="34C2CBD6"/>
    <w:rsid w:val="34DFAC16"/>
    <w:rsid w:val="35125926"/>
    <w:rsid w:val="353B0DF3"/>
    <w:rsid w:val="355E8CFC"/>
    <w:rsid w:val="355F8C9E"/>
    <w:rsid w:val="35AF99CB"/>
    <w:rsid w:val="35C272F5"/>
    <w:rsid w:val="35D64D83"/>
    <w:rsid w:val="36024296"/>
    <w:rsid w:val="3607C95A"/>
    <w:rsid w:val="3611F8DE"/>
    <w:rsid w:val="36244374"/>
    <w:rsid w:val="36281629"/>
    <w:rsid w:val="3653DECA"/>
    <w:rsid w:val="368459D6"/>
    <w:rsid w:val="36EDF5D2"/>
    <w:rsid w:val="37296DC1"/>
    <w:rsid w:val="377D59EA"/>
    <w:rsid w:val="37861B42"/>
    <w:rsid w:val="37CB5536"/>
    <w:rsid w:val="37FAC538"/>
    <w:rsid w:val="383BA086"/>
    <w:rsid w:val="38409D0F"/>
    <w:rsid w:val="38709F6B"/>
    <w:rsid w:val="38962DBE"/>
    <w:rsid w:val="38A8E6F3"/>
    <w:rsid w:val="38AD80FC"/>
    <w:rsid w:val="38B8493F"/>
    <w:rsid w:val="38BFEDFD"/>
    <w:rsid w:val="38D60D51"/>
    <w:rsid w:val="392B0C2C"/>
    <w:rsid w:val="3945AF5F"/>
    <w:rsid w:val="395CB91A"/>
    <w:rsid w:val="3962D3FF"/>
    <w:rsid w:val="397577E2"/>
    <w:rsid w:val="397A42F0"/>
    <w:rsid w:val="39A7861B"/>
    <w:rsid w:val="39FE4DE5"/>
    <w:rsid w:val="3A2C4012"/>
    <w:rsid w:val="3A620560"/>
    <w:rsid w:val="3A92A32F"/>
    <w:rsid w:val="3AADBE21"/>
    <w:rsid w:val="3B104520"/>
    <w:rsid w:val="3B107725"/>
    <w:rsid w:val="3B4DCD96"/>
    <w:rsid w:val="3BB11E54"/>
    <w:rsid w:val="3BCFFF49"/>
    <w:rsid w:val="3C1C655B"/>
    <w:rsid w:val="3C49BAED"/>
    <w:rsid w:val="3C96D7DF"/>
    <w:rsid w:val="3CB07C02"/>
    <w:rsid w:val="3CB100FF"/>
    <w:rsid w:val="3CDBBF86"/>
    <w:rsid w:val="3CE714DC"/>
    <w:rsid w:val="3CFF6F00"/>
    <w:rsid w:val="3D3F19F4"/>
    <w:rsid w:val="3DD88C7B"/>
    <w:rsid w:val="3DE0DB41"/>
    <w:rsid w:val="3DEB854D"/>
    <w:rsid w:val="3E08773A"/>
    <w:rsid w:val="3E428301"/>
    <w:rsid w:val="3E7AE16C"/>
    <w:rsid w:val="3EA69172"/>
    <w:rsid w:val="3ED66F97"/>
    <w:rsid w:val="3ED8B85F"/>
    <w:rsid w:val="3EDF6297"/>
    <w:rsid w:val="3EF1EB21"/>
    <w:rsid w:val="3F121B67"/>
    <w:rsid w:val="3F418D4B"/>
    <w:rsid w:val="3F61A249"/>
    <w:rsid w:val="3F9100D4"/>
    <w:rsid w:val="3F91A290"/>
    <w:rsid w:val="3F92C4B2"/>
    <w:rsid w:val="3F9F2D00"/>
    <w:rsid w:val="3FA7602C"/>
    <w:rsid w:val="3FB16975"/>
    <w:rsid w:val="400025F5"/>
    <w:rsid w:val="400C6924"/>
    <w:rsid w:val="400CE316"/>
    <w:rsid w:val="4022B46C"/>
    <w:rsid w:val="40313BFC"/>
    <w:rsid w:val="4033F418"/>
    <w:rsid w:val="4038667E"/>
    <w:rsid w:val="40ED67A4"/>
    <w:rsid w:val="40F56651"/>
    <w:rsid w:val="412E076D"/>
    <w:rsid w:val="419FD172"/>
    <w:rsid w:val="41B90BDB"/>
    <w:rsid w:val="41D25108"/>
    <w:rsid w:val="41E77F82"/>
    <w:rsid w:val="41E78C1D"/>
    <w:rsid w:val="4233E819"/>
    <w:rsid w:val="423914BE"/>
    <w:rsid w:val="424A80F3"/>
    <w:rsid w:val="424BE6AF"/>
    <w:rsid w:val="42721D64"/>
    <w:rsid w:val="427A0CFD"/>
    <w:rsid w:val="4281684D"/>
    <w:rsid w:val="428D8580"/>
    <w:rsid w:val="42A174FB"/>
    <w:rsid w:val="42C47180"/>
    <w:rsid w:val="432A71C4"/>
    <w:rsid w:val="4379049E"/>
    <w:rsid w:val="4427CFFB"/>
    <w:rsid w:val="442C034B"/>
    <w:rsid w:val="445DC8AE"/>
    <w:rsid w:val="446CEC58"/>
    <w:rsid w:val="448A5555"/>
    <w:rsid w:val="44A89D96"/>
    <w:rsid w:val="44AB0C2A"/>
    <w:rsid w:val="44C12183"/>
    <w:rsid w:val="44EAE970"/>
    <w:rsid w:val="4501E37A"/>
    <w:rsid w:val="45471BE2"/>
    <w:rsid w:val="4556F7F5"/>
    <w:rsid w:val="455CE417"/>
    <w:rsid w:val="458EFF27"/>
    <w:rsid w:val="459623A2"/>
    <w:rsid w:val="45E452B7"/>
    <w:rsid w:val="45EEF570"/>
    <w:rsid w:val="45FA26CD"/>
    <w:rsid w:val="46426A7D"/>
    <w:rsid w:val="466CDD37"/>
    <w:rsid w:val="46A242AD"/>
    <w:rsid w:val="46A49665"/>
    <w:rsid w:val="46B8D82D"/>
    <w:rsid w:val="46C03593"/>
    <w:rsid w:val="46D7BD8D"/>
    <w:rsid w:val="46E18C2C"/>
    <w:rsid w:val="46EC8534"/>
    <w:rsid w:val="47375256"/>
    <w:rsid w:val="47456E2E"/>
    <w:rsid w:val="474D7FF8"/>
    <w:rsid w:val="47556BA6"/>
    <w:rsid w:val="4755EBB7"/>
    <w:rsid w:val="47829793"/>
    <w:rsid w:val="48214358"/>
    <w:rsid w:val="48471F0B"/>
    <w:rsid w:val="488270B5"/>
    <w:rsid w:val="489F6112"/>
    <w:rsid w:val="48A3299D"/>
    <w:rsid w:val="48D02088"/>
    <w:rsid w:val="48DF6C3A"/>
    <w:rsid w:val="48F5A21A"/>
    <w:rsid w:val="490CFA20"/>
    <w:rsid w:val="492BE336"/>
    <w:rsid w:val="492D18DA"/>
    <w:rsid w:val="492D6CF8"/>
    <w:rsid w:val="49F2F858"/>
    <w:rsid w:val="49FB3067"/>
    <w:rsid w:val="4A13FBBB"/>
    <w:rsid w:val="4A6458EB"/>
    <w:rsid w:val="4A6AB8B6"/>
    <w:rsid w:val="4A743578"/>
    <w:rsid w:val="4A8C8AFF"/>
    <w:rsid w:val="4A9EE31C"/>
    <w:rsid w:val="4AB935FC"/>
    <w:rsid w:val="4AC05A4C"/>
    <w:rsid w:val="4AEC11BC"/>
    <w:rsid w:val="4B0CCAE9"/>
    <w:rsid w:val="4B4D4EBB"/>
    <w:rsid w:val="4B7B96E0"/>
    <w:rsid w:val="4BC5170F"/>
    <w:rsid w:val="4BC7766E"/>
    <w:rsid w:val="4BE35BC4"/>
    <w:rsid w:val="4BE41B09"/>
    <w:rsid w:val="4C08FCCB"/>
    <w:rsid w:val="4C13AF85"/>
    <w:rsid w:val="4C2D01AB"/>
    <w:rsid w:val="4C891F92"/>
    <w:rsid w:val="4CB32463"/>
    <w:rsid w:val="4CD51EC9"/>
    <w:rsid w:val="4D05F31E"/>
    <w:rsid w:val="4D22BFF4"/>
    <w:rsid w:val="4D51F8AC"/>
    <w:rsid w:val="4D5EF278"/>
    <w:rsid w:val="4D6B667D"/>
    <w:rsid w:val="4D909C02"/>
    <w:rsid w:val="4DEB6202"/>
    <w:rsid w:val="4DEF52F0"/>
    <w:rsid w:val="4E10D0BF"/>
    <w:rsid w:val="4E20904A"/>
    <w:rsid w:val="4E414A16"/>
    <w:rsid w:val="4E4849C8"/>
    <w:rsid w:val="4E499003"/>
    <w:rsid w:val="4E5428BD"/>
    <w:rsid w:val="4E7644C1"/>
    <w:rsid w:val="4EA56877"/>
    <w:rsid w:val="4EBF9EBB"/>
    <w:rsid w:val="4EEE1344"/>
    <w:rsid w:val="4F5A6C7C"/>
    <w:rsid w:val="4F5EE4DC"/>
    <w:rsid w:val="4FBA825B"/>
    <w:rsid w:val="4FC0C054"/>
    <w:rsid w:val="4FDD2AFE"/>
    <w:rsid w:val="505396B5"/>
    <w:rsid w:val="5079DDC6"/>
    <w:rsid w:val="50C1EF18"/>
    <w:rsid w:val="50D6C5E7"/>
    <w:rsid w:val="50E3C69B"/>
    <w:rsid w:val="510191CB"/>
    <w:rsid w:val="5114392F"/>
    <w:rsid w:val="5136ABD8"/>
    <w:rsid w:val="51466973"/>
    <w:rsid w:val="5158D23E"/>
    <w:rsid w:val="51C50504"/>
    <w:rsid w:val="520164E4"/>
    <w:rsid w:val="522F2A89"/>
    <w:rsid w:val="52325D9E"/>
    <w:rsid w:val="5235ECDE"/>
    <w:rsid w:val="523FAE74"/>
    <w:rsid w:val="5253F017"/>
    <w:rsid w:val="528A0B57"/>
    <w:rsid w:val="5290B944"/>
    <w:rsid w:val="52D09AFD"/>
    <w:rsid w:val="52DFA02A"/>
    <w:rsid w:val="52FD2F25"/>
    <w:rsid w:val="53185E64"/>
    <w:rsid w:val="535163BE"/>
    <w:rsid w:val="5354CA33"/>
    <w:rsid w:val="537FF708"/>
    <w:rsid w:val="538ED24D"/>
    <w:rsid w:val="5391DEA6"/>
    <w:rsid w:val="53DE4DCC"/>
    <w:rsid w:val="53FAF668"/>
    <w:rsid w:val="540E9EAD"/>
    <w:rsid w:val="544C51EE"/>
    <w:rsid w:val="544C7337"/>
    <w:rsid w:val="545DD8A5"/>
    <w:rsid w:val="54CC8860"/>
    <w:rsid w:val="54D6B119"/>
    <w:rsid w:val="54ED49AD"/>
    <w:rsid w:val="553E1398"/>
    <w:rsid w:val="55635760"/>
    <w:rsid w:val="557AAB3A"/>
    <w:rsid w:val="558AD685"/>
    <w:rsid w:val="55B3BE70"/>
    <w:rsid w:val="55B8B515"/>
    <w:rsid w:val="55D0BBE1"/>
    <w:rsid w:val="55F56B7F"/>
    <w:rsid w:val="55FFAF29"/>
    <w:rsid w:val="55FFD5D7"/>
    <w:rsid w:val="56140B7F"/>
    <w:rsid w:val="562BE522"/>
    <w:rsid w:val="56425B42"/>
    <w:rsid w:val="564F0350"/>
    <w:rsid w:val="5670B4B7"/>
    <w:rsid w:val="56846D9D"/>
    <w:rsid w:val="5687E964"/>
    <w:rsid w:val="56932796"/>
    <w:rsid w:val="569B0E76"/>
    <w:rsid w:val="56A55DE0"/>
    <w:rsid w:val="56A8C518"/>
    <w:rsid w:val="56D91A48"/>
    <w:rsid w:val="56E0742A"/>
    <w:rsid w:val="574616EE"/>
    <w:rsid w:val="576C2C14"/>
    <w:rsid w:val="57B9744B"/>
    <w:rsid w:val="5806C0A2"/>
    <w:rsid w:val="581D51A9"/>
    <w:rsid w:val="58653AD9"/>
    <w:rsid w:val="5866114D"/>
    <w:rsid w:val="586B1CBD"/>
    <w:rsid w:val="58D1AC0B"/>
    <w:rsid w:val="58E2AD27"/>
    <w:rsid w:val="58ED30F2"/>
    <w:rsid w:val="59033FFE"/>
    <w:rsid w:val="590F8020"/>
    <w:rsid w:val="596996D2"/>
    <w:rsid w:val="598741A0"/>
    <w:rsid w:val="59985FED"/>
    <w:rsid w:val="599A7974"/>
    <w:rsid w:val="59A069FD"/>
    <w:rsid w:val="5A1524B9"/>
    <w:rsid w:val="5A5F61FE"/>
    <w:rsid w:val="5A72BAD9"/>
    <w:rsid w:val="5A8EC102"/>
    <w:rsid w:val="5AC15A89"/>
    <w:rsid w:val="5ACBB1AA"/>
    <w:rsid w:val="5AD5C286"/>
    <w:rsid w:val="5ADDF0F0"/>
    <w:rsid w:val="5ADF9328"/>
    <w:rsid w:val="5B1AF7CB"/>
    <w:rsid w:val="5B45DB03"/>
    <w:rsid w:val="5B4CFD9E"/>
    <w:rsid w:val="5B83FAA6"/>
    <w:rsid w:val="5B91EDCC"/>
    <w:rsid w:val="5BB40CF1"/>
    <w:rsid w:val="5BC76588"/>
    <w:rsid w:val="5BDE4D0C"/>
    <w:rsid w:val="5C14494F"/>
    <w:rsid w:val="5C5E22BB"/>
    <w:rsid w:val="5C66AAE2"/>
    <w:rsid w:val="5CBEE262"/>
    <w:rsid w:val="5CCB4530"/>
    <w:rsid w:val="5CD65C2B"/>
    <w:rsid w:val="5CDD434B"/>
    <w:rsid w:val="5CFC0212"/>
    <w:rsid w:val="5D3640FD"/>
    <w:rsid w:val="5D470A8E"/>
    <w:rsid w:val="5D4DDEAD"/>
    <w:rsid w:val="5D521E76"/>
    <w:rsid w:val="5DDAD0F4"/>
    <w:rsid w:val="5E035E32"/>
    <w:rsid w:val="5E260DEC"/>
    <w:rsid w:val="5E403424"/>
    <w:rsid w:val="5E555C53"/>
    <w:rsid w:val="5E675920"/>
    <w:rsid w:val="5E87FBB3"/>
    <w:rsid w:val="5EA91B65"/>
    <w:rsid w:val="5EC8FF60"/>
    <w:rsid w:val="5F3075DA"/>
    <w:rsid w:val="5F671024"/>
    <w:rsid w:val="5F86840D"/>
    <w:rsid w:val="5F9A5D11"/>
    <w:rsid w:val="5FE2FDB4"/>
    <w:rsid w:val="5FFDDE1B"/>
    <w:rsid w:val="60037654"/>
    <w:rsid w:val="600F61DE"/>
    <w:rsid w:val="601D2E86"/>
    <w:rsid w:val="601D5A32"/>
    <w:rsid w:val="6035BC5B"/>
    <w:rsid w:val="60A5D924"/>
    <w:rsid w:val="60A9A1C0"/>
    <w:rsid w:val="60B1CE9B"/>
    <w:rsid w:val="60CC463B"/>
    <w:rsid w:val="60D37E5C"/>
    <w:rsid w:val="60EB144D"/>
    <w:rsid w:val="610BD4F2"/>
    <w:rsid w:val="6122A1F7"/>
    <w:rsid w:val="6145F645"/>
    <w:rsid w:val="617894D5"/>
    <w:rsid w:val="61A2571A"/>
    <w:rsid w:val="61CB0663"/>
    <w:rsid w:val="61E3DDC4"/>
    <w:rsid w:val="61ED0C4C"/>
    <w:rsid w:val="61F6AD91"/>
    <w:rsid w:val="62043E16"/>
    <w:rsid w:val="62233F7E"/>
    <w:rsid w:val="62493BD3"/>
    <w:rsid w:val="62A59065"/>
    <w:rsid w:val="62F1F9D2"/>
    <w:rsid w:val="62FB299B"/>
    <w:rsid w:val="63167266"/>
    <w:rsid w:val="6326C988"/>
    <w:rsid w:val="6327D9F2"/>
    <w:rsid w:val="63447349"/>
    <w:rsid w:val="63579645"/>
    <w:rsid w:val="6369A70D"/>
    <w:rsid w:val="636DDA7F"/>
    <w:rsid w:val="6374BCF4"/>
    <w:rsid w:val="63821D21"/>
    <w:rsid w:val="638FF231"/>
    <w:rsid w:val="63A7295B"/>
    <w:rsid w:val="63BAC208"/>
    <w:rsid w:val="643B03D0"/>
    <w:rsid w:val="64437146"/>
    <w:rsid w:val="646EC76F"/>
    <w:rsid w:val="64B72F62"/>
    <w:rsid w:val="64BD7247"/>
    <w:rsid w:val="64E56592"/>
    <w:rsid w:val="64EB5520"/>
    <w:rsid w:val="650D5918"/>
    <w:rsid w:val="6517B9DE"/>
    <w:rsid w:val="652950DF"/>
    <w:rsid w:val="657C3B4B"/>
    <w:rsid w:val="6598C5F7"/>
    <w:rsid w:val="65CCD563"/>
    <w:rsid w:val="65FF92C8"/>
    <w:rsid w:val="66089B32"/>
    <w:rsid w:val="660D7CEF"/>
    <w:rsid w:val="66149FD4"/>
    <w:rsid w:val="662115D6"/>
    <w:rsid w:val="66433801"/>
    <w:rsid w:val="665BEB33"/>
    <w:rsid w:val="6670AE3F"/>
    <w:rsid w:val="66DE5E7A"/>
    <w:rsid w:val="67148F05"/>
    <w:rsid w:val="67352DBE"/>
    <w:rsid w:val="674912A5"/>
    <w:rsid w:val="67B95244"/>
    <w:rsid w:val="67D905B9"/>
    <w:rsid w:val="67E06E2F"/>
    <w:rsid w:val="67EE0F99"/>
    <w:rsid w:val="67F114F7"/>
    <w:rsid w:val="67F1C2F0"/>
    <w:rsid w:val="67F57EC7"/>
    <w:rsid w:val="6838F3D1"/>
    <w:rsid w:val="684C4CEF"/>
    <w:rsid w:val="6875B53C"/>
    <w:rsid w:val="6880D1D9"/>
    <w:rsid w:val="6898AD64"/>
    <w:rsid w:val="6899BB2D"/>
    <w:rsid w:val="696B1E87"/>
    <w:rsid w:val="69D82076"/>
    <w:rsid w:val="6A06E028"/>
    <w:rsid w:val="6A210DC8"/>
    <w:rsid w:val="6A424264"/>
    <w:rsid w:val="6A5849F5"/>
    <w:rsid w:val="6A62246C"/>
    <w:rsid w:val="6A628926"/>
    <w:rsid w:val="6AB39611"/>
    <w:rsid w:val="6B2B9F98"/>
    <w:rsid w:val="6B535534"/>
    <w:rsid w:val="6B8AC1E8"/>
    <w:rsid w:val="6BB5AE80"/>
    <w:rsid w:val="6BE57557"/>
    <w:rsid w:val="6BE7EBCB"/>
    <w:rsid w:val="6BFE1871"/>
    <w:rsid w:val="6C1A90B9"/>
    <w:rsid w:val="6C4BA7F2"/>
    <w:rsid w:val="6C4F36BD"/>
    <w:rsid w:val="6C81A029"/>
    <w:rsid w:val="6CEA9F47"/>
    <w:rsid w:val="6D1B8FB6"/>
    <w:rsid w:val="6D388FE8"/>
    <w:rsid w:val="6D6510BD"/>
    <w:rsid w:val="6D862F01"/>
    <w:rsid w:val="6DA06CFA"/>
    <w:rsid w:val="6DAF1C17"/>
    <w:rsid w:val="6DAF42C5"/>
    <w:rsid w:val="6DBA95EC"/>
    <w:rsid w:val="6DDBC995"/>
    <w:rsid w:val="6DDFB9E7"/>
    <w:rsid w:val="6DF93874"/>
    <w:rsid w:val="6DFC1D80"/>
    <w:rsid w:val="6E12BB7A"/>
    <w:rsid w:val="6E44DFDB"/>
    <w:rsid w:val="6E7817F6"/>
    <w:rsid w:val="6E79F13F"/>
    <w:rsid w:val="6EAF92CD"/>
    <w:rsid w:val="6EB97E04"/>
    <w:rsid w:val="6ED879BF"/>
    <w:rsid w:val="6F0C8C0C"/>
    <w:rsid w:val="6F3C3D5B"/>
    <w:rsid w:val="6F6084BB"/>
    <w:rsid w:val="6F6C579F"/>
    <w:rsid w:val="6FA4B80B"/>
    <w:rsid w:val="6FBA7C6A"/>
    <w:rsid w:val="6FC0F1D0"/>
    <w:rsid w:val="6FFA2084"/>
    <w:rsid w:val="70113A5F"/>
    <w:rsid w:val="702509C1"/>
    <w:rsid w:val="704E3758"/>
    <w:rsid w:val="7070A350"/>
    <w:rsid w:val="70941292"/>
    <w:rsid w:val="70B9005D"/>
    <w:rsid w:val="70C2B57C"/>
    <w:rsid w:val="70CFD279"/>
    <w:rsid w:val="7146AD5A"/>
    <w:rsid w:val="71520CDF"/>
    <w:rsid w:val="715B22A8"/>
    <w:rsid w:val="716B25BB"/>
    <w:rsid w:val="71783C74"/>
    <w:rsid w:val="71C9C904"/>
    <w:rsid w:val="71CBDA8E"/>
    <w:rsid w:val="71D18518"/>
    <w:rsid w:val="71DBE152"/>
    <w:rsid w:val="71F711C7"/>
    <w:rsid w:val="721CE2C0"/>
    <w:rsid w:val="725ED1A8"/>
    <w:rsid w:val="72A4D714"/>
    <w:rsid w:val="72EDDD40"/>
    <w:rsid w:val="72F06896"/>
    <w:rsid w:val="732DB315"/>
    <w:rsid w:val="73552F79"/>
    <w:rsid w:val="7369BFC9"/>
    <w:rsid w:val="736F3844"/>
    <w:rsid w:val="737CAB70"/>
    <w:rsid w:val="738495EC"/>
    <w:rsid w:val="738A589D"/>
    <w:rsid w:val="739F0077"/>
    <w:rsid w:val="73C09BA8"/>
    <w:rsid w:val="73D55187"/>
    <w:rsid w:val="73F6147F"/>
    <w:rsid w:val="741EE246"/>
    <w:rsid w:val="74248533"/>
    <w:rsid w:val="744478C3"/>
    <w:rsid w:val="74895957"/>
    <w:rsid w:val="748ACDE9"/>
    <w:rsid w:val="74A3C2B8"/>
    <w:rsid w:val="74BEBB0D"/>
    <w:rsid w:val="74D0BEE0"/>
    <w:rsid w:val="7514FE47"/>
    <w:rsid w:val="75454554"/>
    <w:rsid w:val="7558FB2F"/>
    <w:rsid w:val="755B7A82"/>
    <w:rsid w:val="759C375D"/>
    <w:rsid w:val="759D3108"/>
    <w:rsid w:val="7663C6B8"/>
    <w:rsid w:val="7666427C"/>
    <w:rsid w:val="76BF1C28"/>
    <w:rsid w:val="76F73045"/>
    <w:rsid w:val="76F799C4"/>
    <w:rsid w:val="773ADBD9"/>
    <w:rsid w:val="7745CB08"/>
    <w:rsid w:val="77568308"/>
    <w:rsid w:val="7795D85C"/>
    <w:rsid w:val="77AF9187"/>
    <w:rsid w:val="77EE1FD2"/>
    <w:rsid w:val="781F1811"/>
    <w:rsid w:val="78309CF9"/>
    <w:rsid w:val="786A61A8"/>
    <w:rsid w:val="786F1BD4"/>
    <w:rsid w:val="78744E11"/>
    <w:rsid w:val="78B69731"/>
    <w:rsid w:val="78CB989F"/>
    <w:rsid w:val="78CC3A28"/>
    <w:rsid w:val="78DA8CCD"/>
    <w:rsid w:val="78DABE1C"/>
    <w:rsid w:val="78E81B28"/>
    <w:rsid w:val="78F1F0C4"/>
    <w:rsid w:val="792C16C1"/>
    <w:rsid w:val="79370A0B"/>
    <w:rsid w:val="7999AF76"/>
    <w:rsid w:val="79A09279"/>
    <w:rsid w:val="79A7F14A"/>
    <w:rsid w:val="79EA192C"/>
    <w:rsid w:val="79EAE716"/>
    <w:rsid w:val="79FEB0CA"/>
    <w:rsid w:val="7A101E72"/>
    <w:rsid w:val="7A15A515"/>
    <w:rsid w:val="7A2EEBA5"/>
    <w:rsid w:val="7A7B3958"/>
    <w:rsid w:val="7A87E1AC"/>
    <w:rsid w:val="7ABA43D7"/>
    <w:rsid w:val="7AF9869D"/>
    <w:rsid w:val="7B0412E9"/>
    <w:rsid w:val="7B13F51A"/>
    <w:rsid w:val="7B486645"/>
    <w:rsid w:val="7B496AA7"/>
    <w:rsid w:val="7B63E6E1"/>
    <w:rsid w:val="7B7B9DA9"/>
    <w:rsid w:val="7B7C72EB"/>
    <w:rsid w:val="7B85F404"/>
    <w:rsid w:val="7BA57764"/>
    <w:rsid w:val="7BE941F6"/>
    <w:rsid w:val="7BEB7AD5"/>
    <w:rsid w:val="7C2B220C"/>
    <w:rsid w:val="7C39EDF0"/>
    <w:rsid w:val="7C42CF2C"/>
    <w:rsid w:val="7C456576"/>
    <w:rsid w:val="7C56432D"/>
    <w:rsid w:val="7C5BCCBA"/>
    <w:rsid w:val="7C63A423"/>
    <w:rsid w:val="7C7B6EF5"/>
    <w:rsid w:val="7D2CBA60"/>
    <w:rsid w:val="7D4B0FE6"/>
    <w:rsid w:val="7D5754EC"/>
    <w:rsid w:val="7D8667C7"/>
    <w:rsid w:val="7D929C8C"/>
    <w:rsid w:val="7E05C069"/>
    <w:rsid w:val="7E1ACCA0"/>
    <w:rsid w:val="7E3CE118"/>
    <w:rsid w:val="7E4A48C7"/>
    <w:rsid w:val="7E8C02BE"/>
    <w:rsid w:val="7E8CBCB8"/>
    <w:rsid w:val="7ECE2F9C"/>
    <w:rsid w:val="7F0BEDE2"/>
    <w:rsid w:val="7F14CD7A"/>
    <w:rsid w:val="7FA55CEC"/>
    <w:rsid w:val="7FDEC9E3"/>
    <w:rsid w:val="7FE0A25D"/>
    <w:rsid w:val="7FF71142"/>
    <w:rsid w:val="7FFAB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6CDBD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4417"/>
  </w:style>
  <w:style w:type="paragraph" w:styleId="Nagwek1">
    <w:name w:val="heading 1"/>
    <w:basedOn w:val="Normalny"/>
    <w:next w:val="Normalny"/>
    <w:link w:val="Nagwek1Znak"/>
    <w:uiPriority w:val="9"/>
    <w:qFormat/>
    <w:rsid w:val="00C36A98"/>
    <w:pPr>
      <w:keepNext/>
      <w:keepLines/>
      <w:numPr>
        <w:numId w:val="50"/>
      </w:numPr>
      <w:spacing w:before="240" w:after="120" w:line="276" w:lineRule="auto"/>
      <w:ind w:left="714" w:hanging="357"/>
      <w:outlineLvl w:val="0"/>
    </w:pPr>
    <w:rPr>
      <w:rFonts w:eastAsia="Arial Unicode MS" w:cstheme="majorHAnsi"/>
      <w:b/>
      <w:color w:val="C00000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36A98"/>
    <w:pPr>
      <w:numPr>
        <w:ilvl w:val="1"/>
        <w:numId w:val="50"/>
      </w:numPr>
      <w:spacing w:before="240" w:after="120" w:line="240" w:lineRule="auto"/>
      <w:ind w:left="709" w:hanging="567"/>
      <w:jc w:val="both"/>
      <w:outlineLvl w:val="1"/>
    </w:pPr>
    <w:rPr>
      <w:rFonts w:eastAsiaTheme="majorEastAsia" w:cstheme="majorHAnsi"/>
      <w:b/>
      <w:color w:val="C00000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9502A"/>
    <w:pPr>
      <w:keepNext/>
      <w:keepLines/>
      <w:numPr>
        <w:ilvl w:val="2"/>
        <w:numId w:val="4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2008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72008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2008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502A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9502A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9502A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"/>
    <w:basedOn w:val="Normalny"/>
    <w:link w:val="AkapitzlistZnak"/>
    <w:uiPriority w:val="34"/>
    <w:qFormat/>
    <w:rsid w:val="00F72008"/>
    <w:pPr>
      <w:ind w:left="720"/>
      <w:contextualSpacing/>
    </w:pPr>
  </w:style>
  <w:style w:type="paragraph" w:styleId="Bezodstpw">
    <w:name w:val="No Spacing"/>
    <w:uiPriority w:val="1"/>
    <w:qFormat/>
    <w:rsid w:val="00F7200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uiPriority w:val="9"/>
    <w:rsid w:val="00F7200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F7200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200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1Znak">
    <w:name w:val="Nagłówek 1 Znak"/>
    <w:basedOn w:val="Domylnaczcionkaakapitu"/>
    <w:link w:val="Nagwek1"/>
    <w:uiPriority w:val="9"/>
    <w:rsid w:val="00C36A98"/>
    <w:rPr>
      <w:rFonts w:eastAsia="Arial Unicode MS" w:cstheme="majorHAnsi"/>
      <w:b/>
      <w:color w:val="C0000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F64144"/>
    <w:pPr>
      <w:tabs>
        <w:tab w:val="left" w:pos="880"/>
        <w:tab w:val="right" w:leader="dot" w:pos="9062"/>
      </w:tabs>
      <w:spacing w:after="10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F72008"/>
    <w:pPr>
      <w:numPr>
        <w:numId w:val="2"/>
      </w:num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72008"/>
    <w:pPr>
      <w:spacing w:after="100"/>
      <w:ind w:left="220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72008"/>
    <w:pPr>
      <w:spacing w:after="100"/>
      <w:ind w:left="440"/>
    </w:pPr>
    <w:rPr>
      <w:rFonts w:eastAsiaTheme="minorEastAsia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C29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C29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2908"/>
    <w:rPr>
      <w:vertAlign w:val="superscript"/>
    </w:rPr>
  </w:style>
  <w:style w:type="paragraph" w:customStyle="1" w:styleId="Styl4">
    <w:name w:val="Styl4"/>
    <w:basedOn w:val="Normalny"/>
    <w:rsid w:val="00B94499"/>
    <w:pPr>
      <w:numPr>
        <w:numId w:val="1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C36A98"/>
    <w:rPr>
      <w:rFonts w:eastAsiaTheme="majorEastAsia" w:cstheme="majorHAnsi"/>
      <w:b/>
      <w:color w:val="C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F9502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502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9502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9502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30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30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30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30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30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3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30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BD8"/>
  </w:style>
  <w:style w:type="paragraph" w:styleId="Stopka">
    <w:name w:val="footer"/>
    <w:basedOn w:val="Normalny"/>
    <w:link w:val="Stopka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BD8"/>
  </w:style>
  <w:style w:type="paragraph" w:styleId="Tytu">
    <w:name w:val="Title"/>
    <w:basedOn w:val="Normalny"/>
    <w:next w:val="Normalny"/>
    <w:link w:val="TytuZnak"/>
    <w:uiPriority w:val="10"/>
    <w:qFormat/>
    <w:rsid w:val="00AA1C8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1C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pistreci4">
    <w:name w:val="toc 4"/>
    <w:basedOn w:val="Normalny"/>
    <w:next w:val="Normalny"/>
    <w:autoRedefine/>
    <w:uiPriority w:val="39"/>
    <w:unhideWhenUsed/>
    <w:rsid w:val="003D0102"/>
    <w:pPr>
      <w:spacing w:after="100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3D0102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3D0102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3D0102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3D0102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3D0102"/>
    <w:pPr>
      <w:spacing w:after="100"/>
      <w:ind w:left="1760"/>
    </w:pPr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3D010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0102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D41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1E3F3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2C182B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1C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1CD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1CD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01CA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376D0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5662BA"/>
    <w:rPr>
      <w:color w:val="808080"/>
    </w:rPr>
  </w:style>
  <w:style w:type="paragraph" w:customStyle="1" w:styleId="Style5">
    <w:name w:val="Style5"/>
    <w:basedOn w:val="Normalny"/>
    <w:uiPriority w:val="99"/>
    <w:rsid w:val="004E1920"/>
    <w:pPr>
      <w:widowControl w:val="0"/>
      <w:autoSpaceDE w:val="0"/>
      <w:autoSpaceDN w:val="0"/>
      <w:adjustRightInd w:val="0"/>
      <w:spacing w:after="0" w:line="322" w:lineRule="exact"/>
      <w:ind w:hanging="418"/>
      <w:jc w:val="both"/>
    </w:pPr>
    <w:rPr>
      <w:rFonts w:ascii="Cambria" w:eastAsiaTheme="minorEastAsia" w:hAnsi="Cambria"/>
      <w:sz w:val="24"/>
      <w:szCs w:val="24"/>
      <w:lang w:eastAsia="pl-PL"/>
    </w:rPr>
  </w:style>
  <w:style w:type="character" w:customStyle="1" w:styleId="FontStyle26">
    <w:name w:val="Font Style26"/>
    <w:basedOn w:val="Domylnaczcionkaakapitu"/>
    <w:uiPriority w:val="99"/>
    <w:rsid w:val="004E1920"/>
    <w:rPr>
      <w:rFonts w:ascii="Cambria" w:hAnsi="Cambria" w:cs="Cambria"/>
      <w:sz w:val="20"/>
      <w:szCs w:val="20"/>
    </w:rPr>
  </w:style>
  <w:style w:type="character" w:customStyle="1" w:styleId="AkapitzlistZnak">
    <w:name w:val="Akapit z listą Znak"/>
    <w:aliases w:val="lp1 Znak,Preambuła Znak,Tytuły Znak"/>
    <w:basedOn w:val="Domylnaczcionkaakapitu"/>
    <w:link w:val="Akapitzlist"/>
    <w:uiPriority w:val="34"/>
    <w:locked/>
    <w:rsid w:val="00941824"/>
  </w:style>
  <w:style w:type="character" w:customStyle="1" w:styleId="articletitle">
    <w:name w:val="articletitle"/>
    <w:basedOn w:val="Domylnaczcionkaakapitu"/>
    <w:rsid w:val="00CB1F4B"/>
  </w:style>
  <w:style w:type="character" w:customStyle="1" w:styleId="footnote">
    <w:name w:val="footnote"/>
    <w:basedOn w:val="Domylnaczcionkaakapitu"/>
    <w:rsid w:val="00BF2559"/>
  </w:style>
  <w:style w:type="character" w:customStyle="1" w:styleId="alb">
    <w:name w:val="a_lb"/>
    <w:basedOn w:val="Domylnaczcionkaakapitu"/>
    <w:rsid w:val="00C85F26"/>
  </w:style>
  <w:style w:type="character" w:customStyle="1" w:styleId="alb-s">
    <w:name w:val="a_lb-s"/>
    <w:basedOn w:val="Domylnaczcionkaakapitu"/>
    <w:rsid w:val="00C85F26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202A3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uiPriority w:val="39"/>
    <w:rsid w:val="00E07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160C28"/>
  </w:style>
  <w:style w:type="character" w:customStyle="1" w:styleId="normaltextrun">
    <w:name w:val="normaltextrun"/>
    <w:basedOn w:val="Domylnaczcionkaakapitu"/>
    <w:rsid w:val="000C0CB6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A7198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64D80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C3695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2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0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5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0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70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2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02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84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6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9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61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0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8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4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2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6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0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25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783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1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782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84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7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424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4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07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241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3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6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622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24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86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87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73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207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57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79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371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1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28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60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778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9189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41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19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6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8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31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217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5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73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46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9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8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32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38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2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0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7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8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121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8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85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79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3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2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24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24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845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35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0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471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11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95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110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31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6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73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77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3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64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3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49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90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48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2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2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51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7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3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46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896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52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7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71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93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59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0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13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4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23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63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90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65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9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84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6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13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904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8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81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79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95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5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79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90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44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31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03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34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24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79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85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687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19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58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680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0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1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05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5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70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1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71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93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9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6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17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7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86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4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50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83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7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56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18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66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8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6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3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4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6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1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8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0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5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53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90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894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35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7268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98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9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84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8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6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834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88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09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945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4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76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84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644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94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547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156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69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58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87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667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163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17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719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372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98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0642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7667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42246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5657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2749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126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11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14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381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316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264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95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9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11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49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173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852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2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14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98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24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0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38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03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45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9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52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5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7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9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9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1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0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5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13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3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94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70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13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621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336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20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23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09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67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32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68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52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066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40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26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794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157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142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23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2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31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3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03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236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078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148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507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470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695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0823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6103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4917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17487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7512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493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6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36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6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637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4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7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1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55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61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480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479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60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09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5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49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71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5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przetargi@ncbr.gov.pl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67B59-3437-4024-991E-DE5D630D4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15615</Words>
  <Characters>93694</Characters>
  <Application>Microsoft Office Word</Application>
  <DocSecurity>0</DocSecurity>
  <Lines>780</Lines>
  <Paragraphs>218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2021-07-16T07:48:00Z</dcterms:created>
  <dcterms:modified xsi:type="dcterms:W3CDTF">2021-07-16T07:48:00Z</dcterms:modified>
</cp:coreProperties>
</file>